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5389" w14:textId="77777777" w:rsidR="009E75DF" w:rsidRPr="00427CF5" w:rsidRDefault="009E75DF" w:rsidP="00711990">
      <w:pPr>
        <w:rPr>
          <w:rStyle w:val="Strong"/>
        </w:rPr>
      </w:pPr>
      <w:r w:rsidRPr="00427CF5">
        <w:rPr>
          <w:rStyle w:val="Strong"/>
        </w:rPr>
        <w:t>TEMPLATE FOR CHILD HEALTH PLAN UNDER TITLE XXI OF THE SOCIAL SECURITY ACT CHILDREN’S HEALTH INSURANCE PROGRAM</w:t>
      </w:r>
    </w:p>
    <w:p w14:paraId="75FC9C76" w14:textId="77777777" w:rsidR="009E75DF" w:rsidRPr="00427CF5" w:rsidRDefault="009E75DF" w:rsidP="00711990">
      <w:pPr>
        <w:rPr>
          <w:rStyle w:val="Strong"/>
        </w:rPr>
      </w:pPr>
    </w:p>
    <w:p w14:paraId="770B5812" w14:textId="77777777" w:rsidR="009E75DF" w:rsidRPr="00427CF5" w:rsidRDefault="009E75DF" w:rsidP="00711990">
      <w:pPr>
        <w:rPr>
          <w:rStyle w:val="Strong"/>
        </w:rPr>
      </w:pPr>
      <w:r w:rsidRPr="00427CF5">
        <w:rPr>
          <w:rStyle w:val="Strong"/>
        </w:rPr>
        <w:t>(Required under 4901 of the Balanced Budget Act of 1997 (New section 2101(b)))</w:t>
      </w:r>
    </w:p>
    <w:p w14:paraId="093E9876" w14:textId="77777777" w:rsidR="009E75DF" w:rsidRPr="00B83D66" w:rsidRDefault="009E75DF" w:rsidP="00711990">
      <w:pPr>
        <w:rPr>
          <w:szCs w:val="24"/>
        </w:rPr>
      </w:pPr>
    </w:p>
    <w:p w14:paraId="416BAC53" w14:textId="77777777" w:rsidR="009E75DF" w:rsidRPr="00B83D66" w:rsidRDefault="009E75DF" w:rsidP="00711990">
      <w:pPr>
        <w:rPr>
          <w:szCs w:val="24"/>
        </w:rPr>
      </w:pPr>
    </w:p>
    <w:p w14:paraId="5ABED49A" w14:textId="77777777" w:rsidR="009E75DF" w:rsidRPr="00B83D66" w:rsidRDefault="009E75DF" w:rsidP="00711990">
      <w:pPr>
        <w:rPr>
          <w:szCs w:val="24"/>
        </w:rPr>
      </w:pPr>
    </w:p>
    <w:p w14:paraId="65EEF9BA" w14:textId="57912443" w:rsidR="009E75DF" w:rsidRPr="00B83D66" w:rsidRDefault="00711990" w:rsidP="00711990">
      <w:pPr>
        <w:rPr>
          <w:szCs w:val="24"/>
        </w:rPr>
      </w:pPr>
      <w:r>
        <w:t>S</w:t>
      </w:r>
      <w:r w:rsidR="009E75DF" w:rsidRPr="00427CF5">
        <w:rPr>
          <w:rStyle w:val="Strong"/>
        </w:rPr>
        <w:t>tate/</w:t>
      </w:r>
      <w:proofErr w:type="gramStart"/>
      <w:r w:rsidR="009E75DF" w:rsidRPr="00427CF5">
        <w:rPr>
          <w:rStyle w:val="Strong"/>
        </w:rPr>
        <w:t>Territory</w:t>
      </w:r>
      <w:bookmarkStart w:id="0" w:name="Text103"/>
      <w:r w:rsidR="000204DB">
        <w:rPr>
          <w:rStyle w:val="Strong"/>
        </w:rPr>
        <w:t>:</w:t>
      </w:r>
      <w:r w:rsidR="00AC7541">
        <w:rPr>
          <w:rStyle w:val="Strong"/>
        </w:rPr>
        <w:t>_</w:t>
      </w:r>
      <w:proofErr w:type="gramEnd"/>
      <w:r w:rsidR="00AC7541">
        <w:rPr>
          <w:rStyle w:val="Strong"/>
        </w:rPr>
        <w:t>_____________________________________________________</w:t>
      </w:r>
      <w:r w:rsidR="00AC7541" w:rsidDel="00AC7541">
        <w:rPr>
          <w:rStyle w:val="Strong"/>
        </w:rPr>
        <w:t xml:space="preserve"> </w:t>
      </w:r>
      <w:bookmarkEnd w:id="0"/>
    </w:p>
    <w:p w14:paraId="1BEF2FFC" w14:textId="77777777" w:rsidR="009E75DF" w:rsidRPr="00427CF5" w:rsidRDefault="00AC7541" w:rsidP="00AC7541">
      <w:pPr>
        <w:rPr>
          <w:rStyle w:val="Strong"/>
        </w:rPr>
      </w:pPr>
      <w:r>
        <w:rPr>
          <w:rStyle w:val="Strong"/>
        </w:rPr>
        <w:tab/>
      </w:r>
      <w:r>
        <w:rPr>
          <w:rStyle w:val="Strong"/>
        </w:rPr>
        <w:tab/>
      </w:r>
      <w:r w:rsidR="009E75DF" w:rsidRPr="00427CF5">
        <w:rPr>
          <w:rStyle w:val="Strong"/>
        </w:rPr>
        <w:t>(Name of State/Territory)</w:t>
      </w:r>
    </w:p>
    <w:p w14:paraId="4210A11A" w14:textId="77777777" w:rsidR="009E75DF" w:rsidRPr="00B83D66" w:rsidRDefault="009E75DF" w:rsidP="00711990">
      <w:pPr>
        <w:rPr>
          <w:szCs w:val="24"/>
        </w:rPr>
      </w:pPr>
    </w:p>
    <w:p w14:paraId="13013206" w14:textId="77777777" w:rsidR="009E75DF" w:rsidRPr="00B83D66" w:rsidRDefault="009E75DF" w:rsidP="00711990">
      <w:pPr>
        <w:rPr>
          <w:szCs w:val="24"/>
        </w:rPr>
      </w:pPr>
    </w:p>
    <w:p w14:paraId="2FE8BFE9" w14:textId="77777777" w:rsidR="009E75DF" w:rsidRPr="00360CC8" w:rsidRDefault="009E75DF" w:rsidP="00711990">
      <w:pPr>
        <w:rPr>
          <w:szCs w:val="24"/>
        </w:rPr>
      </w:pPr>
    </w:p>
    <w:p w14:paraId="1D24A3BF" w14:textId="5D888A16" w:rsidR="009E75DF" w:rsidRPr="00427CF5" w:rsidRDefault="009E75DF" w:rsidP="00711990">
      <w:pPr>
        <w:rPr>
          <w:rStyle w:val="Strong"/>
        </w:rPr>
      </w:pPr>
      <w:r w:rsidRPr="00427CF5">
        <w:rPr>
          <w:rStyle w:val="Strong"/>
        </w:rPr>
        <w:t xml:space="preserve">As a condition for receipt of Federal funds under Title XXI of the Social Security Act, (42 CFR, </w:t>
      </w:r>
      <w:r w:rsidR="00D059BF" w:rsidRPr="00427CF5">
        <w:rPr>
          <w:rStyle w:val="Strong"/>
        </w:rPr>
        <w:t>4</w:t>
      </w:r>
      <w:r w:rsidRPr="00427CF5">
        <w:rPr>
          <w:rStyle w:val="Strong"/>
        </w:rPr>
        <w:t>57.40(b</w:t>
      </w:r>
      <w:proofErr w:type="gramStart"/>
      <w:r w:rsidRPr="00427CF5">
        <w:rPr>
          <w:rStyle w:val="Strong"/>
        </w:rPr>
        <w:t>))</w:t>
      </w:r>
      <w:r w:rsidR="00AC7541">
        <w:rPr>
          <w:rStyle w:val="Strong"/>
        </w:rPr>
        <w:t>_</w:t>
      </w:r>
      <w:proofErr w:type="gramEnd"/>
      <w:r w:rsidR="00AC7541">
        <w:rPr>
          <w:rStyle w:val="Strong"/>
        </w:rPr>
        <w:t>______________________________________________________</w:t>
      </w:r>
      <w:r w:rsidR="00AC7541" w:rsidDel="00AC7541">
        <w:rPr>
          <w:rStyle w:val="Strong"/>
        </w:rPr>
        <w:t xml:space="preserve"> </w:t>
      </w:r>
      <w:r w:rsidRPr="00427CF5">
        <w:rPr>
          <w:rStyle w:val="Strong"/>
        </w:rPr>
        <w:t>(Signature of Governor, or designee, of State/Territory, Date Signed)</w:t>
      </w:r>
    </w:p>
    <w:p w14:paraId="21AA9268" w14:textId="77777777" w:rsidR="009E75DF" w:rsidRPr="00B83D66" w:rsidRDefault="009E75DF" w:rsidP="00711990">
      <w:pPr>
        <w:rPr>
          <w:szCs w:val="24"/>
        </w:rPr>
      </w:pPr>
    </w:p>
    <w:p w14:paraId="27BF6637" w14:textId="77777777" w:rsidR="009E75DF" w:rsidRPr="00427CF5" w:rsidRDefault="009E75DF" w:rsidP="00711990">
      <w:pPr>
        <w:rPr>
          <w:rStyle w:val="Strong"/>
        </w:rPr>
      </w:pPr>
      <w:r w:rsidRPr="00427CF5">
        <w:rPr>
          <w:rStyle w:val="Strong"/>
        </w:rPr>
        <w:t>submits the following Child Health Plan for the Children’s Health Insurance Program and hereby agrees to administer the program in accordance with the provisions of the approved Child Health Plan, the requirements of Title XXI and XIX of the Act (as appropriate) and all applicable Federal regulations and other official issuances of the Department.</w:t>
      </w:r>
    </w:p>
    <w:p w14:paraId="2F594C09" w14:textId="77777777" w:rsidR="009E75DF" w:rsidRPr="00427CF5" w:rsidRDefault="009E75DF" w:rsidP="00711990">
      <w:pPr>
        <w:rPr>
          <w:rStyle w:val="Strong"/>
        </w:rPr>
      </w:pPr>
    </w:p>
    <w:p w14:paraId="0FC6AF58" w14:textId="77777777" w:rsidR="009E75DF" w:rsidRPr="00427CF5" w:rsidRDefault="009E75DF" w:rsidP="00711990">
      <w:pPr>
        <w:rPr>
          <w:rStyle w:val="Strong"/>
        </w:rPr>
      </w:pPr>
      <w:r w:rsidRPr="00427CF5">
        <w:rPr>
          <w:rStyle w:val="Strong"/>
        </w:rPr>
        <w:t>The following State officials are responsible for program administration and financial oversight (42 CFR 457.40(c)):</w:t>
      </w:r>
    </w:p>
    <w:p w14:paraId="54416DAD" w14:textId="77777777" w:rsidR="009E75DF" w:rsidRPr="00B83D66" w:rsidRDefault="009E75DF" w:rsidP="00711990">
      <w:pPr>
        <w:rPr>
          <w:szCs w:val="24"/>
        </w:rPr>
      </w:pPr>
    </w:p>
    <w:p w14:paraId="6D197437" w14:textId="3ADB88BD" w:rsidR="007879AD" w:rsidRDefault="009E75DF" w:rsidP="00711990">
      <w:pPr>
        <w:rPr>
          <w:rStyle w:val="Strong"/>
        </w:rPr>
      </w:pPr>
      <w:r w:rsidRPr="00427CF5">
        <w:rPr>
          <w:rStyle w:val="Strong"/>
        </w:rPr>
        <w:t>Name</w:t>
      </w:r>
      <w:r w:rsidR="00441076">
        <w:rPr>
          <w:szCs w:val="24"/>
        </w:rPr>
        <w:t>:</w:t>
      </w:r>
      <w:bookmarkStart w:id="1" w:name="Text18"/>
      <w:r w:rsidR="007879AD">
        <w:rPr>
          <w:szCs w:val="24"/>
        </w:rPr>
        <w:t xml:space="preserve"> </w:t>
      </w:r>
      <w:bookmarkEnd w:id="1"/>
      <w:r w:rsidR="00AC7541">
        <w:rPr>
          <w:szCs w:val="24"/>
        </w:rPr>
        <w:t>____________</w:t>
      </w:r>
      <w:r w:rsidR="007D41E2">
        <w:rPr>
          <w:szCs w:val="24"/>
        </w:rPr>
        <w:tab/>
      </w:r>
      <w:r w:rsidR="007D41E2">
        <w:rPr>
          <w:szCs w:val="24"/>
        </w:rPr>
        <w:tab/>
      </w:r>
      <w:r w:rsidR="007D41E2">
        <w:rPr>
          <w:szCs w:val="24"/>
        </w:rPr>
        <w:tab/>
      </w:r>
      <w:r w:rsidR="007D41E2">
        <w:rPr>
          <w:szCs w:val="24"/>
        </w:rPr>
        <w:tab/>
      </w:r>
      <w:r w:rsidRPr="00427CF5">
        <w:rPr>
          <w:rStyle w:val="Strong"/>
        </w:rPr>
        <w:t>Position/Title:</w:t>
      </w:r>
      <w:bookmarkStart w:id="2" w:name="Text19"/>
      <w:r w:rsidR="00441076">
        <w:rPr>
          <w:rStyle w:val="Strong"/>
        </w:rPr>
        <w:t xml:space="preserve"> </w:t>
      </w:r>
      <w:bookmarkEnd w:id="2"/>
      <w:r w:rsidR="00AC7541">
        <w:rPr>
          <w:rStyle w:val="Strong"/>
        </w:rPr>
        <w:t>______________</w:t>
      </w:r>
    </w:p>
    <w:p w14:paraId="048C512E" w14:textId="555A7B94" w:rsidR="009E75DF" w:rsidRPr="00B83D66" w:rsidRDefault="009E75DF" w:rsidP="00711990">
      <w:pPr>
        <w:rPr>
          <w:szCs w:val="24"/>
        </w:rPr>
      </w:pPr>
      <w:r w:rsidRPr="00427CF5">
        <w:rPr>
          <w:rStyle w:val="Strong"/>
        </w:rPr>
        <w:t>Name</w:t>
      </w:r>
      <w:r w:rsidRPr="00B83D66">
        <w:rPr>
          <w:szCs w:val="24"/>
        </w:rPr>
        <w:t>:</w:t>
      </w:r>
      <w:bookmarkStart w:id="3" w:name="Text20"/>
      <w:r w:rsidR="007879AD">
        <w:rPr>
          <w:szCs w:val="24"/>
        </w:rPr>
        <w:t xml:space="preserve"> </w:t>
      </w:r>
      <w:bookmarkEnd w:id="3"/>
      <w:r w:rsidR="00AC7541">
        <w:rPr>
          <w:szCs w:val="24"/>
        </w:rPr>
        <w:t>____________</w:t>
      </w:r>
      <w:r w:rsidR="007D41E2">
        <w:rPr>
          <w:szCs w:val="24"/>
        </w:rPr>
        <w:tab/>
      </w:r>
      <w:r w:rsidR="007D41E2">
        <w:rPr>
          <w:szCs w:val="24"/>
        </w:rPr>
        <w:tab/>
      </w:r>
      <w:r w:rsidR="007D41E2">
        <w:rPr>
          <w:szCs w:val="24"/>
        </w:rPr>
        <w:tab/>
      </w:r>
      <w:r w:rsidR="007D41E2">
        <w:rPr>
          <w:szCs w:val="24"/>
        </w:rPr>
        <w:tab/>
      </w:r>
      <w:r w:rsidRPr="00427CF5">
        <w:rPr>
          <w:rStyle w:val="Strong"/>
        </w:rPr>
        <w:t>Position/Title:</w:t>
      </w:r>
      <w:r w:rsidR="00441076">
        <w:rPr>
          <w:rStyle w:val="Strong"/>
        </w:rPr>
        <w:t xml:space="preserve"> </w:t>
      </w:r>
      <w:r w:rsidR="00AC7541">
        <w:rPr>
          <w:rStyle w:val="Strong"/>
        </w:rPr>
        <w:t>______________</w:t>
      </w:r>
      <w:r w:rsidR="00711990">
        <w:rPr>
          <w:rStyle w:val="Strong"/>
        </w:rPr>
        <w:tab/>
      </w:r>
      <w:r w:rsidR="00711990" w:rsidRPr="00711990">
        <w:rPr>
          <w:rStyle w:val="Strong"/>
        </w:rPr>
        <w:tab/>
      </w:r>
    </w:p>
    <w:p w14:paraId="1612F41B" w14:textId="7DC798D2" w:rsidR="00F43E17" w:rsidRPr="00B83D66" w:rsidRDefault="009E75DF" w:rsidP="00711990">
      <w:pPr>
        <w:rPr>
          <w:szCs w:val="24"/>
        </w:rPr>
      </w:pPr>
      <w:r w:rsidRPr="00427CF5">
        <w:rPr>
          <w:rStyle w:val="Strong"/>
        </w:rPr>
        <w:t>Name</w:t>
      </w:r>
      <w:r w:rsidRPr="00B83D66">
        <w:rPr>
          <w:szCs w:val="24"/>
        </w:rPr>
        <w:t>:</w:t>
      </w:r>
      <w:bookmarkStart w:id="4" w:name="Text21"/>
      <w:r w:rsidR="007879AD">
        <w:rPr>
          <w:szCs w:val="24"/>
        </w:rPr>
        <w:t xml:space="preserve"> </w:t>
      </w:r>
      <w:bookmarkEnd w:id="4"/>
      <w:r w:rsidR="00AC7541">
        <w:rPr>
          <w:szCs w:val="24"/>
        </w:rPr>
        <w:t>____________</w:t>
      </w:r>
      <w:r w:rsidR="007D41E2">
        <w:rPr>
          <w:rStyle w:val="Strong"/>
        </w:rPr>
        <w:tab/>
      </w:r>
      <w:r w:rsidR="007D41E2">
        <w:rPr>
          <w:rStyle w:val="Strong"/>
        </w:rPr>
        <w:tab/>
      </w:r>
      <w:r w:rsidR="007D41E2">
        <w:rPr>
          <w:rStyle w:val="Strong"/>
        </w:rPr>
        <w:tab/>
      </w:r>
      <w:r w:rsidR="007D41E2">
        <w:rPr>
          <w:rStyle w:val="Strong"/>
        </w:rPr>
        <w:tab/>
      </w:r>
      <w:r w:rsidR="007879AD">
        <w:rPr>
          <w:rStyle w:val="Strong"/>
        </w:rPr>
        <w:t>P</w:t>
      </w:r>
      <w:r w:rsidRPr="00427CF5">
        <w:rPr>
          <w:rStyle w:val="Strong"/>
        </w:rPr>
        <w:t>osition/Title:</w:t>
      </w:r>
      <w:r w:rsidR="00441076">
        <w:rPr>
          <w:rStyle w:val="Strong"/>
        </w:rPr>
        <w:t xml:space="preserve"> </w:t>
      </w:r>
      <w:r w:rsidR="00AC7541">
        <w:rPr>
          <w:rStyle w:val="Strong"/>
        </w:rPr>
        <w:t>______________</w:t>
      </w:r>
      <w:r w:rsidR="00711990">
        <w:rPr>
          <w:rStyle w:val="Strong"/>
        </w:rPr>
        <w:tab/>
      </w:r>
      <w:r w:rsidR="00711990" w:rsidRPr="00711990">
        <w:rPr>
          <w:rStyle w:val="Strong"/>
        </w:rPr>
        <w:tab/>
      </w:r>
      <w:r w:rsidR="00711990" w:rsidRPr="00711990">
        <w:rPr>
          <w:rStyle w:val="Strong"/>
        </w:rPr>
        <w:tab/>
      </w:r>
      <w:r w:rsidR="00711990" w:rsidRPr="00711990">
        <w:rPr>
          <w:rStyle w:val="Strong"/>
        </w:rPr>
        <w:tab/>
      </w:r>
      <w:r w:rsidR="00711990" w:rsidRPr="00711990">
        <w:rPr>
          <w:rStyle w:val="Strong"/>
        </w:rPr>
        <w:tab/>
      </w:r>
    </w:p>
    <w:p w14:paraId="0F587248" w14:textId="0E2F0D2B" w:rsidR="00371EF9" w:rsidRPr="00CE6424" w:rsidRDefault="00371EF9" w:rsidP="00371EF9">
      <w:pPr>
        <w:rPr>
          <w:snapToGrid/>
          <w:szCs w:val="24"/>
        </w:rPr>
      </w:pPr>
      <w:r>
        <w:rPr>
          <w:b/>
          <w:bCs/>
          <w:szCs w:val="24"/>
        </w:rPr>
        <w:t>Disclosure Statement</w:t>
      </w:r>
      <w:r>
        <w:rPr>
          <w:szCs w:val="24"/>
        </w:rPr>
        <w:t xml:space="preserve"> This information is being collected </w:t>
      </w:r>
      <w:del w:id="5" w:author="Liz Clark" w:date="2023-06-12T14:25:00Z">
        <w:r w:rsidDel="007425DD">
          <w:rPr>
            <w:szCs w:val="24"/>
          </w:rPr>
          <w:delText xml:space="preserve">to </w:delText>
        </w:r>
      </w:del>
      <w:r w:rsidRPr="00371EF9">
        <w:t xml:space="preserve">pursuant to 42 U.S.C. 1397aa, which requires states to submit a State Child Health Plan </w:t>
      </w:r>
      <w:proofErr w:type="gramStart"/>
      <w:r w:rsidRPr="00371EF9">
        <w:t>in order to</w:t>
      </w:r>
      <w:proofErr w:type="gramEnd"/>
      <w:r w:rsidRPr="00371EF9">
        <w:t xml:space="preserve"> receive federal funding</w:t>
      </w:r>
      <w:r w:rsidRPr="00371EF9">
        <w:rPr>
          <w:szCs w:val="24"/>
        </w:rPr>
        <w:t>.</w:t>
      </w:r>
      <w:r>
        <w:rPr>
          <w:b/>
          <w:bCs/>
          <w:szCs w:val="24"/>
        </w:rPr>
        <w:t xml:space="preserve"> </w:t>
      </w:r>
      <w:r>
        <w:rPr>
          <w:szCs w:val="24"/>
        </w:rPr>
        <w:t xml:space="preserve">This mandatory information collection will be used to demonstrate compliance with all requirements of title XXI of the Act and implementing regulations at 42 CFR part 457. According to the Paperwork Reduction Act of 1995, no persons are required to respond to a collection of information unless it displays a valid Office of Management and Budget (OMB) control number. The valid OMB control number for this information collection is 0938-1148 (CMS-10398 #34). Public burden for </w:t>
      </w:r>
      <w:proofErr w:type="gramStart"/>
      <w:r>
        <w:rPr>
          <w:szCs w:val="24"/>
        </w:rPr>
        <w:t>all of</w:t>
      </w:r>
      <w:proofErr w:type="gramEnd"/>
      <w:r>
        <w:rPr>
          <w:szCs w:val="24"/>
        </w:rPr>
        <w:t xml:space="preserve"> the collection of information requirements under this control number is estimated to average </w:t>
      </w:r>
      <w:r>
        <w:rPr>
          <w:rStyle w:val="Strong"/>
          <w:szCs w:val="24"/>
        </w:rPr>
        <w:t>80 hours per response, including the time to review instructions, search existing data resources, gather the data needed, and complete and review the information collection</w:t>
      </w:r>
      <w:r>
        <w:rPr>
          <w:szCs w:val="24"/>
        </w:rPr>
        <w:t>. Send comments regarding this burden estimate or any other aspect of this collection of information, including suggestions for reducing this burden, to CMS, 7500 Security Boulevard, Attn: Paperwork Reduction Act Reports Clearance Officer, Mail Stop C4-26-05, Baltimore, Maryland 21244-1850.</w:t>
      </w:r>
    </w:p>
    <w:p w14:paraId="71EADCF2" w14:textId="2BEB3A74" w:rsidR="00FC3700" w:rsidRPr="00B0054A" w:rsidRDefault="00FC3700" w:rsidP="00FC3700">
      <w:pPr>
        <w:rPr>
          <w:b/>
          <w:bCs/>
          <w:szCs w:val="24"/>
        </w:rPr>
      </w:pPr>
    </w:p>
    <w:p w14:paraId="4DB1C07D" w14:textId="433D3FD6" w:rsidR="00F245CB" w:rsidRPr="00427CF5" w:rsidRDefault="00F245CB" w:rsidP="00711990">
      <w:pPr>
        <w:rPr>
          <w:rStyle w:val="Strong"/>
        </w:rPr>
        <w:sectPr w:rsidR="00F245CB" w:rsidRPr="00427CF5" w:rsidSect="00D75DE9">
          <w:footerReference w:type="default" r:id="rId13"/>
          <w:endnotePr>
            <w:numFmt w:val="decimal"/>
          </w:endnotePr>
          <w:pgSz w:w="12240" w:h="15840"/>
          <w:pgMar w:top="1440" w:right="1080" w:bottom="1440" w:left="1080" w:header="1440" w:footer="1440" w:gutter="0"/>
          <w:cols w:space="720"/>
          <w:noEndnote/>
        </w:sectPr>
      </w:pPr>
    </w:p>
    <w:p w14:paraId="37326762" w14:textId="544A71B9" w:rsidR="001E7F86" w:rsidRPr="00B83D66" w:rsidRDefault="00996987" w:rsidP="00323C32">
      <w:pPr>
        <w:rPr>
          <w:b/>
          <w:szCs w:val="24"/>
        </w:rPr>
      </w:pPr>
      <w:r w:rsidRPr="00B83D66">
        <w:rPr>
          <w:b/>
          <w:szCs w:val="24"/>
        </w:rPr>
        <w:lastRenderedPageBreak/>
        <w:t>Introduction:</w:t>
      </w:r>
      <w:r w:rsidR="00F245CB" w:rsidRPr="00B83D66">
        <w:rPr>
          <w:b/>
          <w:szCs w:val="24"/>
        </w:rPr>
        <w:t xml:space="preserve"> </w:t>
      </w:r>
      <w:r w:rsidR="001E7F86" w:rsidRPr="00B83D66">
        <w:rPr>
          <w:szCs w:val="24"/>
        </w:rPr>
        <w:t>Section 4901 of the Balanced Budget Act of 1997 (BBA</w:t>
      </w:r>
      <w:r w:rsidR="00DE357A">
        <w:rPr>
          <w:szCs w:val="24"/>
        </w:rPr>
        <w:t>), public law 10</w:t>
      </w:r>
      <w:r w:rsidR="00AC7541">
        <w:rPr>
          <w:szCs w:val="24"/>
        </w:rPr>
        <w:t>0</w:t>
      </w:r>
      <w:r w:rsidR="00FE2E00" w:rsidRPr="00B83D66">
        <w:rPr>
          <w:szCs w:val="24"/>
        </w:rPr>
        <w:t>5-33</w:t>
      </w:r>
      <w:r w:rsidR="00BA1F6A">
        <w:rPr>
          <w:szCs w:val="24"/>
        </w:rPr>
        <w:t xml:space="preserve"> </w:t>
      </w:r>
      <w:r w:rsidR="001E7F86" w:rsidRPr="00B83D66">
        <w:rPr>
          <w:szCs w:val="24"/>
        </w:rPr>
        <w:t>amended the Social Security Act (the Act) by adding a n</w:t>
      </w:r>
      <w:r w:rsidR="00E237A4" w:rsidRPr="00B83D66">
        <w:rPr>
          <w:szCs w:val="24"/>
        </w:rPr>
        <w:t xml:space="preserve">ew title XXI, the </w:t>
      </w:r>
      <w:r w:rsidR="006F4BAF" w:rsidRPr="00B83D66">
        <w:rPr>
          <w:szCs w:val="24"/>
        </w:rPr>
        <w:t xml:space="preserve">Children’s Health Insurance Program </w:t>
      </w:r>
      <w:r w:rsidR="001E7F86" w:rsidRPr="00B83D66">
        <w:rPr>
          <w:szCs w:val="24"/>
        </w:rPr>
        <w:t>(</w:t>
      </w:r>
      <w:r w:rsidR="006F4BAF" w:rsidRPr="00B83D66">
        <w:rPr>
          <w:szCs w:val="24"/>
        </w:rPr>
        <w:t>CHIP</w:t>
      </w:r>
      <w:r w:rsidR="001E7F86" w:rsidRPr="00B83D66">
        <w:rPr>
          <w:szCs w:val="24"/>
        </w:rPr>
        <w:t>)</w:t>
      </w:r>
      <w:r w:rsidR="003335CF" w:rsidRPr="00B83D66">
        <w:rPr>
          <w:szCs w:val="24"/>
        </w:rPr>
        <w:t xml:space="preserve">. </w:t>
      </w:r>
      <w:r w:rsidR="00622BF0" w:rsidRPr="00B83D66">
        <w:rPr>
          <w:szCs w:val="24"/>
        </w:rPr>
        <w:t>I</w:t>
      </w:r>
      <w:r w:rsidR="008B14B0" w:rsidRPr="00B83D66">
        <w:rPr>
          <w:szCs w:val="24"/>
        </w:rPr>
        <w:t>n February 2009</w:t>
      </w:r>
      <w:r w:rsidR="00622BF0" w:rsidRPr="00B83D66">
        <w:rPr>
          <w:szCs w:val="24"/>
        </w:rPr>
        <w:t xml:space="preserve">, </w:t>
      </w:r>
      <w:r w:rsidR="008B14B0" w:rsidRPr="00B83D66">
        <w:rPr>
          <w:szCs w:val="24"/>
        </w:rPr>
        <w:t xml:space="preserve">the Children’s Health Insurance Program Reauthorization Act (CHIPRA) </w:t>
      </w:r>
      <w:r w:rsidR="00622BF0" w:rsidRPr="00B83D66">
        <w:rPr>
          <w:szCs w:val="24"/>
        </w:rPr>
        <w:t>renewed the program</w:t>
      </w:r>
      <w:r w:rsidR="003335CF" w:rsidRPr="00B83D66">
        <w:rPr>
          <w:szCs w:val="24"/>
        </w:rPr>
        <w:t xml:space="preserve">. </w:t>
      </w:r>
      <w:r w:rsidR="00622BF0" w:rsidRPr="00B83D66">
        <w:rPr>
          <w:szCs w:val="24"/>
        </w:rPr>
        <w:t>T</w:t>
      </w:r>
      <w:r w:rsidR="008B14B0" w:rsidRPr="00B83D66">
        <w:rPr>
          <w:szCs w:val="24"/>
        </w:rPr>
        <w:t xml:space="preserve">he </w:t>
      </w:r>
      <w:r w:rsidR="00770E53" w:rsidRPr="00B83D66">
        <w:rPr>
          <w:szCs w:val="24"/>
        </w:rPr>
        <w:t xml:space="preserve">Patient Protection and </w:t>
      </w:r>
      <w:r w:rsidR="008B14B0" w:rsidRPr="00B83D66">
        <w:rPr>
          <w:szCs w:val="24"/>
        </w:rPr>
        <w:t>Affordable Care Act</w:t>
      </w:r>
      <w:r w:rsidR="00AC7541">
        <w:rPr>
          <w:szCs w:val="24"/>
        </w:rPr>
        <w:t xml:space="preserve">, as amended by the Health Care and Education Reconciliation Act </w:t>
      </w:r>
      <w:r w:rsidR="00770E53" w:rsidRPr="00B83D66">
        <w:rPr>
          <w:szCs w:val="24"/>
        </w:rPr>
        <w:t>of 2010</w:t>
      </w:r>
      <w:r w:rsidR="00AC7541">
        <w:rPr>
          <w:szCs w:val="24"/>
        </w:rPr>
        <w:t>,</w:t>
      </w:r>
      <w:r w:rsidR="00622BF0" w:rsidRPr="00B83D66">
        <w:rPr>
          <w:szCs w:val="24"/>
        </w:rPr>
        <w:t xml:space="preserve"> further modified the program</w:t>
      </w:r>
      <w:r w:rsidR="008B14B0" w:rsidRPr="00B83D66">
        <w:rPr>
          <w:szCs w:val="24"/>
        </w:rPr>
        <w:t xml:space="preserve">. </w:t>
      </w:r>
      <w:r w:rsidR="00AC7541">
        <w:rPr>
          <w:szCs w:val="24"/>
        </w:rPr>
        <w:t xml:space="preserve">The HEALTHY KIDS Act and </w:t>
      </w:r>
      <w:r w:rsidR="00AC7541" w:rsidRPr="004777C8">
        <w:rPr>
          <w:szCs w:val="24"/>
        </w:rPr>
        <w:t xml:space="preserve">The Bipartisan Budget Act of 2018 </w:t>
      </w:r>
      <w:r w:rsidR="00AC7541">
        <w:rPr>
          <w:szCs w:val="24"/>
        </w:rPr>
        <w:t xml:space="preserve">together resulted in an extension of funding for </w:t>
      </w:r>
      <w:r w:rsidR="00AC7541" w:rsidRPr="004777C8">
        <w:rPr>
          <w:szCs w:val="24"/>
        </w:rPr>
        <w:t xml:space="preserve">CHIP through </w:t>
      </w:r>
      <w:r w:rsidR="00AC7541">
        <w:rPr>
          <w:szCs w:val="24"/>
        </w:rPr>
        <w:t xml:space="preserve">federal </w:t>
      </w:r>
      <w:r w:rsidR="00AC7541" w:rsidRPr="004777C8">
        <w:rPr>
          <w:szCs w:val="24"/>
        </w:rPr>
        <w:t>fiscal year 2027.</w:t>
      </w:r>
    </w:p>
    <w:p w14:paraId="23B4EAA1" w14:textId="77777777" w:rsidR="00F245CB" w:rsidRPr="00B83D66" w:rsidRDefault="00F245CB" w:rsidP="00323C32">
      <w:pPr>
        <w:rPr>
          <w:szCs w:val="24"/>
        </w:rPr>
      </w:pPr>
    </w:p>
    <w:p w14:paraId="6E99D5A9" w14:textId="46F9BB2C" w:rsidR="00707B93" w:rsidRPr="00B83D66" w:rsidRDefault="001E7F86" w:rsidP="00707B93">
      <w:pPr>
        <w:rPr>
          <w:szCs w:val="24"/>
        </w:rPr>
      </w:pPr>
      <w:r w:rsidRPr="00B83D66">
        <w:rPr>
          <w:szCs w:val="24"/>
        </w:rPr>
        <w:t xml:space="preserve">This </w:t>
      </w:r>
      <w:r w:rsidR="005A2857" w:rsidRPr="00B83D66">
        <w:rPr>
          <w:szCs w:val="24"/>
        </w:rPr>
        <w:t xml:space="preserve">template </w:t>
      </w:r>
      <w:r w:rsidRPr="00B83D66">
        <w:rPr>
          <w:szCs w:val="24"/>
        </w:rPr>
        <w:t xml:space="preserve">outlines the information that must be included in the </w:t>
      </w:r>
      <w:r w:rsidR="008B14B0" w:rsidRPr="00B83D66">
        <w:rPr>
          <w:szCs w:val="24"/>
        </w:rPr>
        <w:t xml:space="preserve">state plans and the </w:t>
      </w:r>
      <w:r w:rsidR="00AC7541">
        <w:rPr>
          <w:szCs w:val="24"/>
        </w:rPr>
        <w:t>S</w:t>
      </w:r>
      <w:r w:rsidR="008B14B0" w:rsidRPr="00B83D66">
        <w:rPr>
          <w:szCs w:val="24"/>
        </w:rPr>
        <w:t>tate plan amendments (</w:t>
      </w:r>
      <w:r w:rsidR="005E121B" w:rsidRPr="00B83D66">
        <w:rPr>
          <w:szCs w:val="24"/>
        </w:rPr>
        <w:t>SPAs</w:t>
      </w:r>
      <w:r w:rsidR="008B14B0" w:rsidRPr="00B83D66">
        <w:rPr>
          <w:szCs w:val="24"/>
        </w:rPr>
        <w:t>)</w:t>
      </w:r>
      <w:r w:rsidR="003335CF" w:rsidRPr="00B83D66">
        <w:rPr>
          <w:szCs w:val="24"/>
        </w:rPr>
        <w:t xml:space="preserve">. </w:t>
      </w:r>
      <w:r w:rsidR="00622BF0" w:rsidRPr="00B83D66">
        <w:rPr>
          <w:szCs w:val="24"/>
        </w:rPr>
        <w:t>It</w:t>
      </w:r>
      <w:r w:rsidR="008B14B0" w:rsidRPr="00B83D66">
        <w:rPr>
          <w:szCs w:val="24"/>
        </w:rPr>
        <w:t xml:space="preserve"> </w:t>
      </w:r>
      <w:r w:rsidRPr="00B83D66">
        <w:rPr>
          <w:szCs w:val="24"/>
        </w:rPr>
        <w:t>reflect</w:t>
      </w:r>
      <w:r w:rsidR="00622BF0" w:rsidRPr="00B83D66">
        <w:rPr>
          <w:szCs w:val="24"/>
        </w:rPr>
        <w:t>s</w:t>
      </w:r>
      <w:r w:rsidRPr="00B83D66">
        <w:rPr>
          <w:szCs w:val="24"/>
        </w:rPr>
        <w:t xml:space="preserve"> the </w:t>
      </w:r>
      <w:r w:rsidR="007979D7" w:rsidRPr="00B83D66">
        <w:rPr>
          <w:szCs w:val="24"/>
        </w:rPr>
        <w:t>regulatory</w:t>
      </w:r>
      <w:r w:rsidR="008B14B0" w:rsidRPr="00B83D66">
        <w:rPr>
          <w:szCs w:val="24"/>
        </w:rPr>
        <w:t xml:space="preserve"> </w:t>
      </w:r>
      <w:r w:rsidRPr="00B83D66">
        <w:rPr>
          <w:szCs w:val="24"/>
        </w:rPr>
        <w:t>requirements at</w:t>
      </w:r>
      <w:r w:rsidRPr="00360CC8">
        <w:rPr>
          <w:szCs w:val="24"/>
        </w:rPr>
        <w:t xml:space="preserve"> 42 CFR </w:t>
      </w:r>
      <w:r w:rsidR="007979D7" w:rsidRPr="00360CC8">
        <w:rPr>
          <w:szCs w:val="24"/>
        </w:rPr>
        <w:t>P</w:t>
      </w:r>
      <w:r w:rsidRPr="00360CC8">
        <w:rPr>
          <w:szCs w:val="24"/>
        </w:rPr>
        <w:t>art 457</w:t>
      </w:r>
      <w:r w:rsidR="00622BF0" w:rsidRPr="00360CC8">
        <w:rPr>
          <w:szCs w:val="24"/>
        </w:rPr>
        <w:t xml:space="preserve"> </w:t>
      </w:r>
      <w:r w:rsidR="007979D7" w:rsidRPr="00360CC8">
        <w:rPr>
          <w:szCs w:val="24"/>
        </w:rPr>
        <w:t xml:space="preserve">as </w:t>
      </w:r>
      <w:r w:rsidR="007979D7" w:rsidRPr="00B83D66">
        <w:rPr>
          <w:szCs w:val="24"/>
        </w:rPr>
        <w:t xml:space="preserve">well as the previously approved </w:t>
      </w:r>
      <w:r w:rsidR="00803F0C" w:rsidRPr="00B83D66">
        <w:rPr>
          <w:szCs w:val="24"/>
        </w:rPr>
        <w:t>SPA templates</w:t>
      </w:r>
      <w:r w:rsidR="007979D7" w:rsidRPr="00B83D66">
        <w:rPr>
          <w:szCs w:val="24"/>
        </w:rPr>
        <w:t xml:space="preserve"> that accompanied guidance issued to States through State Health Official </w:t>
      </w:r>
      <w:r w:rsidR="00D45386" w:rsidRPr="00B83D66">
        <w:rPr>
          <w:szCs w:val="24"/>
        </w:rPr>
        <w:t xml:space="preserve">(SHO) </w:t>
      </w:r>
      <w:r w:rsidR="007979D7" w:rsidRPr="00B83D66">
        <w:rPr>
          <w:szCs w:val="24"/>
        </w:rPr>
        <w:t>letters</w:t>
      </w:r>
      <w:r w:rsidR="003335CF" w:rsidRPr="00B83D66">
        <w:rPr>
          <w:szCs w:val="24"/>
        </w:rPr>
        <w:t xml:space="preserve">. </w:t>
      </w:r>
      <w:r w:rsidR="00D45386" w:rsidRPr="00B83D66">
        <w:rPr>
          <w:szCs w:val="24"/>
        </w:rPr>
        <w:t>Where applicable, we indicate the SHO number and the date it was issued for your reference</w:t>
      </w:r>
      <w:r w:rsidR="003335CF" w:rsidRPr="00B83D66">
        <w:rPr>
          <w:szCs w:val="24"/>
        </w:rPr>
        <w:t xml:space="preserve">. </w:t>
      </w:r>
      <w:r w:rsidR="00707B93" w:rsidRPr="00B83D66">
        <w:rPr>
          <w:szCs w:val="24"/>
        </w:rPr>
        <w:t xml:space="preserve">The CHIP SPA template includes the following changes: </w:t>
      </w:r>
    </w:p>
    <w:p w14:paraId="1EA6B6EC" w14:textId="77777777" w:rsidR="00707B93" w:rsidRPr="00B83D66" w:rsidRDefault="00707B93" w:rsidP="00196B72">
      <w:pPr>
        <w:pStyle w:val="ListParagraph"/>
        <w:widowControl/>
        <w:numPr>
          <w:ilvl w:val="1"/>
          <w:numId w:val="19"/>
        </w:numPr>
        <w:spacing w:after="200" w:line="276" w:lineRule="auto"/>
        <w:ind w:left="360"/>
        <w:rPr>
          <w:szCs w:val="24"/>
        </w:rPr>
      </w:pPr>
      <w:r w:rsidRPr="00B83D66">
        <w:rPr>
          <w:szCs w:val="24"/>
        </w:rPr>
        <w:t>Combined the instruction document with the CHIP SPA template to have a single document. Any modifications to previous instructions are for clarification only and do not reflect new policy guidance.</w:t>
      </w:r>
    </w:p>
    <w:p w14:paraId="7CC43F64" w14:textId="7BBFC742" w:rsidR="00707B93" w:rsidRDefault="00707B93" w:rsidP="00196B72">
      <w:pPr>
        <w:pStyle w:val="ListParagraph"/>
        <w:widowControl/>
        <w:numPr>
          <w:ilvl w:val="1"/>
          <w:numId w:val="19"/>
        </w:numPr>
        <w:spacing w:after="200" w:line="276" w:lineRule="auto"/>
        <w:ind w:left="360"/>
        <w:rPr>
          <w:ins w:id="6" w:author="Chanelle Parkar (CMCS/DSCP)" w:date="2023-05-23T08:49:00Z"/>
          <w:szCs w:val="24"/>
        </w:rPr>
      </w:pPr>
      <w:r w:rsidRPr="00B83D66">
        <w:rPr>
          <w:szCs w:val="24"/>
        </w:rPr>
        <w:t>Incorporated the previously issued guidance and templates</w:t>
      </w:r>
      <w:r w:rsidR="00636D0E" w:rsidRPr="00B83D66">
        <w:rPr>
          <w:szCs w:val="24"/>
        </w:rPr>
        <w:t xml:space="preserve"> (see the Key following the template for information on the newly added templates)</w:t>
      </w:r>
      <w:r w:rsidRPr="00B83D66">
        <w:rPr>
          <w:szCs w:val="24"/>
        </w:rPr>
        <w:t>, including:</w:t>
      </w:r>
    </w:p>
    <w:p w14:paraId="0FC0E05C"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Prenatal care and associated health care services (SHO #02-004, issued November 12, 2002)</w:t>
      </w:r>
    </w:p>
    <w:p w14:paraId="756BD4CD"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Coverage of pregnant women (CHIPRA #2, SHO # 09-006, issued May 11, 2009)</w:t>
      </w:r>
    </w:p>
    <w:p w14:paraId="44CFC332"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Tribal consultation requirements (ARRA #2, CHIPRA #3, issued May 28, 2009)</w:t>
      </w:r>
    </w:p>
    <w:p w14:paraId="71801F6A"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Dental and supplemental dental benefits (CHIPRA # 7, SHO # #09-012, issued October 7, 2009)</w:t>
      </w:r>
    </w:p>
    <w:p w14:paraId="5B4225EF"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Premium assistance (CHIPRA # 13, SHO # 10-002, issued February 2, 2010)</w:t>
      </w:r>
    </w:p>
    <w:p w14:paraId="13B6288E"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Express lane eligibility (CHIPRA # 14, SHO # 10-003, issued February 4, 2010)</w:t>
      </w:r>
    </w:p>
    <w:p w14:paraId="4E3E842F" w14:textId="77777777" w:rsidR="00707B93" w:rsidRPr="00B83D66" w:rsidRDefault="00104062" w:rsidP="00196B72">
      <w:pPr>
        <w:pStyle w:val="ListParagraph"/>
        <w:widowControl/>
        <w:numPr>
          <w:ilvl w:val="0"/>
          <w:numId w:val="18"/>
        </w:numPr>
        <w:spacing w:after="200" w:line="276" w:lineRule="auto"/>
        <w:ind w:left="720"/>
        <w:rPr>
          <w:szCs w:val="24"/>
        </w:rPr>
      </w:pPr>
      <w:r w:rsidRPr="00B83D66">
        <w:rPr>
          <w:szCs w:val="24"/>
        </w:rPr>
        <w:t>Lawfully Residing</w:t>
      </w:r>
      <w:r w:rsidR="00707B93" w:rsidRPr="00B83D66">
        <w:rPr>
          <w:szCs w:val="24"/>
        </w:rPr>
        <w:t xml:space="preserve"> requirements (CHIPRA # 17, SHO # 10-006, issued July 1, 2010)</w:t>
      </w:r>
    </w:p>
    <w:p w14:paraId="4F61EC8B" w14:textId="77777777" w:rsidR="00707B93" w:rsidRPr="00B83D66" w:rsidRDefault="00707B93" w:rsidP="00196B72">
      <w:pPr>
        <w:pStyle w:val="ListParagraph"/>
        <w:widowControl/>
        <w:numPr>
          <w:ilvl w:val="0"/>
          <w:numId w:val="17"/>
        </w:numPr>
        <w:spacing w:after="200" w:line="276" w:lineRule="auto"/>
        <w:ind w:left="360"/>
        <w:rPr>
          <w:szCs w:val="24"/>
        </w:rPr>
      </w:pPr>
      <w:r w:rsidRPr="00B83D66">
        <w:rPr>
          <w:szCs w:val="24"/>
        </w:rPr>
        <w:t>Moved sections 2.2 and 2.3 into section 5 to eliminate redundancies between sections 2 and 5.</w:t>
      </w:r>
    </w:p>
    <w:p w14:paraId="6DEB1670" w14:textId="71C94A8A" w:rsidR="00AC505E" w:rsidRDefault="00707B93" w:rsidP="00196B72">
      <w:pPr>
        <w:pStyle w:val="ListParagraph"/>
        <w:widowControl/>
        <w:numPr>
          <w:ilvl w:val="0"/>
          <w:numId w:val="17"/>
        </w:numPr>
        <w:spacing w:after="200" w:line="276" w:lineRule="auto"/>
        <w:ind w:left="360"/>
        <w:rPr>
          <w:szCs w:val="24"/>
        </w:rPr>
      </w:pPr>
      <w:r w:rsidRPr="00B83D66">
        <w:rPr>
          <w:szCs w:val="24"/>
        </w:rPr>
        <w:t>Removed crowd-out language that had been added by the August 17 letter that later was repealed.</w:t>
      </w:r>
    </w:p>
    <w:p w14:paraId="42D27CE4" w14:textId="77777777" w:rsidR="000849CD" w:rsidRDefault="00AC7541" w:rsidP="000849CD">
      <w:pPr>
        <w:pStyle w:val="ListParagraph"/>
        <w:widowControl/>
        <w:numPr>
          <w:ilvl w:val="0"/>
          <w:numId w:val="17"/>
        </w:numPr>
        <w:spacing w:after="200" w:line="276" w:lineRule="auto"/>
        <w:ind w:left="360"/>
        <w:rPr>
          <w:ins w:id="7" w:author="Chanelle Parkar (CMCS/DSCP)" w:date="2023-05-23T09:12:00Z"/>
          <w:szCs w:val="24"/>
        </w:rPr>
      </w:pPr>
      <w:r w:rsidRPr="00AC505E">
        <w:rPr>
          <w:szCs w:val="24"/>
        </w:rPr>
        <w:t>Added new provisions related to delivery methods, including managed care, to section 3 (81 FR 27498, issued May 6, 2016)</w:t>
      </w:r>
    </w:p>
    <w:p w14:paraId="626066B4" w14:textId="2FD73C57" w:rsidR="000849CD" w:rsidRPr="000849CD" w:rsidRDefault="000849CD" w:rsidP="32A87D53">
      <w:pPr>
        <w:pStyle w:val="ListParagraph"/>
        <w:widowControl/>
        <w:numPr>
          <w:ilvl w:val="0"/>
          <w:numId w:val="17"/>
        </w:numPr>
        <w:spacing w:after="200" w:line="276" w:lineRule="auto"/>
        <w:ind w:left="360"/>
        <w:rPr>
          <w:ins w:id="8" w:author="Chanelle Parkar (CMCS/DSCP)" w:date="2023-05-23T09:12:00Z"/>
        </w:rPr>
      </w:pPr>
      <w:ins w:id="9" w:author="Chanelle Parkar (CMCS/DSCP)" w:date="2023-05-23T09:17:00Z">
        <w:r w:rsidRPr="00C268E2">
          <w:t xml:space="preserve">Added new </w:t>
        </w:r>
      </w:ins>
      <w:ins w:id="10" w:author="Chanelle Parkar (CMCS/DSCP)" w:date="2023-05-23T09:18:00Z">
        <w:r w:rsidRPr="00C268E2">
          <w:t>assurances</w:t>
        </w:r>
      </w:ins>
      <w:ins w:id="11" w:author="Chanelle Parkar (CMCS/DSCP)" w:date="2023-05-23T09:17:00Z">
        <w:r w:rsidRPr="00C268E2">
          <w:t xml:space="preserve"> related to the c</w:t>
        </w:r>
      </w:ins>
      <w:ins w:id="12" w:author="Chanelle Parkar (CMCS/DSCP)" w:date="2023-05-23T09:12:00Z">
        <w:r w:rsidRPr="00C268E2">
          <w:t xml:space="preserve">overage of </w:t>
        </w:r>
      </w:ins>
      <w:ins w:id="13" w:author="Chanelle Parkar (CMCS/DSCP)" w:date="2023-05-23T09:17:00Z">
        <w:r w:rsidRPr="00C268E2">
          <w:t>v</w:t>
        </w:r>
      </w:ins>
      <w:ins w:id="14" w:author="Chanelle Parkar (CMCS/DSCP)" w:date="2023-05-23T09:12:00Z">
        <w:r w:rsidRPr="00C268E2">
          <w:t xml:space="preserve">accines </w:t>
        </w:r>
      </w:ins>
      <w:ins w:id="15" w:author="Chanelle Parkar (CMCS/DSCP)" w:date="2023-05-24T09:12:00Z">
        <w:r w:rsidR="00A0518B" w:rsidRPr="00C268E2">
          <w:t>(Section</w:t>
        </w:r>
      </w:ins>
      <w:ins w:id="16" w:author="Chanelle Parkar (CMCS/DSCP)" w:date="2023-06-07T13:28:00Z">
        <w:r w:rsidR="00D15520">
          <w:t>s</w:t>
        </w:r>
      </w:ins>
      <w:ins w:id="17" w:author="Chanelle Parkar (CMCS/DSCP)" w:date="2023-06-05T12:20:00Z">
        <w:r w:rsidR="0059369D" w:rsidRPr="00C268E2">
          <w:t xml:space="preserve"> </w:t>
        </w:r>
      </w:ins>
      <w:ins w:id="18" w:author="Chanelle Parkar (CMCS/DSCP)" w:date="2023-05-24T09:13:00Z">
        <w:r w:rsidR="00A0518B" w:rsidRPr="00C268E2">
          <w:t>2103</w:t>
        </w:r>
      </w:ins>
      <w:ins w:id="19" w:author="Chanelle Parkar (CMCS/DSCP)" w:date="2023-06-07T10:40:00Z">
        <w:r w:rsidR="00A379A1" w:rsidRPr="00A379A1">
          <w:t>(c)(1)(D) and</w:t>
        </w:r>
      </w:ins>
      <w:ins w:id="20" w:author="Chanelle Parkar (CMCS/DSCP)" w:date="2023-05-24T09:13:00Z">
        <w:r w:rsidR="00A0518B" w:rsidRPr="00C268E2">
          <w:t xml:space="preserve"> (c)(12)</w:t>
        </w:r>
      </w:ins>
      <w:ins w:id="21" w:author="Chanelle Parkar (CMCS/DSCP)" w:date="2023-05-24T09:57:00Z">
        <w:r w:rsidR="005B1081" w:rsidRPr="00C268E2">
          <w:t>)</w:t>
        </w:r>
      </w:ins>
      <w:ins w:id="22" w:author="Chanelle Parkar (CMCS/DSCP)" w:date="2023-05-24T09:13:00Z">
        <w:r w:rsidR="00A0518B" w:rsidRPr="00C268E2">
          <w:t xml:space="preserve">; </w:t>
        </w:r>
      </w:ins>
      <w:ins w:id="23" w:author="Chanelle Parkar (CMCS/DSCP)" w:date="2023-05-23T09:12:00Z">
        <w:r w:rsidRPr="00C268E2">
          <w:t>(</w:t>
        </w:r>
      </w:ins>
      <w:ins w:id="24" w:author="Chanelle Parkar (CMCS/DSCP)" w:date="2023-05-24T09:04:00Z">
        <w:r w:rsidR="003E57E6" w:rsidRPr="006A6286">
          <w:rPr>
            <w:color w:val="000000"/>
          </w:rPr>
          <w:t>Section</w:t>
        </w:r>
      </w:ins>
      <w:ins w:id="25" w:author="Chanelle Parkar" w:date="2023-06-07T13:26:00Z">
        <w:r w:rsidR="32A87D53" w:rsidRPr="006A6286">
          <w:rPr>
            <w:color w:val="000000"/>
          </w:rPr>
          <w:t xml:space="preserve"> </w:t>
        </w:r>
      </w:ins>
      <w:ins w:id="26" w:author="Chanelle Parkar (CMCS/DSCP)" w:date="2023-05-24T09:58:00Z">
        <w:r w:rsidR="00EB7700" w:rsidRPr="00C268E2">
          <w:rPr>
            <w:color w:val="000000"/>
          </w:rPr>
          <w:t xml:space="preserve">11405(b)(1) </w:t>
        </w:r>
      </w:ins>
      <w:ins w:id="27" w:author="Chanelle Parkar (CMCS/DSCP)" w:date="2023-05-24T09:04:00Z">
        <w:r w:rsidR="003E57E6" w:rsidRPr="006A6286">
          <w:rPr>
            <w:color w:val="000000"/>
          </w:rPr>
          <w:t>of the</w:t>
        </w:r>
        <w:r w:rsidR="003E57E6">
          <w:rPr>
            <w:color w:val="000000"/>
            <w:sz w:val="27"/>
            <w:szCs w:val="27"/>
          </w:rPr>
          <w:t xml:space="preserve"> </w:t>
        </w:r>
      </w:ins>
      <w:ins w:id="28" w:author="Chanelle Parkar (CMCS/DSCP)" w:date="2023-05-23T09:12:00Z">
        <w:r w:rsidRPr="00C268E2">
          <w:t>Inflation Reduction Act (IRA))</w:t>
        </w:r>
      </w:ins>
      <w:ins w:id="29" w:author="Chanelle Parkar (CMCS/DSCP)" w:date="2023-06-07T13:28:00Z">
        <w:r w:rsidR="00D15520">
          <w:t>;</w:t>
        </w:r>
      </w:ins>
      <w:ins w:id="30" w:author="Chanelle Parkar (CMCS/DSCP)" w:date="2023-05-23T09:12:00Z">
        <w:r w:rsidRPr="00C268E2">
          <w:t xml:space="preserve"> </w:t>
        </w:r>
      </w:ins>
      <w:ins w:id="31" w:author="Chanelle Parkar (CMCS/DSCP)" w:date="2023-06-07T13:28:00Z">
        <w:r w:rsidR="00D15520">
          <w:t>(</w:t>
        </w:r>
      </w:ins>
      <w:ins w:id="32" w:author="Chanelle Parkar (CMCS/DSCP)" w:date="2023-05-23T09:12:00Z">
        <w:r w:rsidRPr="00C268E2">
          <w:t>SHO # 23-</w:t>
        </w:r>
      </w:ins>
      <w:ins w:id="33" w:author="Chanelle Parkar (CMCS/DSCP)" w:date="2023-06-28T09:11:00Z">
        <w:r w:rsidR="00CD7D7D">
          <w:t>003</w:t>
        </w:r>
      </w:ins>
      <w:ins w:id="34" w:author="Chanelle Parkar (CMCS/DSCP)" w:date="2023-05-23T09:12:00Z">
        <w:r w:rsidRPr="00C268E2">
          <w:t xml:space="preserve">, issued </w:t>
        </w:r>
      </w:ins>
      <w:ins w:id="35" w:author="Chanelle Parkar" w:date="2023-06-05T15:15:00Z">
        <w:r w:rsidR="51B6F4CB" w:rsidRPr="00C268E2">
          <w:t>June</w:t>
        </w:r>
      </w:ins>
      <w:ins w:id="36" w:author="Chanelle Parkar (CMCS/DSCP)" w:date="2023-06-05T15:21:00Z">
        <w:r w:rsidR="00B87E1D">
          <w:t xml:space="preserve"> </w:t>
        </w:r>
      </w:ins>
      <w:ins w:id="37" w:author="Chanelle Parkar (CMCS/DSCP)" w:date="2023-06-28T09:11:00Z">
        <w:r w:rsidR="00CD7D7D">
          <w:t>27</w:t>
        </w:r>
      </w:ins>
      <w:ins w:id="38" w:author="Chanelle Parkar (CMCS/DSCP)" w:date="2023-05-23T09:12:00Z">
        <w:r w:rsidRPr="00C268E2">
          <w:t>, 2023)</w:t>
        </w:r>
      </w:ins>
    </w:p>
    <w:p w14:paraId="185BD64A" w14:textId="582B7CC4" w:rsidR="00707B93" w:rsidRPr="00B83D66" w:rsidRDefault="00707B93" w:rsidP="00323C32">
      <w:pPr>
        <w:rPr>
          <w:szCs w:val="24"/>
        </w:rPr>
      </w:pPr>
      <w:r w:rsidRPr="00B83D66">
        <w:rPr>
          <w:szCs w:val="24"/>
        </w:rPr>
        <w:t xml:space="preserve">States are not required to resubmit </w:t>
      </w:r>
      <w:r w:rsidR="00AC7541">
        <w:rPr>
          <w:szCs w:val="24"/>
        </w:rPr>
        <w:t>existing</w:t>
      </w:r>
      <w:r w:rsidRPr="00B83D66">
        <w:rPr>
          <w:szCs w:val="24"/>
        </w:rPr>
        <w:t xml:space="preserve"> State plans </w:t>
      </w:r>
      <w:r w:rsidR="00F671A2">
        <w:rPr>
          <w:szCs w:val="24"/>
        </w:rPr>
        <w:t xml:space="preserve">using </w:t>
      </w:r>
      <w:r w:rsidR="00AC7541">
        <w:rPr>
          <w:szCs w:val="24"/>
        </w:rPr>
        <w:t>this current</w:t>
      </w:r>
      <w:r w:rsidRPr="00B83D66">
        <w:rPr>
          <w:szCs w:val="24"/>
        </w:rPr>
        <w:t xml:space="preserve"> updated template. However, States must use th</w:t>
      </w:r>
      <w:r w:rsidR="00AC7541">
        <w:rPr>
          <w:szCs w:val="24"/>
        </w:rPr>
        <w:t>is</w:t>
      </w:r>
      <w:r w:rsidRPr="00B83D66">
        <w:rPr>
          <w:szCs w:val="24"/>
        </w:rPr>
        <w:t xml:space="preserve"> updated template when submitting a </w:t>
      </w:r>
      <w:r w:rsidR="00AC7541">
        <w:rPr>
          <w:szCs w:val="24"/>
        </w:rPr>
        <w:t xml:space="preserve">new </w:t>
      </w:r>
      <w:r w:rsidRPr="00B83D66">
        <w:rPr>
          <w:szCs w:val="24"/>
        </w:rPr>
        <w:t xml:space="preserve">State Plan Amendment. </w:t>
      </w:r>
    </w:p>
    <w:p w14:paraId="1638812B" w14:textId="77777777" w:rsidR="00F245CB" w:rsidRPr="00B83D66" w:rsidRDefault="00F245CB" w:rsidP="00323C32">
      <w:pPr>
        <w:rPr>
          <w:szCs w:val="24"/>
        </w:rPr>
      </w:pPr>
    </w:p>
    <w:p w14:paraId="10C00F83" w14:textId="074DA28A" w:rsidR="00D45386" w:rsidRPr="00F00AD6" w:rsidRDefault="009E75DF" w:rsidP="00323C32">
      <w:pPr>
        <w:rPr>
          <w:szCs w:val="24"/>
        </w:rPr>
      </w:pPr>
      <w:r w:rsidRPr="00B83D66">
        <w:rPr>
          <w:b/>
          <w:szCs w:val="24"/>
          <w:u w:val="single"/>
        </w:rPr>
        <w:t xml:space="preserve">Federal </w:t>
      </w:r>
      <w:r w:rsidR="001E7F86" w:rsidRPr="00B83D66">
        <w:rPr>
          <w:b/>
          <w:szCs w:val="24"/>
          <w:u w:val="single"/>
        </w:rPr>
        <w:t>Requirement</w:t>
      </w:r>
      <w:r w:rsidRPr="00B83D66">
        <w:rPr>
          <w:b/>
          <w:szCs w:val="24"/>
          <w:u w:val="single"/>
        </w:rPr>
        <w:t>s</w:t>
      </w:r>
      <w:r w:rsidR="001E7F86" w:rsidRPr="00B83D66">
        <w:rPr>
          <w:b/>
          <w:szCs w:val="24"/>
          <w:u w:val="single"/>
        </w:rPr>
        <w:t xml:space="preserve"> </w:t>
      </w:r>
      <w:r w:rsidRPr="00B83D66">
        <w:rPr>
          <w:b/>
          <w:szCs w:val="24"/>
          <w:u w:val="single"/>
        </w:rPr>
        <w:t>for</w:t>
      </w:r>
      <w:r w:rsidR="001E7F86" w:rsidRPr="00B83D66">
        <w:rPr>
          <w:b/>
          <w:szCs w:val="24"/>
          <w:u w:val="single"/>
        </w:rPr>
        <w:t xml:space="preserve"> Submi</w:t>
      </w:r>
      <w:r w:rsidRPr="00B83D66">
        <w:rPr>
          <w:b/>
          <w:szCs w:val="24"/>
          <w:u w:val="single"/>
        </w:rPr>
        <w:t xml:space="preserve">ssion and Review of </w:t>
      </w:r>
      <w:r w:rsidR="001E7F86" w:rsidRPr="00B83D66">
        <w:rPr>
          <w:b/>
          <w:szCs w:val="24"/>
          <w:u w:val="single"/>
        </w:rPr>
        <w:t xml:space="preserve">a </w:t>
      </w:r>
      <w:r w:rsidRPr="00B83D66">
        <w:rPr>
          <w:b/>
          <w:szCs w:val="24"/>
          <w:u w:val="single"/>
        </w:rPr>
        <w:t>Proposed SPA</w:t>
      </w:r>
      <w:r w:rsidR="003335CF" w:rsidRPr="00B83D66">
        <w:rPr>
          <w:b/>
          <w:szCs w:val="24"/>
          <w:u w:val="single"/>
        </w:rPr>
        <w:t xml:space="preserve">. </w:t>
      </w:r>
      <w:r w:rsidRPr="00F00AD6">
        <w:rPr>
          <w:szCs w:val="24"/>
        </w:rPr>
        <w:t>(42 CFR Part</w:t>
      </w:r>
      <w:r w:rsidR="00DA115C" w:rsidRPr="00F00AD6">
        <w:rPr>
          <w:szCs w:val="24"/>
        </w:rPr>
        <w:t xml:space="preserve"> 457 Subpart A) </w:t>
      </w:r>
      <w:r w:rsidR="001E7F86" w:rsidRPr="00F00AD6">
        <w:rPr>
          <w:szCs w:val="24"/>
        </w:rPr>
        <w:t xml:space="preserve">In order to be eligible for payment under this </w:t>
      </w:r>
      <w:r w:rsidR="00874163" w:rsidRPr="00F00AD6">
        <w:rPr>
          <w:szCs w:val="24"/>
        </w:rPr>
        <w:t>statute</w:t>
      </w:r>
      <w:r w:rsidR="001E7F86" w:rsidRPr="00F00AD6">
        <w:rPr>
          <w:szCs w:val="24"/>
        </w:rPr>
        <w:t xml:space="preserve">, each </w:t>
      </w:r>
      <w:r w:rsidR="008840CA" w:rsidRPr="00F00AD6">
        <w:rPr>
          <w:szCs w:val="24"/>
        </w:rPr>
        <w:t xml:space="preserve">State </w:t>
      </w:r>
      <w:r w:rsidR="001E7F86" w:rsidRPr="00F00AD6">
        <w:rPr>
          <w:szCs w:val="24"/>
        </w:rPr>
        <w:t xml:space="preserve">must submit a Title XXI plan for approval by the Secretary that details how the </w:t>
      </w:r>
      <w:r w:rsidR="008840CA" w:rsidRPr="00F00AD6">
        <w:rPr>
          <w:szCs w:val="24"/>
        </w:rPr>
        <w:t xml:space="preserve">State </w:t>
      </w:r>
      <w:r w:rsidR="001E7F86" w:rsidRPr="00F00AD6">
        <w:rPr>
          <w:szCs w:val="24"/>
        </w:rPr>
        <w:t>intends to use the funds and fulfill other requirements under the law and regulations</w:t>
      </w:r>
      <w:r w:rsidRPr="00F00AD6">
        <w:rPr>
          <w:szCs w:val="24"/>
        </w:rPr>
        <w:t xml:space="preserve"> at 42 C</w:t>
      </w:r>
      <w:r w:rsidR="00D45386" w:rsidRPr="00F00AD6">
        <w:rPr>
          <w:szCs w:val="24"/>
        </w:rPr>
        <w:t>F</w:t>
      </w:r>
      <w:r w:rsidRPr="00F00AD6">
        <w:rPr>
          <w:szCs w:val="24"/>
        </w:rPr>
        <w:t>R Part 457</w:t>
      </w:r>
      <w:r w:rsidR="003335CF" w:rsidRPr="00F00AD6">
        <w:rPr>
          <w:szCs w:val="24"/>
        </w:rPr>
        <w:t xml:space="preserve">. </w:t>
      </w:r>
      <w:r w:rsidRPr="00F00AD6">
        <w:rPr>
          <w:szCs w:val="24"/>
        </w:rPr>
        <w:t>A</w:t>
      </w:r>
      <w:r w:rsidR="001E7F86" w:rsidRPr="00F00AD6">
        <w:rPr>
          <w:szCs w:val="24"/>
        </w:rPr>
        <w:t xml:space="preserve"> </w:t>
      </w:r>
      <w:r w:rsidR="008840CA" w:rsidRPr="00F00AD6">
        <w:rPr>
          <w:szCs w:val="24"/>
        </w:rPr>
        <w:t>S</w:t>
      </w:r>
      <w:r w:rsidRPr="00F00AD6">
        <w:rPr>
          <w:szCs w:val="24"/>
        </w:rPr>
        <w:t xml:space="preserve">PA </w:t>
      </w:r>
      <w:r w:rsidR="001E7F86" w:rsidRPr="00F00AD6">
        <w:rPr>
          <w:szCs w:val="24"/>
        </w:rPr>
        <w:t xml:space="preserve">is approved in 90 days unless the Secretary notifies the </w:t>
      </w:r>
      <w:r w:rsidR="008840CA" w:rsidRPr="00F00AD6">
        <w:rPr>
          <w:szCs w:val="24"/>
        </w:rPr>
        <w:t xml:space="preserve">State </w:t>
      </w:r>
      <w:r w:rsidR="001E7F86" w:rsidRPr="00F00AD6">
        <w:rPr>
          <w:szCs w:val="24"/>
        </w:rPr>
        <w:t xml:space="preserve">in writing that the plan is disapproved or that specified additional </w:t>
      </w:r>
      <w:r w:rsidR="001E7F86" w:rsidRPr="00F00AD6">
        <w:rPr>
          <w:szCs w:val="24"/>
        </w:rPr>
        <w:lastRenderedPageBreak/>
        <w:t>information is needed</w:t>
      </w:r>
      <w:r w:rsidR="003335CF" w:rsidRPr="00F00AD6">
        <w:rPr>
          <w:szCs w:val="24"/>
        </w:rPr>
        <w:t xml:space="preserve">. </w:t>
      </w:r>
      <w:r w:rsidR="00FA3DC7" w:rsidRPr="00F00AD6">
        <w:rPr>
          <w:szCs w:val="24"/>
        </w:rPr>
        <w:t>Unlike Medicaid SPAs, there is only one 90</w:t>
      </w:r>
      <w:r w:rsidR="00117D6D">
        <w:rPr>
          <w:szCs w:val="24"/>
        </w:rPr>
        <w:t>-</w:t>
      </w:r>
      <w:r w:rsidR="00FA3DC7" w:rsidRPr="00F00AD6">
        <w:rPr>
          <w:szCs w:val="24"/>
        </w:rPr>
        <w:t xml:space="preserve">day </w:t>
      </w:r>
      <w:r w:rsidRPr="00F00AD6">
        <w:rPr>
          <w:szCs w:val="24"/>
        </w:rPr>
        <w:t>review period, or clock</w:t>
      </w:r>
      <w:r w:rsidR="00D45386" w:rsidRPr="00F00AD6">
        <w:rPr>
          <w:szCs w:val="24"/>
        </w:rPr>
        <w:t xml:space="preserve"> for CHIP SPAs</w:t>
      </w:r>
      <w:r w:rsidRPr="00F00AD6">
        <w:rPr>
          <w:szCs w:val="24"/>
        </w:rPr>
        <w:t>,</w:t>
      </w:r>
      <w:r w:rsidR="00FA3DC7" w:rsidRPr="00F00AD6">
        <w:rPr>
          <w:szCs w:val="24"/>
        </w:rPr>
        <w:t xml:space="preserve"> </w:t>
      </w:r>
      <w:r w:rsidR="00D45386" w:rsidRPr="00F00AD6">
        <w:rPr>
          <w:szCs w:val="24"/>
        </w:rPr>
        <w:t>that may be stopped by a request for additional information and restarted after a complete response is received</w:t>
      </w:r>
      <w:r w:rsidR="003335CF" w:rsidRPr="00F00AD6">
        <w:rPr>
          <w:szCs w:val="24"/>
        </w:rPr>
        <w:t xml:space="preserve">. </w:t>
      </w:r>
      <w:r w:rsidR="00D45386" w:rsidRPr="00F00AD6">
        <w:rPr>
          <w:szCs w:val="24"/>
        </w:rPr>
        <w:t>More information on the SPA review process is found at 42 CFR 457 Subpart A</w:t>
      </w:r>
      <w:r w:rsidR="003335CF" w:rsidRPr="00F00AD6">
        <w:rPr>
          <w:szCs w:val="24"/>
        </w:rPr>
        <w:t xml:space="preserve">. </w:t>
      </w:r>
    </w:p>
    <w:p w14:paraId="331FD39B" w14:textId="77777777" w:rsidR="00D45386" w:rsidRPr="00B83D66" w:rsidRDefault="00D45386" w:rsidP="00323C32">
      <w:pPr>
        <w:rPr>
          <w:szCs w:val="24"/>
        </w:rPr>
      </w:pPr>
    </w:p>
    <w:p w14:paraId="6705B1EE" w14:textId="77777777" w:rsidR="00D403DB" w:rsidRPr="00B83D66" w:rsidRDefault="00A759C0" w:rsidP="00323C32">
      <w:pPr>
        <w:rPr>
          <w:szCs w:val="24"/>
        </w:rPr>
      </w:pPr>
      <w:r w:rsidRPr="00B83D66">
        <w:rPr>
          <w:szCs w:val="24"/>
        </w:rPr>
        <w:t xml:space="preserve">When submitting a </w:t>
      </w:r>
      <w:proofErr w:type="gramStart"/>
      <w:r w:rsidRPr="00B83D66">
        <w:rPr>
          <w:szCs w:val="24"/>
        </w:rPr>
        <w:t>State</w:t>
      </w:r>
      <w:proofErr w:type="gramEnd"/>
      <w:r w:rsidRPr="00B83D66">
        <w:rPr>
          <w:szCs w:val="24"/>
        </w:rPr>
        <w:t xml:space="preserve"> plan amendment, states </w:t>
      </w:r>
      <w:r w:rsidR="00BA1F6A" w:rsidRPr="00B83D66">
        <w:rPr>
          <w:szCs w:val="24"/>
        </w:rPr>
        <w:t>should</w:t>
      </w:r>
      <w:r w:rsidR="00AC08DF" w:rsidRPr="00B83D66">
        <w:rPr>
          <w:szCs w:val="24"/>
        </w:rPr>
        <w:t xml:space="preserve"> r</w:t>
      </w:r>
      <w:r w:rsidRPr="00B83D66">
        <w:rPr>
          <w:szCs w:val="24"/>
        </w:rPr>
        <w:t>edline the changes that are being made to the existing Sta</w:t>
      </w:r>
      <w:r w:rsidR="00AC08DF" w:rsidRPr="00B83D66">
        <w:rPr>
          <w:szCs w:val="24"/>
        </w:rPr>
        <w:t xml:space="preserve">te plan and </w:t>
      </w:r>
      <w:r w:rsidR="00C37F08" w:rsidRPr="00B83D66">
        <w:rPr>
          <w:szCs w:val="24"/>
        </w:rPr>
        <w:t>p</w:t>
      </w:r>
      <w:r w:rsidRPr="00B83D66">
        <w:rPr>
          <w:szCs w:val="24"/>
        </w:rPr>
        <w:t>rovide a “clean” copy including changes that are being made to the existing state plan.</w:t>
      </w:r>
    </w:p>
    <w:p w14:paraId="6087E262" w14:textId="77777777" w:rsidR="00A759C0" w:rsidRPr="00B83D66" w:rsidRDefault="00A759C0" w:rsidP="00323C32">
      <w:pPr>
        <w:rPr>
          <w:szCs w:val="24"/>
        </w:rPr>
      </w:pPr>
    </w:p>
    <w:p w14:paraId="5804AB28" w14:textId="77777777" w:rsidR="001E7F86" w:rsidRPr="00B83D66" w:rsidRDefault="008255CD" w:rsidP="00323C32">
      <w:pPr>
        <w:rPr>
          <w:szCs w:val="24"/>
        </w:rPr>
      </w:pPr>
      <w:r w:rsidRPr="00B83D66">
        <w:rPr>
          <w:szCs w:val="24"/>
        </w:rPr>
        <w:t>The template includes the following sections</w:t>
      </w:r>
      <w:r w:rsidR="001E7F86" w:rsidRPr="00B83D66">
        <w:rPr>
          <w:szCs w:val="24"/>
        </w:rPr>
        <w:t>:</w:t>
      </w:r>
    </w:p>
    <w:p w14:paraId="46270A67" w14:textId="77777777" w:rsidR="001E7F86" w:rsidRPr="00B83D66" w:rsidRDefault="00CA517F" w:rsidP="00196B72">
      <w:pPr>
        <w:pStyle w:val="ListParagraph"/>
        <w:numPr>
          <w:ilvl w:val="0"/>
          <w:numId w:val="3"/>
        </w:numPr>
        <w:rPr>
          <w:szCs w:val="24"/>
        </w:rPr>
      </w:pPr>
      <w:r w:rsidRPr="00B83D66">
        <w:rPr>
          <w:b/>
          <w:szCs w:val="24"/>
        </w:rPr>
        <w:t>General Description and Purpose of the Children’s Health Insurance Plans and the Requirements</w:t>
      </w:r>
      <w:r w:rsidRPr="00B83D66">
        <w:rPr>
          <w:szCs w:val="24"/>
        </w:rPr>
        <w:t>- This section should describe how the State has designed their program</w:t>
      </w:r>
      <w:r w:rsidR="003335CF" w:rsidRPr="00B83D66">
        <w:rPr>
          <w:szCs w:val="24"/>
        </w:rPr>
        <w:t xml:space="preserve">. </w:t>
      </w:r>
      <w:r w:rsidRPr="00B83D66">
        <w:rPr>
          <w:szCs w:val="24"/>
        </w:rPr>
        <w:t xml:space="preserve">It also is the place in the template that a </w:t>
      </w:r>
      <w:proofErr w:type="gramStart"/>
      <w:r w:rsidRPr="00B83D66">
        <w:rPr>
          <w:szCs w:val="24"/>
        </w:rPr>
        <w:t>State</w:t>
      </w:r>
      <w:proofErr w:type="gramEnd"/>
      <w:r w:rsidRPr="00B83D66">
        <w:rPr>
          <w:szCs w:val="24"/>
        </w:rPr>
        <w:t xml:space="preserve"> updates to i</w:t>
      </w:r>
      <w:r w:rsidR="00996987" w:rsidRPr="00B83D66">
        <w:rPr>
          <w:szCs w:val="24"/>
        </w:rPr>
        <w:t>ns</w:t>
      </w:r>
      <w:r w:rsidRPr="00B83D66">
        <w:rPr>
          <w:szCs w:val="24"/>
        </w:rPr>
        <w:t>ert a short description and the proposed effective date of the SPA, and the proposed implementation date(s) if different from the effective date</w:t>
      </w:r>
      <w:r w:rsidR="003335CF" w:rsidRPr="00F00AD6">
        <w:rPr>
          <w:szCs w:val="24"/>
        </w:rPr>
        <w:t xml:space="preserve">. </w:t>
      </w:r>
      <w:r w:rsidR="00DA115C" w:rsidRPr="00F00AD6">
        <w:rPr>
          <w:szCs w:val="24"/>
        </w:rPr>
        <w:t>(Section</w:t>
      </w:r>
      <w:r w:rsidR="00F416D2" w:rsidRPr="00F00AD6">
        <w:rPr>
          <w:szCs w:val="24"/>
        </w:rPr>
        <w:t xml:space="preserve"> 2101);</w:t>
      </w:r>
      <w:r w:rsidR="00DA115C" w:rsidRPr="00F00AD6">
        <w:rPr>
          <w:szCs w:val="24"/>
        </w:rPr>
        <w:t xml:space="preserve"> </w:t>
      </w:r>
      <w:r w:rsidR="00D059BF" w:rsidRPr="00F00AD6">
        <w:rPr>
          <w:szCs w:val="24"/>
        </w:rPr>
        <w:t>(42 CFR, 457.70)</w:t>
      </w:r>
    </w:p>
    <w:p w14:paraId="62C6E855" w14:textId="77777777" w:rsidR="001E7F86" w:rsidRPr="00F00AD6" w:rsidRDefault="00CA517F" w:rsidP="00196B72">
      <w:pPr>
        <w:pStyle w:val="ListParagraph"/>
        <w:numPr>
          <w:ilvl w:val="0"/>
          <w:numId w:val="3"/>
        </w:numPr>
        <w:rPr>
          <w:szCs w:val="24"/>
        </w:rPr>
      </w:pPr>
      <w:r w:rsidRPr="00B83D66">
        <w:rPr>
          <w:b/>
          <w:szCs w:val="24"/>
        </w:rPr>
        <w:t>General Background and Description of State</w:t>
      </w:r>
      <w:r w:rsidRPr="00B83D66">
        <w:rPr>
          <w:szCs w:val="24"/>
        </w:rPr>
        <w:t xml:space="preserve"> </w:t>
      </w:r>
      <w:r w:rsidRPr="00B83D66">
        <w:rPr>
          <w:b/>
          <w:szCs w:val="24"/>
        </w:rPr>
        <w:t>Approach to Child Health Coverage and Coordination</w:t>
      </w:r>
      <w:r w:rsidRPr="00B83D66">
        <w:rPr>
          <w:szCs w:val="24"/>
        </w:rPr>
        <w:t>- This section should provide general information related to the special characteristics of each state’s program. The information should include the extent and manner to which children in the State currently have creditable health coverage, current State efforts to provide or obtain creditable health coverage for uninsured children and how the plan is designed to be coordinated with current health insurance, public health efforts, or other enrollment ini</w:t>
      </w:r>
      <w:r w:rsidR="00622BF0" w:rsidRPr="00B83D66">
        <w:rPr>
          <w:szCs w:val="24"/>
        </w:rPr>
        <w:t>ti</w:t>
      </w:r>
      <w:r w:rsidRPr="00B83D66">
        <w:rPr>
          <w:szCs w:val="24"/>
        </w:rPr>
        <w:t>atives</w:t>
      </w:r>
      <w:r w:rsidR="003335CF" w:rsidRPr="00B83D66">
        <w:rPr>
          <w:szCs w:val="24"/>
        </w:rPr>
        <w:t xml:space="preserve">. </w:t>
      </w:r>
      <w:r w:rsidRPr="00B83D66">
        <w:rPr>
          <w:szCs w:val="24"/>
        </w:rPr>
        <w:t xml:space="preserve">This information </w:t>
      </w:r>
      <w:r w:rsidR="00591AA4" w:rsidRPr="00B83D66">
        <w:rPr>
          <w:szCs w:val="24"/>
        </w:rPr>
        <w:t xml:space="preserve">provides a health insurance baseline in terms of the status of the children </w:t>
      </w:r>
      <w:proofErr w:type="gramStart"/>
      <w:r w:rsidR="00591AA4" w:rsidRPr="00B83D66">
        <w:rPr>
          <w:szCs w:val="24"/>
        </w:rPr>
        <w:t>in a given</w:t>
      </w:r>
      <w:proofErr w:type="gramEnd"/>
      <w:r w:rsidR="00591AA4" w:rsidRPr="00B83D66">
        <w:rPr>
          <w:szCs w:val="24"/>
        </w:rPr>
        <w:t xml:space="preserve"> State and the State programs currently in place</w:t>
      </w:r>
      <w:r w:rsidR="00591AA4" w:rsidRPr="00F00AD6">
        <w:rPr>
          <w:szCs w:val="24"/>
        </w:rPr>
        <w:t xml:space="preserve">. </w:t>
      </w:r>
      <w:r w:rsidR="00CE53F9" w:rsidRPr="00F00AD6">
        <w:rPr>
          <w:szCs w:val="24"/>
        </w:rPr>
        <w:t>(Section 2103); (42 CFR 457.410(A))</w:t>
      </w:r>
    </w:p>
    <w:p w14:paraId="03CBF9B2" w14:textId="1DD60C56" w:rsidR="001E7F86" w:rsidRPr="00B83D66" w:rsidRDefault="00996987" w:rsidP="00196B72">
      <w:pPr>
        <w:pStyle w:val="ListParagraph"/>
        <w:numPr>
          <w:ilvl w:val="0"/>
          <w:numId w:val="3"/>
        </w:numPr>
        <w:rPr>
          <w:szCs w:val="24"/>
        </w:rPr>
      </w:pPr>
      <w:r w:rsidRPr="00B83D66">
        <w:rPr>
          <w:b/>
          <w:szCs w:val="24"/>
        </w:rPr>
        <w:t>Methods of Delivery and Utilization Controls</w:t>
      </w:r>
      <w:r w:rsidRPr="00B83D66">
        <w:rPr>
          <w:szCs w:val="24"/>
        </w:rPr>
        <w:t xml:space="preserve">- </w:t>
      </w:r>
      <w:r w:rsidR="00AC7541" w:rsidRPr="00B83D66">
        <w:rPr>
          <w:szCs w:val="24"/>
        </w:rPr>
        <w:t xml:space="preserve">This section requires </w:t>
      </w:r>
      <w:r w:rsidR="00AC7541">
        <w:rPr>
          <w:szCs w:val="24"/>
        </w:rPr>
        <w:t xml:space="preserve">the State to specify its proposed method of delivery. If the State proposes to use managed care, the State must describe and attest to certain requirements of a managed care delivery system, including </w:t>
      </w:r>
      <w:r w:rsidR="00AC7541" w:rsidRPr="00B83D66">
        <w:rPr>
          <w:szCs w:val="24"/>
        </w:rPr>
        <w:t>contracting standards</w:t>
      </w:r>
      <w:r w:rsidR="00AC7541">
        <w:rPr>
          <w:szCs w:val="24"/>
        </w:rPr>
        <w:t>;</w:t>
      </w:r>
      <w:r w:rsidR="00AC7541" w:rsidRPr="00B83D66">
        <w:rPr>
          <w:szCs w:val="24"/>
        </w:rPr>
        <w:t xml:space="preserve"> </w:t>
      </w:r>
      <w:r w:rsidR="00AC7541">
        <w:rPr>
          <w:szCs w:val="24"/>
        </w:rPr>
        <w:t xml:space="preserve">enrollee enrollment processes; enrollee notification and grievance processes; and </w:t>
      </w:r>
      <w:r w:rsidR="00AC7541" w:rsidRPr="00B83D66">
        <w:rPr>
          <w:szCs w:val="24"/>
        </w:rPr>
        <w:t>plans for enrolling providers</w:t>
      </w:r>
      <w:r w:rsidR="00AC7541">
        <w:rPr>
          <w:szCs w:val="24"/>
        </w:rPr>
        <w:t>, among others</w:t>
      </w:r>
      <w:r w:rsidR="00AC7541" w:rsidRPr="00B83D66">
        <w:rPr>
          <w:szCs w:val="24"/>
        </w:rPr>
        <w:t xml:space="preserve">. </w:t>
      </w:r>
      <w:r w:rsidR="00AC7541" w:rsidRPr="00F00AD6">
        <w:rPr>
          <w:szCs w:val="24"/>
        </w:rPr>
        <w:t xml:space="preserve">(Section 2103); (42 CFR </w:t>
      </w:r>
      <w:r w:rsidR="00AC7541">
        <w:rPr>
          <w:szCs w:val="24"/>
        </w:rPr>
        <w:t xml:space="preserve">Part </w:t>
      </w:r>
      <w:r w:rsidR="00AC7541" w:rsidRPr="00F00AD6">
        <w:rPr>
          <w:szCs w:val="24"/>
        </w:rPr>
        <w:t>457</w:t>
      </w:r>
      <w:r w:rsidR="00AC7541">
        <w:rPr>
          <w:szCs w:val="24"/>
        </w:rPr>
        <w:t>. Subpart L</w:t>
      </w:r>
      <w:r w:rsidR="00AC7541" w:rsidRPr="00F00AD6">
        <w:rPr>
          <w:szCs w:val="24"/>
        </w:rPr>
        <w:t>)</w:t>
      </w:r>
    </w:p>
    <w:p w14:paraId="4336DBF5" w14:textId="77777777" w:rsidR="001E7F86" w:rsidRPr="00F00AD6" w:rsidRDefault="00996987" w:rsidP="00196B72">
      <w:pPr>
        <w:pStyle w:val="ListParagraph"/>
        <w:numPr>
          <w:ilvl w:val="0"/>
          <w:numId w:val="3"/>
        </w:numPr>
        <w:rPr>
          <w:szCs w:val="24"/>
        </w:rPr>
      </w:pPr>
      <w:r w:rsidRPr="00B83D66">
        <w:rPr>
          <w:b/>
          <w:szCs w:val="24"/>
        </w:rPr>
        <w:t>Eligibility Standards and Methodology-</w:t>
      </w:r>
      <w:r w:rsidRPr="00B83D66">
        <w:rPr>
          <w:szCs w:val="24"/>
        </w:rPr>
        <w:t xml:space="preserve"> The plan must include a description of the standards used to determine the eligibility of targeted low-income children for child health assistance under the plan</w:t>
      </w:r>
      <w:r w:rsidR="003335CF" w:rsidRPr="00B83D66">
        <w:rPr>
          <w:szCs w:val="24"/>
        </w:rPr>
        <w:t xml:space="preserve">. </w:t>
      </w:r>
      <w:r w:rsidRPr="00B83D66">
        <w:rPr>
          <w:szCs w:val="24"/>
        </w:rPr>
        <w:t>This section includes a list of potential eligibility standards the State can check off and provide a short description of how those standards will be applied</w:t>
      </w:r>
      <w:r w:rsidR="003335CF" w:rsidRPr="00B83D66">
        <w:rPr>
          <w:szCs w:val="24"/>
        </w:rPr>
        <w:t xml:space="preserve">. </w:t>
      </w:r>
      <w:r w:rsidRPr="00B83D66">
        <w:rPr>
          <w:szCs w:val="24"/>
        </w:rPr>
        <w:t xml:space="preserve">All eligibility standards must be consistent with the provisions of Title XXI and may not discriminate </w:t>
      </w:r>
      <w:proofErr w:type="gramStart"/>
      <w:r w:rsidRPr="00B83D66">
        <w:rPr>
          <w:szCs w:val="24"/>
        </w:rPr>
        <w:t>on the basis of</w:t>
      </w:r>
      <w:proofErr w:type="gramEnd"/>
      <w:r w:rsidRPr="00B83D66">
        <w:rPr>
          <w:szCs w:val="24"/>
        </w:rPr>
        <w:t xml:space="preserve"> diagnosis</w:t>
      </w:r>
      <w:r w:rsidR="003335CF" w:rsidRPr="00B83D66">
        <w:rPr>
          <w:szCs w:val="24"/>
        </w:rPr>
        <w:t xml:space="preserve">. </w:t>
      </w:r>
      <w:r w:rsidRPr="00B83D66">
        <w:rPr>
          <w:szCs w:val="24"/>
        </w:rPr>
        <w:t>In addition, if the standards vary within the state, the State should describe how they will be applied and under what circumstances they will be applied.</w:t>
      </w:r>
      <w:r w:rsidR="00304E41" w:rsidRPr="00B83D66">
        <w:rPr>
          <w:szCs w:val="24"/>
        </w:rPr>
        <w:t xml:space="preserve"> In addition, this section provides information on income eligibility for Medicaid expansion programs (which are exempt from Section 4 of the State plan template) if applicable.</w:t>
      </w:r>
      <w:r w:rsidR="00CE53F9" w:rsidRPr="00B83D66">
        <w:rPr>
          <w:szCs w:val="24"/>
        </w:rPr>
        <w:t xml:space="preserve"> </w:t>
      </w:r>
      <w:r w:rsidR="00CE53F9" w:rsidRPr="00F00AD6">
        <w:rPr>
          <w:szCs w:val="24"/>
        </w:rPr>
        <w:t>(Section 2102(b)); (42 CFR 457.305 and 457.320)</w:t>
      </w:r>
    </w:p>
    <w:p w14:paraId="2AA12BFC" w14:textId="37A413FD" w:rsidR="001E7F86" w:rsidRPr="00F00AD6" w:rsidRDefault="00996987" w:rsidP="00196B72">
      <w:pPr>
        <w:pStyle w:val="ListParagraph"/>
        <w:numPr>
          <w:ilvl w:val="0"/>
          <w:numId w:val="3"/>
        </w:numPr>
        <w:rPr>
          <w:szCs w:val="24"/>
        </w:rPr>
      </w:pPr>
      <w:r w:rsidRPr="00B83D66">
        <w:rPr>
          <w:b/>
          <w:szCs w:val="24"/>
        </w:rPr>
        <w:t>Outreach-</w:t>
      </w:r>
      <w:r w:rsidRPr="00B83D66">
        <w:rPr>
          <w:szCs w:val="24"/>
        </w:rPr>
        <w:t xml:space="preserve"> This section is designed for the State to fully explain its outreach activities</w:t>
      </w:r>
      <w:r w:rsidR="003335CF" w:rsidRPr="00B83D66">
        <w:rPr>
          <w:szCs w:val="24"/>
        </w:rPr>
        <w:t xml:space="preserve">. </w:t>
      </w:r>
      <w:r w:rsidRPr="00B83D66">
        <w:rPr>
          <w:szCs w:val="24"/>
        </w:rPr>
        <w:t>Outreach is defined in law as outreach to families of children likely to be eligible for child health assistance under the plan or under other public or private health coverage programs</w:t>
      </w:r>
      <w:r w:rsidR="003335CF" w:rsidRPr="00B83D66">
        <w:rPr>
          <w:szCs w:val="24"/>
        </w:rPr>
        <w:t xml:space="preserve">. </w:t>
      </w:r>
      <w:r w:rsidRPr="00B83D66">
        <w:rPr>
          <w:szCs w:val="24"/>
        </w:rPr>
        <w:t>The purpose is to inform these families of the availability of, and to assist them in enrolling their children in, such a pro</w:t>
      </w:r>
      <w:r w:rsidRPr="00F00AD6">
        <w:rPr>
          <w:szCs w:val="24"/>
        </w:rPr>
        <w:t xml:space="preserve">gram. </w:t>
      </w:r>
      <w:r w:rsidR="00CA517F" w:rsidRPr="00F00AD6">
        <w:rPr>
          <w:szCs w:val="24"/>
        </w:rPr>
        <w:t>(Section 2102(c)(1))</w:t>
      </w:r>
      <w:r w:rsidR="00CE53F9" w:rsidRPr="00F00AD6">
        <w:rPr>
          <w:szCs w:val="24"/>
        </w:rPr>
        <w:t>;</w:t>
      </w:r>
      <w:r w:rsidR="00CA517F" w:rsidRPr="00F00AD6">
        <w:rPr>
          <w:szCs w:val="24"/>
        </w:rPr>
        <w:t xml:space="preserve"> (42</w:t>
      </w:r>
      <w:r w:rsidR="00AC7541">
        <w:rPr>
          <w:szCs w:val="24"/>
        </w:rPr>
        <w:t xml:space="preserve"> </w:t>
      </w:r>
      <w:r w:rsidR="00CA517F" w:rsidRPr="00F00AD6">
        <w:rPr>
          <w:szCs w:val="24"/>
        </w:rPr>
        <w:t xml:space="preserve">CFR 457.90) </w:t>
      </w:r>
    </w:p>
    <w:p w14:paraId="04211E32" w14:textId="77777777" w:rsidR="001E7F86" w:rsidRPr="00B83D66" w:rsidRDefault="00996987" w:rsidP="00196B72">
      <w:pPr>
        <w:pStyle w:val="ListParagraph"/>
        <w:numPr>
          <w:ilvl w:val="0"/>
          <w:numId w:val="3"/>
        </w:numPr>
        <w:rPr>
          <w:szCs w:val="24"/>
        </w:rPr>
      </w:pPr>
      <w:r w:rsidRPr="00B83D66">
        <w:rPr>
          <w:b/>
          <w:szCs w:val="24"/>
        </w:rPr>
        <w:lastRenderedPageBreak/>
        <w:t>Coverage Requirements for Children’s Health Insurance</w:t>
      </w:r>
      <w:r w:rsidRPr="00B83D66">
        <w:rPr>
          <w:szCs w:val="24"/>
        </w:rPr>
        <w:t xml:space="preserve">- Regarding the required scope of health insurance coverage in a State plan, the child health assistance provided must consist of any of the four types of coverage outlined </w:t>
      </w:r>
      <w:r w:rsidRPr="00F00AD6">
        <w:rPr>
          <w:szCs w:val="24"/>
        </w:rPr>
        <w:t>in Section 2103(a) (specifically</w:t>
      </w:r>
      <w:r w:rsidRPr="00B83D66">
        <w:rPr>
          <w:szCs w:val="24"/>
        </w:rPr>
        <w:t>, benchmark coverage; benchmark-equivalent coverage; existing comprehensive state-based coverage; and/or Secretary-approved coverage). In this section States identify the scope of coverage and benefits offered under the plan including the categories under which that coverage is offered</w:t>
      </w:r>
      <w:r w:rsidR="003335CF" w:rsidRPr="00B83D66">
        <w:rPr>
          <w:szCs w:val="24"/>
        </w:rPr>
        <w:t xml:space="preserve">. </w:t>
      </w:r>
      <w:r w:rsidRPr="00B83D66">
        <w:rPr>
          <w:szCs w:val="24"/>
        </w:rPr>
        <w:t xml:space="preserve">The amount, scope, and duration of each </w:t>
      </w:r>
      <w:r w:rsidRPr="00F00AD6">
        <w:rPr>
          <w:szCs w:val="24"/>
        </w:rPr>
        <w:t>offered service should be fully explained, as well as any corresponding limitations or exclusions.</w:t>
      </w:r>
      <w:r w:rsidR="00CE53F9" w:rsidRPr="00F00AD6">
        <w:rPr>
          <w:szCs w:val="24"/>
        </w:rPr>
        <w:t xml:space="preserve"> (Section 2103); (42 CFR 457.410(A))</w:t>
      </w:r>
    </w:p>
    <w:p w14:paraId="059007C2" w14:textId="12833E43" w:rsidR="001E7F86" w:rsidRPr="00F00AD6" w:rsidRDefault="00996987" w:rsidP="00196B72">
      <w:pPr>
        <w:pStyle w:val="ListParagraph"/>
        <w:numPr>
          <w:ilvl w:val="0"/>
          <w:numId w:val="3"/>
        </w:numPr>
        <w:rPr>
          <w:szCs w:val="24"/>
        </w:rPr>
      </w:pPr>
      <w:r w:rsidRPr="00B83D66">
        <w:rPr>
          <w:b/>
          <w:szCs w:val="24"/>
        </w:rPr>
        <w:t>Quality and Appropriateness of Care</w:t>
      </w:r>
      <w:r w:rsidRPr="00B83D66">
        <w:rPr>
          <w:szCs w:val="24"/>
        </w:rPr>
        <w:t>- This section includes a description of the methods (including monitoring) to be used to assure the quality and appropriateness of care and to assure access to covered services</w:t>
      </w:r>
      <w:r w:rsidR="003335CF" w:rsidRPr="00B83D66">
        <w:rPr>
          <w:szCs w:val="24"/>
        </w:rPr>
        <w:t xml:space="preserve">. </w:t>
      </w:r>
      <w:r w:rsidRPr="00B83D66">
        <w:rPr>
          <w:szCs w:val="24"/>
        </w:rPr>
        <w:t>A variety of methods are available for State’s use in monitoring and evaluating the quality and appropriateness of care in its child health assistance program</w:t>
      </w:r>
      <w:r w:rsidR="003335CF" w:rsidRPr="00B83D66">
        <w:rPr>
          <w:szCs w:val="24"/>
        </w:rPr>
        <w:t xml:space="preserve">. </w:t>
      </w:r>
      <w:r w:rsidRPr="00B83D66">
        <w:rPr>
          <w:szCs w:val="24"/>
        </w:rPr>
        <w:t>The section lists some of the methods which states may consider usi</w:t>
      </w:r>
      <w:r w:rsidRPr="00F00AD6">
        <w:rPr>
          <w:szCs w:val="24"/>
        </w:rPr>
        <w:t>ng</w:t>
      </w:r>
      <w:r w:rsidR="003335CF" w:rsidRPr="00F00AD6">
        <w:rPr>
          <w:szCs w:val="24"/>
        </w:rPr>
        <w:t xml:space="preserve">. </w:t>
      </w:r>
      <w:r w:rsidRPr="00F00AD6">
        <w:rPr>
          <w:szCs w:val="24"/>
        </w:rPr>
        <w:t>In addition to methods, there are a variety of tools available for State adaptation and use with this program</w:t>
      </w:r>
      <w:r w:rsidR="003335CF" w:rsidRPr="00F00AD6">
        <w:rPr>
          <w:szCs w:val="24"/>
        </w:rPr>
        <w:t xml:space="preserve">. </w:t>
      </w:r>
      <w:r w:rsidRPr="00F00AD6">
        <w:rPr>
          <w:szCs w:val="24"/>
        </w:rPr>
        <w:t>The section lists some of these tools</w:t>
      </w:r>
      <w:r w:rsidR="003335CF" w:rsidRPr="00F00AD6">
        <w:rPr>
          <w:szCs w:val="24"/>
        </w:rPr>
        <w:t xml:space="preserve">. </w:t>
      </w:r>
      <w:r w:rsidRPr="00F00AD6">
        <w:rPr>
          <w:szCs w:val="24"/>
        </w:rPr>
        <w:t>States also have the option to choose who will conduct these activities</w:t>
      </w:r>
      <w:r w:rsidR="003335CF" w:rsidRPr="00F00AD6">
        <w:rPr>
          <w:szCs w:val="24"/>
        </w:rPr>
        <w:t xml:space="preserve">. </w:t>
      </w:r>
      <w:r w:rsidRPr="00F00AD6">
        <w:rPr>
          <w:szCs w:val="24"/>
        </w:rPr>
        <w:t xml:space="preserve">As an alternative to using staff of the State agency administering the program, states have the option to contract out with other organizations for this </w:t>
      </w:r>
      <w:r w:rsidR="00117D6D" w:rsidRPr="00F00AD6">
        <w:rPr>
          <w:szCs w:val="24"/>
        </w:rPr>
        <w:t>quality-of-care</w:t>
      </w:r>
      <w:r w:rsidRPr="00F00AD6">
        <w:rPr>
          <w:szCs w:val="24"/>
        </w:rPr>
        <w:t xml:space="preserve"> function. </w:t>
      </w:r>
      <w:r w:rsidR="008C7EBD" w:rsidRPr="00F00AD6">
        <w:rPr>
          <w:szCs w:val="24"/>
        </w:rPr>
        <w:t>(Section 2107); (42 CFR 457.495)</w:t>
      </w:r>
    </w:p>
    <w:p w14:paraId="01865BAC" w14:textId="77777777" w:rsidR="001E7F86" w:rsidRPr="00F00AD6" w:rsidRDefault="00996987" w:rsidP="00196B72">
      <w:pPr>
        <w:pStyle w:val="ListParagraph"/>
        <w:numPr>
          <w:ilvl w:val="0"/>
          <w:numId w:val="3"/>
        </w:numPr>
        <w:rPr>
          <w:szCs w:val="24"/>
        </w:rPr>
      </w:pPr>
      <w:r w:rsidRPr="00B83D66">
        <w:rPr>
          <w:b/>
          <w:szCs w:val="24"/>
        </w:rPr>
        <w:t>Cost Sharing and Payment-</w:t>
      </w:r>
      <w:r w:rsidRPr="00B83D66">
        <w:rPr>
          <w:szCs w:val="24"/>
        </w:rPr>
        <w:t xml:space="preserve"> This section addresses the requirement of a State child health plan to include a description of its proposed cost sharing for enrollees</w:t>
      </w:r>
      <w:r w:rsidR="003335CF" w:rsidRPr="00B83D66">
        <w:rPr>
          <w:szCs w:val="24"/>
        </w:rPr>
        <w:t xml:space="preserve">. </w:t>
      </w:r>
      <w:r w:rsidRPr="00B83D66">
        <w:rPr>
          <w:szCs w:val="24"/>
        </w:rPr>
        <w:t xml:space="preserve">Cost sharing is the amount (if any) of premiums, deductibles, </w:t>
      </w:r>
      <w:proofErr w:type="gramStart"/>
      <w:r w:rsidRPr="00B83D66">
        <w:rPr>
          <w:szCs w:val="24"/>
        </w:rPr>
        <w:t>coinsurance</w:t>
      </w:r>
      <w:proofErr w:type="gramEnd"/>
      <w:r w:rsidRPr="00B83D66">
        <w:rPr>
          <w:szCs w:val="24"/>
        </w:rPr>
        <w:t xml:space="preserve"> and other cost shari</w:t>
      </w:r>
      <w:r w:rsidRPr="00F00AD6">
        <w:rPr>
          <w:szCs w:val="24"/>
        </w:rPr>
        <w:t>ng imposed</w:t>
      </w:r>
      <w:r w:rsidR="003335CF" w:rsidRPr="00F00AD6">
        <w:rPr>
          <w:szCs w:val="24"/>
        </w:rPr>
        <w:t xml:space="preserve">. </w:t>
      </w:r>
      <w:r w:rsidRPr="00F00AD6">
        <w:rPr>
          <w:szCs w:val="24"/>
        </w:rPr>
        <w:t>The cost-sharing requirements provide protection for lower income children, ban cost sharing for preventive services, address the limitations on premiums and cost-sharing and address the treatment of pre-existing medical conditions.</w:t>
      </w:r>
      <w:r w:rsidR="008C7EBD" w:rsidRPr="00F00AD6">
        <w:rPr>
          <w:szCs w:val="24"/>
        </w:rPr>
        <w:t xml:space="preserve"> (Section 2103(e)); (42 CFR 457, Subpart E)</w:t>
      </w:r>
    </w:p>
    <w:p w14:paraId="1A777FD2" w14:textId="4C1FFAA0" w:rsidR="001E7F86" w:rsidRPr="00B83D66" w:rsidRDefault="00996987" w:rsidP="00196B72">
      <w:pPr>
        <w:pStyle w:val="ListParagraph"/>
        <w:numPr>
          <w:ilvl w:val="0"/>
          <w:numId w:val="3"/>
        </w:numPr>
        <w:rPr>
          <w:szCs w:val="24"/>
        </w:rPr>
      </w:pPr>
      <w:r w:rsidRPr="00B83D66">
        <w:rPr>
          <w:b/>
          <w:szCs w:val="24"/>
        </w:rPr>
        <w:t>Strategic Objectives and Performance Goals and Plan Administration</w:t>
      </w:r>
      <w:r w:rsidRPr="00B83D66">
        <w:rPr>
          <w:szCs w:val="24"/>
        </w:rPr>
        <w:t xml:space="preserve">- The section addresses the strategic objectives, the performance goals, and the performance measures the State has established for providing child health assistance to targeted </w:t>
      </w:r>
      <w:r w:rsidR="00117D6D" w:rsidRPr="00B83D66">
        <w:rPr>
          <w:szCs w:val="24"/>
        </w:rPr>
        <w:t>low-income</w:t>
      </w:r>
      <w:r w:rsidRPr="00B83D66">
        <w:rPr>
          <w:szCs w:val="24"/>
        </w:rPr>
        <w:t xml:space="preserve"> children under the plan for </w:t>
      </w:r>
      <w:r w:rsidRPr="00F00AD6">
        <w:rPr>
          <w:szCs w:val="24"/>
        </w:rPr>
        <w:t xml:space="preserve">maximizing health benefits coverage for other </w:t>
      </w:r>
      <w:r w:rsidR="00117D6D" w:rsidRPr="00F00AD6">
        <w:rPr>
          <w:szCs w:val="24"/>
        </w:rPr>
        <w:t>low-income</w:t>
      </w:r>
      <w:r w:rsidRPr="00F00AD6">
        <w:rPr>
          <w:szCs w:val="24"/>
        </w:rPr>
        <w:t xml:space="preserve"> children and children generally in the state</w:t>
      </w:r>
      <w:r w:rsidR="003335CF" w:rsidRPr="00F00AD6">
        <w:rPr>
          <w:szCs w:val="24"/>
        </w:rPr>
        <w:t xml:space="preserve">. </w:t>
      </w:r>
      <w:r w:rsidR="008C7EBD" w:rsidRPr="00F00AD6">
        <w:rPr>
          <w:szCs w:val="24"/>
        </w:rPr>
        <w:t>(Section 2107); (42 CFR 457.710)</w:t>
      </w:r>
    </w:p>
    <w:p w14:paraId="756F66D1" w14:textId="050BFE60" w:rsidR="00092B0B" w:rsidRPr="00F00AD6" w:rsidRDefault="00996987" w:rsidP="00196B72">
      <w:pPr>
        <w:pStyle w:val="ListParagraph"/>
        <w:numPr>
          <w:ilvl w:val="0"/>
          <w:numId w:val="3"/>
        </w:numPr>
        <w:rPr>
          <w:szCs w:val="24"/>
        </w:rPr>
      </w:pPr>
      <w:r w:rsidRPr="00B83D66">
        <w:rPr>
          <w:b/>
          <w:szCs w:val="24"/>
        </w:rPr>
        <w:t>Annual Reports and Evaluations</w:t>
      </w:r>
      <w:r w:rsidRPr="00B83D66">
        <w:rPr>
          <w:szCs w:val="24"/>
        </w:rPr>
        <w:t xml:space="preserve">- Section 2108(a) requires the State to assess the operation of the Children’s Health Insurance Program plan and submit to the Secretary an annual report which includes the progress made in reducing the number of uninsured </w:t>
      </w:r>
      <w:r w:rsidR="00117D6D" w:rsidRPr="00B83D66">
        <w:rPr>
          <w:szCs w:val="24"/>
        </w:rPr>
        <w:t>low-income</w:t>
      </w:r>
      <w:r w:rsidRPr="00B83D66">
        <w:rPr>
          <w:szCs w:val="24"/>
        </w:rPr>
        <w:t xml:space="preserve"> children</w:t>
      </w:r>
      <w:r w:rsidR="003335CF" w:rsidRPr="00B83D66">
        <w:rPr>
          <w:szCs w:val="24"/>
        </w:rPr>
        <w:t xml:space="preserve">. </w:t>
      </w:r>
      <w:r w:rsidRPr="00B83D66">
        <w:rPr>
          <w:szCs w:val="24"/>
        </w:rPr>
        <w:t>The report is due by January 1, following the end of the Fede</w:t>
      </w:r>
      <w:r w:rsidRPr="00F00AD6">
        <w:rPr>
          <w:szCs w:val="24"/>
        </w:rPr>
        <w:t>ral fiscal year and should cover that Federal Fiscal Year. In this section, states are asked to assure that they will comply with these requirements, indicated by checking the box.</w:t>
      </w:r>
      <w:r w:rsidR="008C7EBD" w:rsidRPr="00F00AD6">
        <w:rPr>
          <w:szCs w:val="24"/>
        </w:rPr>
        <w:t xml:space="preserve"> (Section 2108); (42 CFR 457.750) </w:t>
      </w:r>
    </w:p>
    <w:p w14:paraId="4DC848DD" w14:textId="77777777" w:rsidR="00092B0B" w:rsidRPr="00F00AD6" w:rsidRDefault="00996987" w:rsidP="00196B72">
      <w:pPr>
        <w:pStyle w:val="ListParagraph"/>
        <w:numPr>
          <w:ilvl w:val="0"/>
          <w:numId w:val="3"/>
        </w:numPr>
        <w:rPr>
          <w:szCs w:val="24"/>
        </w:rPr>
      </w:pPr>
      <w:r w:rsidRPr="00B83D66">
        <w:rPr>
          <w:b/>
          <w:szCs w:val="24"/>
        </w:rPr>
        <w:t>Program Integrity</w:t>
      </w:r>
      <w:r w:rsidRPr="00B83D66">
        <w:rPr>
          <w:szCs w:val="24"/>
        </w:rPr>
        <w:t>- In this section, the State assures that services are provided in an effective and efficient manner through free and open competition or through basing rates o</w:t>
      </w:r>
      <w:r w:rsidRPr="00F00AD6">
        <w:rPr>
          <w:szCs w:val="24"/>
        </w:rPr>
        <w:t>n other public and private rates that are actuarially sound.</w:t>
      </w:r>
      <w:r w:rsidR="008C7EBD" w:rsidRPr="00F00AD6">
        <w:rPr>
          <w:szCs w:val="24"/>
        </w:rPr>
        <w:t xml:space="preserve"> (Sections 2101(a) and 2107(e); (42 CFR 457, subpart I)</w:t>
      </w:r>
    </w:p>
    <w:p w14:paraId="17A01BEE" w14:textId="77777777" w:rsidR="001E7F86" w:rsidRPr="00676A4F" w:rsidRDefault="00996987" w:rsidP="00196B72">
      <w:pPr>
        <w:pStyle w:val="ListParagraph"/>
        <w:numPr>
          <w:ilvl w:val="0"/>
          <w:numId w:val="3"/>
        </w:numPr>
        <w:rPr>
          <w:b/>
          <w:szCs w:val="24"/>
        </w:rPr>
      </w:pPr>
      <w:r w:rsidRPr="00B83D66">
        <w:rPr>
          <w:b/>
          <w:szCs w:val="24"/>
        </w:rPr>
        <w:t>Applicant and Enrollee Protections</w:t>
      </w:r>
      <w:r w:rsidRPr="00B83D66">
        <w:rPr>
          <w:szCs w:val="24"/>
        </w:rPr>
        <w:t xml:space="preserve">- This section addresses the review process for eligibility and enrollment matters, health services matters (i.e., grievances), and for states that use premium assistance a description of how it will assure that applicants and enrollees are given the opportunity at initial enrollment and at each </w:t>
      </w:r>
      <w:r w:rsidRPr="00F00AD6">
        <w:rPr>
          <w:szCs w:val="24"/>
        </w:rPr>
        <w:t xml:space="preserve">redetermination of eligibility to obtain health </w:t>
      </w:r>
      <w:r w:rsidRPr="00F00AD6">
        <w:rPr>
          <w:szCs w:val="24"/>
        </w:rPr>
        <w:lastRenderedPageBreak/>
        <w:t>benefits coverage other than through that group health plan.</w:t>
      </w:r>
      <w:r w:rsidR="008C7EBD" w:rsidRPr="00F00AD6">
        <w:rPr>
          <w:szCs w:val="24"/>
        </w:rPr>
        <w:t xml:space="preserve"> (Section 2101(a)); (42 CFR 457.1120)</w:t>
      </w:r>
    </w:p>
    <w:p w14:paraId="745C4489" w14:textId="77777777" w:rsidR="00622BF0" w:rsidRPr="00B83D66" w:rsidRDefault="00622BF0" w:rsidP="00323C32">
      <w:pPr>
        <w:rPr>
          <w:b/>
          <w:szCs w:val="24"/>
          <w:u w:val="single"/>
        </w:rPr>
      </w:pPr>
    </w:p>
    <w:p w14:paraId="12BE3C20" w14:textId="77777777" w:rsidR="00AF4F59" w:rsidRPr="00B83D66" w:rsidRDefault="001E7F86" w:rsidP="00323C32">
      <w:pPr>
        <w:rPr>
          <w:b/>
          <w:szCs w:val="24"/>
          <w:u w:val="single"/>
        </w:rPr>
      </w:pPr>
      <w:r w:rsidRPr="00B83D66">
        <w:rPr>
          <w:b/>
          <w:szCs w:val="24"/>
        </w:rPr>
        <w:t>Program Options</w:t>
      </w:r>
      <w:r w:rsidR="003335CF" w:rsidRPr="00B83D66">
        <w:rPr>
          <w:b/>
          <w:szCs w:val="24"/>
        </w:rPr>
        <w:t xml:space="preserve">. </w:t>
      </w:r>
      <w:r w:rsidRPr="00B83D66">
        <w:rPr>
          <w:szCs w:val="24"/>
        </w:rPr>
        <w:t xml:space="preserve">As mentioned above, the law allows </w:t>
      </w:r>
      <w:r w:rsidR="00A759C0" w:rsidRPr="00B83D66">
        <w:rPr>
          <w:szCs w:val="24"/>
        </w:rPr>
        <w:t>S</w:t>
      </w:r>
      <w:r w:rsidRPr="00B83D66">
        <w:rPr>
          <w:szCs w:val="24"/>
        </w:rPr>
        <w:t xml:space="preserve">tates to expand coverage for children through a separate child health insurance program, through </w:t>
      </w:r>
      <w:r w:rsidR="00B244CA" w:rsidRPr="00B83D66">
        <w:rPr>
          <w:szCs w:val="24"/>
        </w:rPr>
        <w:t xml:space="preserve">a </w:t>
      </w:r>
      <w:r w:rsidRPr="00B83D66">
        <w:rPr>
          <w:szCs w:val="24"/>
        </w:rPr>
        <w:t xml:space="preserve">Medicaid </w:t>
      </w:r>
      <w:r w:rsidR="00B244CA" w:rsidRPr="00B83D66">
        <w:rPr>
          <w:szCs w:val="24"/>
        </w:rPr>
        <w:t xml:space="preserve">expansion </w:t>
      </w:r>
      <w:r w:rsidRPr="00B83D66">
        <w:rPr>
          <w:szCs w:val="24"/>
        </w:rPr>
        <w:t>program, or through a combination of these programs</w:t>
      </w:r>
      <w:r w:rsidR="003335CF" w:rsidRPr="00B83D66">
        <w:rPr>
          <w:szCs w:val="24"/>
        </w:rPr>
        <w:t xml:space="preserve">. </w:t>
      </w:r>
      <w:r w:rsidR="007C0D4E" w:rsidRPr="00B83D66">
        <w:rPr>
          <w:szCs w:val="24"/>
        </w:rPr>
        <w:t>T</w:t>
      </w:r>
      <w:r w:rsidR="00A759C0" w:rsidRPr="00B83D66">
        <w:rPr>
          <w:szCs w:val="24"/>
        </w:rPr>
        <w:t>hese options are described further below</w:t>
      </w:r>
      <w:r w:rsidRPr="00B83D66">
        <w:rPr>
          <w:szCs w:val="24"/>
        </w:rPr>
        <w:t>:</w:t>
      </w:r>
    </w:p>
    <w:p w14:paraId="271550F2" w14:textId="77777777" w:rsidR="00D403DB" w:rsidRPr="00B83D66" w:rsidRDefault="001E7F86" w:rsidP="00196B72">
      <w:pPr>
        <w:pStyle w:val="ListParagraph"/>
        <w:numPr>
          <w:ilvl w:val="1"/>
          <w:numId w:val="14"/>
        </w:numPr>
        <w:ind w:left="360" w:right="720"/>
        <w:rPr>
          <w:szCs w:val="24"/>
        </w:rPr>
      </w:pPr>
      <w:r w:rsidRPr="00B83D66">
        <w:rPr>
          <w:b/>
          <w:szCs w:val="24"/>
        </w:rPr>
        <w:t>Option to Create a Separate Program</w:t>
      </w:r>
      <w:r w:rsidR="00A26C15" w:rsidRPr="00B83D66">
        <w:rPr>
          <w:b/>
          <w:szCs w:val="24"/>
        </w:rPr>
        <w:t>-</w:t>
      </w:r>
      <w:r w:rsidRPr="00B83D66">
        <w:rPr>
          <w:szCs w:val="24"/>
        </w:rPr>
        <w:t xml:space="preserve"> States </w:t>
      </w:r>
      <w:r w:rsidR="00A759C0" w:rsidRPr="00B83D66">
        <w:rPr>
          <w:szCs w:val="24"/>
        </w:rPr>
        <w:t xml:space="preserve">may </w:t>
      </w:r>
      <w:r w:rsidRPr="00B83D66">
        <w:rPr>
          <w:szCs w:val="24"/>
        </w:rPr>
        <w:t>elect to establish a separate child health program</w:t>
      </w:r>
      <w:r w:rsidR="00A759C0" w:rsidRPr="00B83D66">
        <w:rPr>
          <w:szCs w:val="24"/>
        </w:rPr>
        <w:t xml:space="preserve"> that </w:t>
      </w:r>
      <w:proofErr w:type="gramStart"/>
      <w:r w:rsidR="00A759C0" w:rsidRPr="00B83D66">
        <w:rPr>
          <w:szCs w:val="24"/>
        </w:rPr>
        <w:t>are in compliance with</w:t>
      </w:r>
      <w:proofErr w:type="gramEnd"/>
      <w:r w:rsidR="00A759C0" w:rsidRPr="00B83D66">
        <w:rPr>
          <w:szCs w:val="24"/>
        </w:rPr>
        <w:t xml:space="preserve"> title XXI and applicable rules</w:t>
      </w:r>
      <w:r w:rsidR="003335CF" w:rsidRPr="00B83D66">
        <w:rPr>
          <w:szCs w:val="24"/>
        </w:rPr>
        <w:t xml:space="preserve">. </w:t>
      </w:r>
      <w:r w:rsidRPr="00B83D66">
        <w:rPr>
          <w:szCs w:val="24"/>
        </w:rPr>
        <w:t xml:space="preserve">These states must establish enrollment systems that are coordinated with Medicaid and other sources of health coverage for children </w:t>
      </w:r>
      <w:proofErr w:type="gramStart"/>
      <w:r w:rsidRPr="00B83D66">
        <w:rPr>
          <w:szCs w:val="24"/>
        </w:rPr>
        <w:t>and also</w:t>
      </w:r>
      <w:proofErr w:type="gramEnd"/>
      <w:r w:rsidRPr="00B83D66">
        <w:rPr>
          <w:szCs w:val="24"/>
        </w:rPr>
        <w:t xml:space="preserve"> must screen children during the application process to determine if they are eligible for Medicaid and, if they are, enroll these children promptly in Medicaid. </w:t>
      </w:r>
    </w:p>
    <w:p w14:paraId="77CF2C07" w14:textId="77777777" w:rsidR="00D403DB" w:rsidRPr="00B83D66" w:rsidRDefault="00EC3B11" w:rsidP="00196B72">
      <w:pPr>
        <w:pStyle w:val="ListParagraph"/>
        <w:numPr>
          <w:ilvl w:val="1"/>
          <w:numId w:val="14"/>
        </w:numPr>
        <w:ind w:left="360" w:right="720"/>
        <w:rPr>
          <w:szCs w:val="24"/>
        </w:rPr>
      </w:pPr>
      <w:r w:rsidRPr="00B83D66">
        <w:rPr>
          <w:b/>
          <w:szCs w:val="24"/>
        </w:rPr>
        <w:t>Option to Expand Medicaid</w:t>
      </w:r>
      <w:r w:rsidR="00A26C15" w:rsidRPr="00B83D66">
        <w:rPr>
          <w:b/>
          <w:szCs w:val="24"/>
        </w:rPr>
        <w:t>-</w:t>
      </w:r>
      <w:r w:rsidRPr="00B83D66">
        <w:rPr>
          <w:szCs w:val="24"/>
        </w:rPr>
        <w:t xml:space="preserve"> States may elect to expand coverage through Medicaid</w:t>
      </w:r>
      <w:r w:rsidR="003335CF" w:rsidRPr="00B83D66">
        <w:rPr>
          <w:szCs w:val="24"/>
        </w:rPr>
        <w:t xml:space="preserve">. </w:t>
      </w:r>
      <w:r w:rsidRPr="00B83D66">
        <w:rPr>
          <w:szCs w:val="24"/>
        </w:rPr>
        <w:t xml:space="preserve">This option for states would be available for children who do not qualify for Medicaid under </w:t>
      </w:r>
      <w:r w:rsidR="008840CA" w:rsidRPr="00B83D66">
        <w:rPr>
          <w:szCs w:val="24"/>
        </w:rPr>
        <w:t xml:space="preserve">State </w:t>
      </w:r>
      <w:r w:rsidRPr="00B83D66">
        <w:rPr>
          <w:szCs w:val="24"/>
        </w:rPr>
        <w:t>rules in effect as of March 31, 1997</w:t>
      </w:r>
      <w:r w:rsidR="003335CF" w:rsidRPr="00B83D66">
        <w:rPr>
          <w:szCs w:val="24"/>
        </w:rPr>
        <w:t xml:space="preserve">. </w:t>
      </w:r>
      <w:r w:rsidRPr="00B83D66">
        <w:rPr>
          <w:szCs w:val="24"/>
        </w:rPr>
        <w:t>Under this option, current Medicaid rules would apply.</w:t>
      </w:r>
    </w:p>
    <w:p w14:paraId="61D8F9C2" w14:textId="77777777" w:rsidR="00323C32" w:rsidRPr="00B83D66" w:rsidRDefault="00323C32" w:rsidP="00323C32">
      <w:pPr>
        <w:pStyle w:val="ListParagraph"/>
        <w:ind w:left="360" w:right="720"/>
        <w:rPr>
          <w:szCs w:val="24"/>
        </w:rPr>
      </w:pPr>
    </w:p>
    <w:p w14:paraId="5BF272FF" w14:textId="77777777" w:rsidR="00032EF3" w:rsidRPr="00B83D66" w:rsidRDefault="00032EF3" w:rsidP="00323C32">
      <w:pPr>
        <w:ind w:left="360"/>
        <w:rPr>
          <w:b/>
          <w:i/>
          <w:szCs w:val="24"/>
        </w:rPr>
      </w:pPr>
      <w:r w:rsidRPr="00B83D66">
        <w:rPr>
          <w:b/>
          <w:szCs w:val="24"/>
        </w:rPr>
        <w:t>Medicaid Expansion- CHIP SPA Requirements</w:t>
      </w:r>
    </w:p>
    <w:p w14:paraId="7F329393" w14:textId="77777777" w:rsidR="00032EF3" w:rsidRPr="00B83D66" w:rsidRDefault="00032EF3" w:rsidP="00323C32">
      <w:pPr>
        <w:ind w:left="360"/>
        <w:rPr>
          <w:b/>
          <w:szCs w:val="24"/>
        </w:rPr>
      </w:pPr>
      <w:proofErr w:type="gramStart"/>
      <w:r w:rsidRPr="00B83D66">
        <w:rPr>
          <w:szCs w:val="24"/>
        </w:rPr>
        <w:t>In order to</w:t>
      </w:r>
      <w:proofErr w:type="gramEnd"/>
      <w:r w:rsidRPr="00B83D66">
        <w:rPr>
          <w:szCs w:val="24"/>
        </w:rPr>
        <w:t xml:space="preserve"> expedite the SPA process, states choosing to expand coverage only through an expansion of Medicaid eligibility would be required to complete sections:</w:t>
      </w:r>
      <w:r w:rsidRPr="00B83D66">
        <w:rPr>
          <w:b/>
          <w:szCs w:val="24"/>
        </w:rPr>
        <w:t xml:space="preserve"> </w:t>
      </w:r>
    </w:p>
    <w:p w14:paraId="525460AB" w14:textId="77777777" w:rsidR="00032EF3" w:rsidRPr="00B83D66" w:rsidRDefault="00032EF3" w:rsidP="00196B72">
      <w:pPr>
        <w:pStyle w:val="ListParagraph"/>
        <w:numPr>
          <w:ilvl w:val="0"/>
          <w:numId w:val="9"/>
        </w:numPr>
        <w:ind w:left="1080"/>
        <w:rPr>
          <w:szCs w:val="24"/>
        </w:rPr>
      </w:pPr>
      <w:r w:rsidRPr="00B83D66">
        <w:rPr>
          <w:szCs w:val="24"/>
        </w:rPr>
        <w:t xml:space="preserve">1 (General Description) </w:t>
      </w:r>
    </w:p>
    <w:p w14:paraId="0A0D5A1D" w14:textId="77777777" w:rsidR="00032EF3" w:rsidRPr="00B83D66" w:rsidRDefault="00032EF3" w:rsidP="00196B72">
      <w:pPr>
        <w:pStyle w:val="ListParagraph"/>
        <w:numPr>
          <w:ilvl w:val="0"/>
          <w:numId w:val="9"/>
        </w:numPr>
        <w:ind w:left="1080"/>
        <w:rPr>
          <w:szCs w:val="24"/>
        </w:rPr>
      </w:pPr>
      <w:r w:rsidRPr="00B83D66">
        <w:rPr>
          <w:szCs w:val="24"/>
        </w:rPr>
        <w:t>2 (General Background)</w:t>
      </w:r>
    </w:p>
    <w:p w14:paraId="3D46C3C8" w14:textId="77777777" w:rsidR="00CE20FE" w:rsidRPr="00B83D66" w:rsidRDefault="00CE20FE" w:rsidP="00323C32">
      <w:pPr>
        <w:rPr>
          <w:szCs w:val="24"/>
        </w:rPr>
      </w:pPr>
      <w:r w:rsidRPr="00B83D66">
        <w:rPr>
          <w:szCs w:val="24"/>
        </w:rPr>
        <w:t xml:space="preserve">      They will also be required to complete the appropriate program sections, including:</w:t>
      </w:r>
    </w:p>
    <w:p w14:paraId="5ED1A0CD" w14:textId="77777777" w:rsidR="00032EF3" w:rsidRPr="00B83D66" w:rsidRDefault="00032EF3" w:rsidP="00196B72">
      <w:pPr>
        <w:pStyle w:val="ListParagraph"/>
        <w:numPr>
          <w:ilvl w:val="0"/>
          <w:numId w:val="9"/>
        </w:numPr>
        <w:ind w:left="1080"/>
        <w:rPr>
          <w:szCs w:val="24"/>
        </w:rPr>
      </w:pPr>
      <w:r w:rsidRPr="00B83D66" w:rsidDel="00E43725">
        <w:rPr>
          <w:szCs w:val="24"/>
        </w:rPr>
        <w:t>4 (Eligibility Standards and Methodology)</w:t>
      </w:r>
      <w:r w:rsidRPr="00B83D66">
        <w:rPr>
          <w:szCs w:val="24"/>
        </w:rPr>
        <w:t xml:space="preserve">  </w:t>
      </w:r>
    </w:p>
    <w:p w14:paraId="2B12CDD0" w14:textId="77777777" w:rsidR="00032EF3" w:rsidRPr="00B83D66" w:rsidRDefault="00032EF3" w:rsidP="00196B72">
      <w:pPr>
        <w:pStyle w:val="ListParagraph"/>
        <w:numPr>
          <w:ilvl w:val="0"/>
          <w:numId w:val="9"/>
        </w:numPr>
        <w:ind w:left="1080"/>
        <w:rPr>
          <w:szCs w:val="24"/>
        </w:rPr>
      </w:pPr>
      <w:r w:rsidRPr="00B83D66">
        <w:rPr>
          <w:szCs w:val="24"/>
        </w:rPr>
        <w:t>5 (Outreach)</w:t>
      </w:r>
    </w:p>
    <w:p w14:paraId="0B6E6946" w14:textId="77777777" w:rsidR="00032EF3" w:rsidRPr="00B83D66" w:rsidRDefault="00032EF3" w:rsidP="00196B72">
      <w:pPr>
        <w:pStyle w:val="ListParagraph"/>
        <w:numPr>
          <w:ilvl w:val="0"/>
          <w:numId w:val="9"/>
        </w:numPr>
        <w:ind w:left="1080"/>
        <w:rPr>
          <w:szCs w:val="24"/>
        </w:rPr>
      </w:pPr>
      <w:r w:rsidRPr="00B83D66">
        <w:rPr>
          <w:szCs w:val="24"/>
        </w:rPr>
        <w:t>9 (Strategic Objectives and Performance Goals and Plan Administration including the budget)</w:t>
      </w:r>
    </w:p>
    <w:p w14:paraId="25C96B90" w14:textId="77777777" w:rsidR="00032EF3" w:rsidRPr="00B83D66" w:rsidRDefault="00032EF3" w:rsidP="00196B72">
      <w:pPr>
        <w:pStyle w:val="ListParagraph"/>
        <w:numPr>
          <w:ilvl w:val="0"/>
          <w:numId w:val="9"/>
        </w:numPr>
        <w:ind w:left="1080"/>
        <w:rPr>
          <w:szCs w:val="24"/>
        </w:rPr>
      </w:pPr>
      <w:r w:rsidRPr="00B83D66">
        <w:rPr>
          <w:szCs w:val="24"/>
        </w:rPr>
        <w:t>10 (Annual Reports and Evaluations)</w:t>
      </w:r>
      <w:r w:rsidR="003335CF" w:rsidRPr="00B83D66">
        <w:rPr>
          <w:szCs w:val="24"/>
        </w:rPr>
        <w:t xml:space="preserve">. </w:t>
      </w:r>
    </w:p>
    <w:p w14:paraId="3B303194" w14:textId="77777777" w:rsidR="00032EF3" w:rsidRPr="00B83D66" w:rsidRDefault="00032EF3" w:rsidP="00323C32">
      <w:pPr>
        <w:ind w:left="360"/>
        <w:rPr>
          <w:szCs w:val="24"/>
        </w:rPr>
      </w:pPr>
    </w:p>
    <w:p w14:paraId="42EAD26F" w14:textId="77777777" w:rsidR="00032EF3" w:rsidRPr="00B83D66" w:rsidRDefault="00032EF3" w:rsidP="00323C32">
      <w:pPr>
        <w:ind w:left="360"/>
        <w:rPr>
          <w:b/>
          <w:i/>
          <w:szCs w:val="24"/>
        </w:rPr>
      </w:pPr>
      <w:r w:rsidRPr="00B83D66">
        <w:rPr>
          <w:b/>
          <w:szCs w:val="24"/>
        </w:rPr>
        <w:t>Medicaid Expansion- Medicaid SPA Requirements</w:t>
      </w:r>
    </w:p>
    <w:p w14:paraId="4597B3BB" w14:textId="6803D338" w:rsidR="00032EF3" w:rsidRPr="00B83D66" w:rsidRDefault="00032EF3" w:rsidP="00323C32">
      <w:pPr>
        <w:ind w:left="360"/>
        <w:rPr>
          <w:szCs w:val="24"/>
        </w:rPr>
      </w:pPr>
      <w:r w:rsidRPr="00B83D66">
        <w:rPr>
          <w:szCs w:val="24"/>
        </w:rPr>
        <w:t xml:space="preserve">States expanding through Medicaid-only will also be required to submit a Medicaid State </w:t>
      </w:r>
      <w:r w:rsidR="00AC7541">
        <w:rPr>
          <w:szCs w:val="24"/>
        </w:rPr>
        <w:t>p</w:t>
      </w:r>
      <w:r w:rsidRPr="00B83D66">
        <w:rPr>
          <w:szCs w:val="24"/>
        </w:rPr>
        <w:t xml:space="preserve">lan </w:t>
      </w:r>
      <w:r w:rsidR="00AC7541">
        <w:rPr>
          <w:szCs w:val="24"/>
        </w:rPr>
        <w:t>a</w:t>
      </w:r>
      <w:r w:rsidRPr="00B83D66">
        <w:rPr>
          <w:szCs w:val="24"/>
        </w:rPr>
        <w:t xml:space="preserve">mendment to modify their Title XIX State </w:t>
      </w:r>
      <w:r w:rsidR="00CE20FE" w:rsidRPr="00B83D66">
        <w:rPr>
          <w:szCs w:val="24"/>
        </w:rPr>
        <w:t xml:space="preserve">plans. </w:t>
      </w:r>
      <w:r w:rsidRPr="00B83D66">
        <w:rPr>
          <w:szCs w:val="24"/>
        </w:rPr>
        <w:t xml:space="preserve">These states may complete the first check-off and indicate that the description of the requirements for these sections are incorporated by reference through their State Medicaid plans for sections: </w:t>
      </w:r>
    </w:p>
    <w:p w14:paraId="67D6EABE" w14:textId="77777777" w:rsidR="00032EF3" w:rsidRPr="00B83D66" w:rsidRDefault="00032EF3" w:rsidP="00196B72">
      <w:pPr>
        <w:pStyle w:val="ListParagraph"/>
        <w:numPr>
          <w:ilvl w:val="0"/>
          <w:numId w:val="10"/>
        </w:numPr>
        <w:ind w:left="1080"/>
        <w:rPr>
          <w:szCs w:val="24"/>
        </w:rPr>
      </w:pPr>
      <w:r w:rsidRPr="00B83D66">
        <w:rPr>
          <w:szCs w:val="24"/>
        </w:rPr>
        <w:t>3 (Methods of Delivery and Utilization Controls)</w:t>
      </w:r>
    </w:p>
    <w:p w14:paraId="3AF864BF" w14:textId="77777777" w:rsidR="00032EF3" w:rsidRPr="00B83D66" w:rsidDel="00E43725" w:rsidRDefault="00032EF3" w:rsidP="00196B72">
      <w:pPr>
        <w:pStyle w:val="ListParagraph"/>
        <w:numPr>
          <w:ilvl w:val="0"/>
          <w:numId w:val="10"/>
        </w:numPr>
        <w:ind w:left="1080"/>
        <w:rPr>
          <w:szCs w:val="24"/>
        </w:rPr>
      </w:pPr>
      <w:r w:rsidRPr="00B83D66" w:rsidDel="00E43725">
        <w:rPr>
          <w:szCs w:val="24"/>
        </w:rPr>
        <w:t>4 (Eligibility Standards and Methodology)</w:t>
      </w:r>
      <w:r w:rsidRPr="00B83D66">
        <w:rPr>
          <w:szCs w:val="24"/>
        </w:rPr>
        <w:t xml:space="preserve"> </w:t>
      </w:r>
    </w:p>
    <w:p w14:paraId="663DD88A" w14:textId="77777777" w:rsidR="00032EF3" w:rsidRPr="00B83D66" w:rsidRDefault="00032EF3" w:rsidP="00196B72">
      <w:pPr>
        <w:pStyle w:val="ListParagraph"/>
        <w:numPr>
          <w:ilvl w:val="0"/>
          <w:numId w:val="10"/>
        </w:numPr>
        <w:ind w:left="1080"/>
        <w:rPr>
          <w:szCs w:val="24"/>
        </w:rPr>
      </w:pPr>
      <w:r w:rsidRPr="00B83D66">
        <w:rPr>
          <w:szCs w:val="24"/>
        </w:rPr>
        <w:t>6 (Cov</w:t>
      </w:r>
      <w:r w:rsidR="00A15B48">
        <w:rPr>
          <w:szCs w:val="24"/>
        </w:rPr>
        <w:t>erage Requirements for Children’</w:t>
      </w:r>
      <w:r w:rsidRPr="00B83D66">
        <w:rPr>
          <w:szCs w:val="24"/>
        </w:rPr>
        <w:t>s Health Insurance)</w:t>
      </w:r>
    </w:p>
    <w:p w14:paraId="6DA90836" w14:textId="77777777" w:rsidR="00032EF3" w:rsidRPr="00B83D66" w:rsidRDefault="00032EF3" w:rsidP="00196B72">
      <w:pPr>
        <w:pStyle w:val="ListParagraph"/>
        <w:numPr>
          <w:ilvl w:val="0"/>
          <w:numId w:val="10"/>
        </w:numPr>
        <w:ind w:left="1080"/>
        <w:rPr>
          <w:szCs w:val="24"/>
        </w:rPr>
      </w:pPr>
      <w:r w:rsidRPr="00B83D66">
        <w:rPr>
          <w:szCs w:val="24"/>
        </w:rPr>
        <w:t>7 (Quality and Appropriateness of Care)</w:t>
      </w:r>
    </w:p>
    <w:p w14:paraId="08ACF6E8" w14:textId="77777777" w:rsidR="00032EF3" w:rsidRPr="00B83D66" w:rsidRDefault="00032EF3" w:rsidP="00196B72">
      <w:pPr>
        <w:pStyle w:val="ListParagraph"/>
        <w:numPr>
          <w:ilvl w:val="0"/>
          <w:numId w:val="10"/>
        </w:numPr>
        <w:ind w:left="1080"/>
        <w:rPr>
          <w:szCs w:val="24"/>
        </w:rPr>
      </w:pPr>
      <w:r w:rsidRPr="00B83D66">
        <w:rPr>
          <w:szCs w:val="24"/>
        </w:rPr>
        <w:t>8 (Cost Sharing and Payment)</w:t>
      </w:r>
    </w:p>
    <w:p w14:paraId="6E88DC59" w14:textId="77777777" w:rsidR="00032EF3" w:rsidRPr="00B83D66" w:rsidRDefault="00032EF3" w:rsidP="00196B72">
      <w:pPr>
        <w:pStyle w:val="ListParagraph"/>
        <w:numPr>
          <w:ilvl w:val="0"/>
          <w:numId w:val="10"/>
        </w:numPr>
        <w:ind w:left="1080"/>
        <w:rPr>
          <w:szCs w:val="24"/>
        </w:rPr>
      </w:pPr>
      <w:r w:rsidRPr="00B83D66">
        <w:rPr>
          <w:szCs w:val="24"/>
        </w:rPr>
        <w:t xml:space="preserve">11 (Program Integrity) </w:t>
      </w:r>
    </w:p>
    <w:p w14:paraId="137A39C5" w14:textId="77777777" w:rsidR="00032EF3" w:rsidRPr="00B83D66" w:rsidRDefault="00032EF3" w:rsidP="00196B72">
      <w:pPr>
        <w:pStyle w:val="ListParagraph"/>
        <w:numPr>
          <w:ilvl w:val="0"/>
          <w:numId w:val="10"/>
        </w:numPr>
        <w:ind w:left="1080"/>
        <w:rPr>
          <w:szCs w:val="24"/>
        </w:rPr>
      </w:pPr>
      <w:r w:rsidRPr="00B83D66">
        <w:rPr>
          <w:szCs w:val="24"/>
        </w:rPr>
        <w:t xml:space="preserve">12 (Applicant and Enrollee Protections) </w:t>
      </w:r>
    </w:p>
    <w:p w14:paraId="530702B9" w14:textId="77777777" w:rsidR="001E7F86" w:rsidRPr="00B83D66" w:rsidRDefault="001E7F86" w:rsidP="00323C32">
      <w:pPr>
        <w:rPr>
          <w:szCs w:val="24"/>
        </w:rPr>
      </w:pPr>
    </w:p>
    <w:p w14:paraId="4F0049F9" w14:textId="56BCB8F4" w:rsidR="00532A26" w:rsidRPr="00B83D66" w:rsidRDefault="001E7F86" w:rsidP="00196B72">
      <w:pPr>
        <w:pStyle w:val="ListParagraph"/>
        <w:numPr>
          <w:ilvl w:val="0"/>
          <w:numId w:val="16"/>
        </w:numPr>
        <w:ind w:left="360"/>
        <w:rPr>
          <w:szCs w:val="24"/>
        </w:rPr>
      </w:pPr>
      <w:r w:rsidRPr="00B83D66">
        <w:rPr>
          <w:b/>
          <w:szCs w:val="24"/>
        </w:rPr>
        <w:t>Combination of Options</w:t>
      </w:r>
      <w:r w:rsidR="00A26C15" w:rsidRPr="00B83D66">
        <w:rPr>
          <w:b/>
          <w:szCs w:val="24"/>
        </w:rPr>
        <w:t>-</w:t>
      </w:r>
      <w:r w:rsidRPr="00B83D66">
        <w:rPr>
          <w:szCs w:val="24"/>
        </w:rPr>
        <w:t xml:space="preserve"> </w:t>
      </w:r>
      <w:r w:rsidR="00C11FC3" w:rsidRPr="00B83D66">
        <w:rPr>
          <w:szCs w:val="24"/>
        </w:rPr>
        <w:t>CHIP</w:t>
      </w:r>
      <w:r w:rsidRPr="00B83D66">
        <w:rPr>
          <w:szCs w:val="24"/>
        </w:rPr>
        <w:t xml:space="preserve"> allows states to elect to use a combination of the Medicaid program </w:t>
      </w:r>
      <w:r w:rsidRPr="00B83D66">
        <w:rPr>
          <w:szCs w:val="24"/>
        </w:rPr>
        <w:lastRenderedPageBreak/>
        <w:t>and a separate child health program to increase health coverage for children</w:t>
      </w:r>
      <w:r w:rsidR="003335CF" w:rsidRPr="00B83D66">
        <w:rPr>
          <w:szCs w:val="24"/>
        </w:rPr>
        <w:t xml:space="preserve">. </w:t>
      </w:r>
      <w:r w:rsidRPr="00B83D66">
        <w:rPr>
          <w:szCs w:val="24"/>
        </w:rPr>
        <w:t xml:space="preserve">For example, a </w:t>
      </w:r>
      <w:r w:rsidR="008840CA" w:rsidRPr="00B83D66">
        <w:rPr>
          <w:szCs w:val="24"/>
        </w:rPr>
        <w:t xml:space="preserve">State </w:t>
      </w:r>
      <w:r w:rsidRPr="00B83D66">
        <w:rPr>
          <w:szCs w:val="24"/>
        </w:rPr>
        <w:t xml:space="preserve">may cover </w:t>
      </w:r>
      <w:r w:rsidR="00C37F08" w:rsidRPr="00B83D66">
        <w:rPr>
          <w:szCs w:val="24"/>
        </w:rPr>
        <w:t>optional targeted-</w:t>
      </w:r>
      <w:r w:rsidR="00117D6D" w:rsidRPr="00B83D66">
        <w:rPr>
          <w:szCs w:val="24"/>
        </w:rPr>
        <w:t>low-income</w:t>
      </w:r>
      <w:r w:rsidR="00C37F08" w:rsidRPr="00B83D66">
        <w:rPr>
          <w:szCs w:val="24"/>
        </w:rPr>
        <w:t xml:space="preserve"> </w:t>
      </w:r>
      <w:r w:rsidRPr="00B83D66">
        <w:rPr>
          <w:szCs w:val="24"/>
        </w:rPr>
        <w:t>children in families with incomes of up to 133</w:t>
      </w:r>
      <w:r w:rsidR="003A6D3D" w:rsidRPr="00B83D66">
        <w:rPr>
          <w:szCs w:val="24"/>
        </w:rPr>
        <w:t xml:space="preserve"> percent</w:t>
      </w:r>
      <w:r w:rsidRPr="00B83D66">
        <w:rPr>
          <w:szCs w:val="24"/>
        </w:rPr>
        <w:t xml:space="preserve"> of poverty through Medicaid and a targeted group of children above that level through a separate </w:t>
      </w:r>
      <w:r w:rsidR="00EA1B5F" w:rsidRPr="00B83D66">
        <w:rPr>
          <w:szCs w:val="24"/>
        </w:rPr>
        <w:t xml:space="preserve">child health </w:t>
      </w:r>
      <w:r w:rsidRPr="00B83D66">
        <w:rPr>
          <w:szCs w:val="24"/>
        </w:rPr>
        <w:t>program</w:t>
      </w:r>
      <w:r w:rsidR="003335CF" w:rsidRPr="00B83D66">
        <w:rPr>
          <w:szCs w:val="24"/>
        </w:rPr>
        <w:t xml:space="preserve">. </w:t>
      </w:r>
      <w:r w:rsidRPr="00B83D66">
        <w:rPr>
          <w:szCs w:val="24"/>
        </w:rPr>
        <w:t xml:space="preserve">For the children the </w:t>
      </w:r>
      <w:r w:rsidR="008840CA" w:rsidRPr="00B83D66">
        <w:rPr>
          <w:szCs w:val="24"/>
        </w:rPr>
        <w:t xml:space="preserve">State </w:t>
      </w:r>
      <w:r w:rsidRPr="00B83D66">
        <w:rPr>
          <w:szCs w:val="24"/>
        </w:rPr>
        <w:t xml:space="preserve">chooses to cover under </w:t>
      </w:r>
      <w:r w:rsidR="00EA1B5F" w:rsidRPr="00B83D66">
        <w:rPr>
          <w:szCs w:val="24"/>
        </w:rPr>
        <w:t xml:space="preserve">an expansion of </w:t>
      </w:r>
      <w:r w:rsidRPr="00B83D66">
        <w:rPr>
          <w:szCs w:val="24"/>
        </w:rPr>
        <w:t xml:space="preserve">Medicaid, the description provided under </w:t>
      </w:r>
      <w:r w:rsidR="00AF1645" w:rsidRPr="00B83D66">
        <w:rPr>
          <w:szCs w:val="24"/>
        </w:rPr>
        <w:t>“</w:t>
      </w:r>
      <w:r w:rsidRPr="00B83D66">
        <w:rPr>
          <w:szCs w:val="24"/>
        </w:rPr>
        <w:t>Option to Expand Medicaid</w:t>
      </w:r>
      <w:r w:rsidR="00FD5160" w:rsidRPr="00B83D66">
        <w:rPr>
          <w:szCs w:val="24"/>
        </w:rPr>
        <w:t>”</w:t>
      </w:r>
      <w:r w:rsidRPr="00B83D66">
        <w:rPr>
          <w:szCs w:val="24"/>
        </w:rPr>
        <w:t xml:space="preserve"> would apply</w:t>
      </w:r>
      <w:r w:rsidR="003335CF" w:rsidRPr="00B83D66">
        <w:rPr>
          <w:szCs w:val="24"/>
        </w:rPr>
        <w:t xml:space="preserve">. </w:t>
      </w:r>
      <w:r w:rsidRPr="00B83D66">
        <w:rPr>
          <w:szCs w:val="24"/>
        </w:rPr>
        <w:t xml:space="preserve">Similarly, for children the </w:t>
      </w:r>
      <w:r w:rsidR="008840CA" w:rsidRPr="00B83D66">
        <w:rPr>
          <w:szCs w:val="24"/>
        </w:rPr>
        <w:t xml:space="preserve">State </w:t>
      </w:r>
      <w:r w:rsidR="00591AA4" w:rsidRPr="00B83D66">
        <w:rPr>
          <w:szCs w:val="24"/>
        </w:rPr>
        <w:t>chooses to cover under a separate program, the provisions outlined above in “Option to Create a Separate Program” would apply.</w:t>
      </w:r>
      <w:r w:rsidR="00532A26" w:rsidRPr="00B83D66">
        <w:rPr>
          <w:szCs w:val="24"/>
        </w:rPr>
        <w:t xml:space="preserve"> States wishing to use a combination of approaches will be required to complete the Title XXI State plan and the necessary State plan amendment under Title XIX.</w:t>
      </w:r>
    </w:p>
    <w:p w14:paraId="5922BC55" w14:textId="77777777" w:rsidR="00D403DB" w:rsidRDefault="00D403DB" w:rsidP="00323C32">
      <w:pPr>
        <w:pStyle w:val="ListParagraph"/>
        <w:ind w:left="360" w:right="720"/>
        <w:rPr>
          <w:szCs w:val="24"/>
        </w:rPr>
      </w:pPr>
    </w:p>
    <w:p w14:paraId="249FF1C8" w14:textId="77777777" w:rsidR="00AC7541" w:rsidRDefault="00AC7541" w:rsidP="00AC7541">
      <w:pPr>
        <w:ind w:right="720"/>
      </w:pPr>
      <w:r>
        <w:t xml:space="preserve">Where the state’s assurance is requested in this document for compliance with a particular requirement of 42 CFR 457 et seq., the state shall place a check mark to affirm that it will </w:t>
      </w:r>
      <w:proofErr w:type="gramStart"/>
      <w:r>
        <w:t>be in compliance</w:t>
      </w:r>
      <w:proofErr w:type="gramEnd"/>
      <w:r>
        <w:t xml:space="preserve"> no later than the applicable compliance date. </w:t>
      </w:r>
    </w:p>
    <w:p w14:paraId="270B4486" w14:textId="77777777" w:rsidR="00AC7541" w:rsidRPr="00B83D66" w:rsidRDefault="00AC7541" w:rsidP="00323C32">
      <w:pPr>
        <w:pStyle w:val="ListParagraph"/>
        <w:ind w:left="360" w:right="720"/>
        <w:rPr>
          <w:szCs w:val="24"/>
        </w:rPr>
      </w:pPr>
    </w:p>
    <w:p w14:paraId="76508B5D" w14:textId="77777777" w:rsidR="001E7F86" w:rsidRPr="00B83D66" w:rsidRDefault="008E40B9" w:rsidP="00323C32">
      <w:pPr>
        <w:rPr>
          <w:szCs w:val="24"/>
        </w:rPr>
      </w:pPr>
      <w:r w:rsidRPr="00B83D66">
        <w:rPr>
          <w:szCs w:val="24"/>
        </w:rPr>
        <w:t>Proposed</w:t>
      </w:r>
      <w:r w:rsidR="001E7F86" w:rsidRPr="00B83D66">
        <w:rPr>
          <w:szCs w:val="24"/>
        </w:rPr>
        <w:t xml:space="preserve"> </w:t>
      </w:r>
      <w:r w:rsidR="008840CA" w:rsidRPr="00B83D66">
        <w:rPr>
          <w:szCs w:val="24"/>
        </w:rPr>
        <w:t xml:space="preserve">State </w:t>
      </w:r>
      <w:r w:rsidR="001E7F86" w:rsidRPr="00B83D66">
        <w:rPr>
          <w:szCs w:val="24"/>
        </w:rPr>
        <w:t xml:space="preserve">plan amendments should be </w:t>
      </w:r>
      <w:r w:rsidRPr="00B83D66">
        <w:rPr>
          <w:szCs w:val="24"/>
        </w:rPr>
        <w:t>submitted electronically and one signed hard copy</w:t>
      </w:r>
      <w:r w:rsidR="001E7F86" w:rsidRPr="00B83D66">
        <w:rPr>
          <w:szCs w:val="24"/>
        </w:rPr>
        <w:t xml:space="preserve"> to the Centers for Medicare &amp; Medicaid Services at the following address:</w:t>
      </w:r>
    </w:p>
    <w:p w14:paraId="0AFF61F4" w14:textId="77777777" w:rsidR="001E7F86" w:rsidRPr="00B83D66" w:rsidRDefault="001E7F86" w:rsidP="00323C32">
      <w:pPr>
        <w:ind w:left="2880"/>
        <w:rPr>
          <w:szCs w:val="24"/>
        </w:rPr>
      </w:pPr>
      <w:r w:rsidRPr="00B83D66">
        <w:rPr>
          <w:szCs w:val="24"/>
        </w:rPr>
        <w:t>Name of Project Officer</w:t>
      </w:r>
    </w:p>
    <w:p w14:paraId="025D882A" w14:textId="77777777" w:rsidR="001E7F86" w:rsidRPr="00B83D66" w:rsidRDefault="001E7F86" w:rsidP="00323C32">
      <w:pPr>
        <w:ind w:left="2880"/>
        <w:rPr>
          <w:szCs w:val="24"/>
        </w:rPr>
      </w:pPr>
      <w:r w:rsidRPr="00B83D66">
        <w:rPr>
          <w:szCs w:val="24"/>
        </w:rPr>
        <w:t>Centers for Medicare &amp; Medicaid Services</w:t>
      </w:r>
    </w:p>
    <w:p w14:paraId="593D616A" w14:textId="77777777" w:rsidR="001E7F86" w:rsidRPr="00B83D66" w:rsidRDefault="001E7F86" w:rsidP="00323C32">
      <w:pPr>
        <w:ind w:left="2880"/>
        <w:rPr>
          <w:szCs w:val="24"/>
        </w:rPr>
      </w:pPr>
      <w:r w:rsidRPr="00B83D66">
        <w:rPr>
          <w:szCs w:val="24"/>
        </w:rPr>
        <w:t>7500 Security Blvd</w:t>
      </w:r>
    </w:p>
    <w:p w14:paraId="22CEF528" w14:textId="77777777" w:rsidR="00D403DB" w:rsidRPr="00B83D66" w:rsidRDefault="001E7F86" w:rsidP="00323C32">
      <w:pPr>
        <w:ind w:left="2880"/>
        <w:rPr>
          <w:szCs w:val="24"/>
        </w:rPr>
      </w:pPr>
      <w:r w:rsidRPr="00B83D66">
        <w:rPr>
          <w:szCs w:val="24"/>
        </w:rPr>
        <w:t xml:space="preserve">Baltimore, </w:t>
      </w:r>
      <w:proofErr w:type="gramStart"/>
      <w:r w:rsidRPr="00B83D66">
        <w:rPr>
          <w:szCs w:val="24"/>
        </w:rPr>
        <w:t>Maryland  21244</w:t>
      </w:r>
      <w:proofErr w:type="gramEnd"/>
    </w:p>
    <w:p w14:paraId="789FBB3F" w14:textId="77777777" w:rsidR="007E07FA" w:rsidRPr="00B83D66" w:rsidRDefault="001E7F86" w:rsidP="00323C32">
      <w:pPr>
        <w:ind w:left="2880"/>
        <w:outlineLvl w:val="0"/>
        <w:rPr>
          <w:szCs w:val="24"/>
        </w:rPr>
      </w:pPr>
      <w:r w:rsidRPr="00B83D66">
        <w:rPr>
          <w:szCs w:val="24"/>
        </w:rPr>
        <w:t xml:space="preserve">Attn:  </w:t>
      </w:r>
      <w:r w:rsidR="007E07FA" w:rsidRPr="00B83D66">
        <w:rPr>
          <w:szCs w:val="24"/>
        </w:rPr>
        <w:t xml:space="preserve">Children and Adults Health Programs Group </w:t>
      </w:r>
    </w:p>
    <w:p w14:paraId="22DF572D" w14:textId="08D07921" w:rsidR="001E7F86" w:rsidRPr="00B83D66" w:rsidRDefault="001E7F86" w:rsidP="00323C32">
      <w:pPr>
        <w:ind w:left="2880"/>
        <w:outlineLvl w:val="0"/>
        <w:rPr>
          <w:szCs w:val="24"/>
        </w:rPr>
      </w:pPr>
      <w:r w:rsidRPr="00B83D66">
        <w:rPr>
          <w:szCs w:val="24"/>
        </w:rPr>
        <w:t>Center for Medicaid</w:t>
      </w:r>
      <w:r w:rsidR="001A51D3">
        <w:rPr>
          <w:szCs w:val="24"/>
        </w:rPr>
        <w:t xml:space="preserve"> and</w:t>
      </w:r>
      <w:r w:rsidR="00D678CB" w:rsidRPr="00B83D66">
        <w:rPr>
          <w:szCs w:val="24"/>
        </w:rPr>
        <w:t xml:space="preserve"> CHIP </w:t>
      </w:r>
      <w:r w:rsidR="001A51D3">
        <w:rPr>
          <w:szCs w:val="24"/>
        </w:rPr>
        <w:t xml:space="preserve">Services </w:t>
      </w:r>
      <w:r w:rsidRPr="00B83D66">
        <w:rPr>
          <w:szCs w:val="24"/>
        </w:rPr>
        <w:t xml:space="preserve"> </w:t>
      </w:r>
    </w:p>
    <w:p w14:paraId="6D20136A" w14:textId="77777777" w:rsidR="00DC0611" w:rsidRPr="00B83D66" w:rsidRDefault="001E7F86" w:rsidP="00323C32">
      <w:pPr>
        <w:ind w:left="2880"/>
        <w:rPr>
          <w:szCs w:val="24"/>
        </w:rPr>
      </w:pPr>
      <w:r w:rsidRPr="00B83D66">
        <w:rPr>
          <w:szCs w:val="24"/>
        </w:rPr>
        <w:t>Mail Stop - S2-01-16</w:t>
      </w:r>
      <w:r w:rsidR="00422BAD" w:rsidRPr="00B83D66">
        <w:rPr>
          <w:szCs w:val="24"/>
        </w:rPr>
        <w:br w:type="page"/>
      </w:r>
    </w:p>
    <w:p w14:paraId="0295C0F3" w14:textId="77777777" w:rsidR="00D403DB" w:rsidRDefault="001E7F86" w:rsidP="00323C32">
      <w:pPr>
        <w:ind w:left="1440" w:hanging="1440"/>
        <w:rPr>
          <w:b/>
          <w:szCs w:val="24"/>
        </w:rPr>
      </w:pPr>
      <w:r w:rsidRPr="00B83D66">
        <w:rPr>
          <w:b/>
          <w:szCs w:val="24"/>
        </w:rPr>
        <w:lastRenderedPageBreak/>
        <w:t>Section 1</w:t>
      </w:r>
      <w:r w:rsidR="003335CF" w:rsidRPr="00B83D66">
        <w:rPr>
          <w:b/>
          <w:szCs w:val="24"/>
        </w:rPr>
        <w:t xml:space="preserve">. </w:t>
      </w:r>
      <w:r w:rsidR="00C5767E" w:rsidRPr="00B83D66">
        <w:rPr>
          <w:b/>
          <w:szCs w:val="24"/>
        </w:rPr>
        <w:tab/>
      </w:r>
      <w:r w:rsidR="00715EA7" w:rsidRPr="00B83D66">
        <w:rPr>
          <w:b/>
          <w:szCs w:val="24"/>
          <w:u w:val="single"/>
        </w:rPr>
        <w:t>General Description and Purpose of the Children’s Health Insurance Plans and the Requirements</w:t>
      </w:r>
      <w:r w:rsidR="00715EA7" w:rsidRPr="00B83D66" w:rsidDel="00715EA7">
        <w:rPr>
          <w:b/>
          <w:szCs w:val="24"/>
        </w:rPr>
        <w:t xml:space="preserve"> </w:t>
      </w:r>
    </w:p>
    <w:p w14:paraId="4617CC12" w14:textId="77777777" w:rsidR="00DF1159" w:rsidRPr="00B83D66" w:rsidRDefault="00DF1159" w:rsidP="00323C32">
      <w:pPr>
        <w:ind w:left="1440" w:hanging="1440"/>
        <w:rPr>
          <w:b/>
          <w:szCs w:val="24"/>
          <w:u w:val="single"/>
        </w:rPr>
      </w:pPr>
    </w:p>
    <w:p w14:paraId="19FCA550" w14:textId="77777777" w:rsidR="004240BB" w:rsidRPr="00F00AD6" w:rsidRDefault="00002AC3" w:rsidP="00196B72">
      <w:pPr>
        <w:pStyle w:val="ListParagraph"/>
        <w:numPr>
          <w:ilvl w:val="1"/>
          <w:numId w:val="15"/>
        </w:numPr>
        <w:tabs>
          <w:tab w:val="left" w:pos="-1440"/>
        </w:tabs>
        <w:ind w:left="1440" w:hanging="1440"/>
        <w:outlineLvl w:val="0"/>
        <w:rPr>
          <w:szCs w:val="24"/>
        </w:rPr>
      </w:pPr>
      <w:r w:rsidRPr="00B83D66">
        <w:rPr>
          <w:szCs w:val="24"/>
        </w:rPr>
        <w:t xml:space="preserve"> </w:t>
      </w:r>
      <w:r w:rsidR="001C47F0" w:rsidRPr="00B83D66">
        <w:rPr>
          <w:szCs w:val="24"/>
        </w:rPr>
        <w:t xml:space="preserve">The state will use funds provided under Title XXI </w:t>
      </w:r>
      <w:r w:rsidR="001C47F0" w:rsidRPr="00F00AD6">
        <w:rPr>
          <w:szCs w:val="24"/>
        </w:rPr>
        <w:t xml:space="preserve">primarily for (Check appropriate box) </w:t>
      </w:r>
      <w:r w:rsidR="00676A4F" w:rsidRPr="00F00AD6">
        <w:rPr>
          <w:szCs w:val="24"/>
        </w:rPr>
        <w:t>(S</w:t>
      </w:r>
      <w:r w:rsidR="006915AB" w:rsidRPr="00F00AD6">
        <w:rPr>
          <w:szCs w:val="24"/>
        </w:rPr>
        <w:t xml:space="preserve">ection </w:t>
      </w:r>
      <w:proofErr w:type="gramStart"/>
      <w:r w:rsidR="006915AB" w:rsidRPr="00F00AD6">
        <w:rPr>
          <w:szCs w:val="24"/>
        </w:rPr>
        <w:t>2</w:t>
      </w:r>
      <w:r w:rsidR="00EA75A2">
        <w:rPr>
          <w:szCs w:val="24"/>
        </w:rPr>
        <w:t>101)(</w:t>
      </w:r>
      <w:proofErr w:type="gramEnd"/>
      <w:r w:rsidR="00EA75A2">
        <w:rPr>
          <w:szCs w:val="24"/>
        </w:rPr>
        <w:t>a)(</w:t>
      </w:r>
      <w:r w:rsidR="006915AB" w:rsidRPr="00F00AD6">
        <w:rPr>
          <w:szCs w:val="24"/>
        </w:rPr>
        <w:t>1)); (42 CFR 457.70):</w:t>
      </w:r>
    </w:p>
    <w:p w14:paraId="0C5E9F38" w14:textId="77777777" w:rsidR="004240BB" w:rsidRPr="001A51D3" w:rsidRDefault="004240BB" w:rsidP="00597F64">
      <w:pPr>
        <w:tabs>
          <w:tab w:val="left" w:pos="-1440"/>
        </w:tabs>
        <w:ind w:left="1800" w:hanging="1440"/>
        <w:rPr>
          <w:szCs w:val="24"/>
        </w:rPr>
      </w:pPr>
    </w:p>
    <w:p w14:paraId="250EE0D1" w14:textId="77777777" w:rsidR="008E40B9" w:rsidRPr="00B83D66" w:rsidRDefault="00872589" w:rsidP="00872589">
      <w:pPr>
        <w:tabs>
          <w:tab w:val="left" w:pos="-1440"/>
        </w:tabs>
        <w:ind w:left="1440" w:hanging="1080"/>
        <w:rPr>
          <w:szCs w:val="24"/>
          <w:u w:val="single"/>
        </w:rPr>
      </w:pPr>
      <w:r>
        <w:rPr>
          <w:szCs w:val="24"/>
          <w:u w:val="single"/>
        </w:rPr>
        <w:t>Guidance:</w:t>
      </w:r>
      <w:r>
        <w:rPr>
          <w:szCs w:val="24"/>
          <w:u w:val="single"/>
        </w:rPr>
        <w:tab/>
      </w:r>
      <w:r w:rsidR="008E40B9" w:rsidRPr="00B83D66">
        <w:rPr>
          <w:szCs w:val="24"/>
          <w:u w:val="single"/>
        </w:rPr>
        <w:t>Check below if child health assistance shall be provided primarily through the development of a separate program that meets the requirements of Section 210</w:t>
      </w:r>
      <w:r w:rsidR="003A2D7C" w:rsidRPr="00B83D66">
        <w:rPr>
          <w:szCs w:val="24"/>
          <w:u w:val="single"/>
        </w:rPr>
        <w:t>1</w:t>
      </w:r>
      <w:r w:rsidR="008E40B9" w:rsidRPr="00B83D66">
        <w:rPr>
          <w:szCs w:val="24"/>
          <w:u w:val="single"/>
        </w:rPr>
        <w:t>, which details coverage requirements and the other applicable requirements of Title XXI.</w:t>
      </w:r>
    </w:p>
    <w:p w14:paraId="46D3719D" w14:textId="77777777" w:rsidR="008E40B9" w:rsidRPr="001A51D3" w:rsidRDefault="008E40B9" w:rsidP="00597F64">
      <w:pPr>
        <w:tabs>
          <w:tab w:val="left" w:pos="-1440"/>
        </w:tabs>
        <w:ind w:left="1800" w:hanging="1440"/>
        <w:rPr>
          <w:szCs w:val="24"/>
        </w:rPr>
      </w:pPr>
    </w:p>
    <w:p w14:paraId="38BA7D03" w14:textId="77777777" w:rsidR="00A077D4" w:rsidRDefault="00E45A46" w:rsidP="00597F64">
      <w:pPr>
        <w:tabs>
          <w:tab w:val="left" w:pos="-1440"/>
        </w:tabs>
        <w:ind w:left="1440" w:hanging="1080"/>
        <w:rPr>
          <w:szCs w:val="24"/>
        </w:rPr>
      </w:pPr>
      <w:r w:rsidRPr="00B83D66">
        <w:rPr>
          <w:b/>
          <w:szCs w:val="24"/>
        </w:rPr>
        <w:t>1.1.1</w:t>
      </w:r>
      <w:r w:rsidR="00597F64">
        <w:rPr>
          <w:b/>
          <w:szCs w:val="24"/>
        </w:rPr>
        <w:t>.</w:t>
      </w:r>
      <w:r w:rsidRPr="00B83D66">
        <w:rPr>
          <w:szCs w:val="24"/>
        </w:rPr>
        <w:t xml:space="preserve">  </w:t>
      </w:r>
      <w:bookmarkStart w:id="39" w:name="Check1"/>
      <w:r w:rsidR="00D7568C">
        <w:rPr>
          <w:szCs w:val="24"/>
        </w:rPr>
        <w:fldChar w:fldCharType="begin">
          <w:ffData>
            <w:name w:val="Check1"/>
            <w:enabled/>
            <w:calcOnExit w:val="0"/>
            <w:statusText w:type="text" w:val="This is a checkbox to select Obtaining coverage that meets requirements for a separate child health program."/>
            <w:checkBox>
              <w:sizeAuto/>
              <w:default w:val="0"/>
              <w:checked w:val="0"/>
            </w:checkBox>
          </w:ffData>
        </w:fldChar>
      </w:r>
      <w:r w:rsidR="00D7568C">
        <w:rPr>
          <w:szCs w:val="24"/>
        </w:rPr>
        <w:instrText xml:space="preserve"> FORMCHECKBOX </w:instrText>
      </w:r>
      <w:r w:rsidR="00000000">
        <w:rPr>
          <w:szCs w:val="24"/>
        </w:rPr>
      </w:r>
      <w:r w:rsidR="00000000">
        <w:rPr>
          <w:szCs w:val="24"/>
        </w:rPr>
        <w:fldChar w:fldCharType="separate"/>
      </w:r>
      <w:r w:rsidR="00D7568C">
        <w:rPr>
          <w:szCs w:val="24"/>
        </w:rPr>
        <w:fldChar w:fldCharType="end"/>
      </w:r>
      <w:bookmarkEnd w:id="39"/>
      <w:r w:rsidRPr="00B83D66">
        <w:rPr>
          <w:szCs w:val="24"/>
        </w:rPr>
        <w:tab/>
        <w:t xml:space="preserve">Obtaining coverage that meets the requirements for a </w:t>
      </w:r>
      <w:r w:rsidRPr="00F00AD6">
        <w:rPr>
          <w:szCs w:val="24"/>
        </w:rPr>
        <w:t xml:space="preserve">separate child health program </w:t>
      </w:r>
      <w:r w:rsidR="006915AB" w:rsidRPr="00F00AD6">
        <w:rPr>
          <w:szCs w:val="24"/>
        </w:rPr>
        <w:t>(Sections 2101(a)(1) and 2103</w:t>
      </w:r>
      <w:proofErr w:type="gramStart"/>
      <w:r w:rsidR="006915AB" w:rsidRPr="00F00AD6">
        <w:rPr>
          <w:szCs w:val="24"/>
        </w:rPr>
        <w:t>);</w:t>
      </w:r>
      <w:r w:rsidRPr="00F00AD6">
        <w:rPr>
          <w:szCs w:val="24"/>
        </w:rPr>
        <w:t xml:space="preserve">   </w:t>
      </w:r>
      <w:proofErr w:type="gramEnd"/>
      <w:r w:rsidRPr="00F00AD6">
        <w:rPr>
          <w:szCs w:val="24"/>
        </w:rPr>
        <w:t xml:space="preserve">OR </w:t>
      </w:r>
    </w:p>
    <w:p w14:paraId="655AA1EC" w14:textId="77777777" w:rsidR="00D7568C" w:rsidRPr="00D7568C" w:rsidRDefault="00D7568C" w:rsidP="00597F64">
      <w:pPr>
        <w:tabs>
          <w:tab w:val="left" w:pos="-1440"/>
        </w:tabs>
        <w:ind w:left="1440" w:hanging="1080"/>
        <w:rPr>
          <w:szCs w:val="24"/>
        </w:rPr>
      </w:pPr>
      <w:r>
        <w:rPr>
          <w:b/>
          <w:szCs w:val="24"/>
        </w:rPr>
        <w:tab/>
      </w:r>
      <w:bookmarkStart w:id="40" w:name="Text24"/>
      <w:r w:rsidR="007D41E2">
        <w:rPr>
          <w:szCs w:val="24"/>
        </w:rPr>
        <w:fldChar w:fldCharType="begin">
          <w:ffData>
            <w:name w:val="Text24"/>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40"/>
    </w:p>
    <w:p w14:paraId="6102BFA9" w14:textId="77777777" w:rsidR="00E45A46" w:rsidRPr="00B83D66" w:rsidRDefault="00AA4A70" w:rsidP="00872589">
      <w:pPr>
        <w:ind w:left="1440" w:hanging="1080"/>
        <w:rPr>
          <w:szCs w:val="24"/>
          <w:u w:val="single"/>
        </w:rPr>
      </w:pPr>
      <w:r w:rsidRPr="00B83D66">
        <w:rPr>
          <w:szCs w:val="24"/>
          <w:u w:val="single"/>
        </w:rPr>
        <w:t>Guidance:</w:t>
      </w:r>
      <w:r w:rsidRPr="00B83D66">
        <w:rPr>
          <w:szCs w:val="24"/>
          <w:u w:val="single"/>
        </w:rPr>
        <w:tab/>
        <w:t>Check</w:t>
      </w:r>
      <w:r w:rsidR="008E40B9" w:rsidRPr="00B83D66">
        <w:rPr>
          <w:szCs w:val="24"/>
          <w:u w:val="single"/>
        </w:rPr>
        <w:t xml:space="preserve"> below</w:t>
      </w:r>
      <w:r w:rsidRPr="00B83D66">
        <w:rPr>
          <w:szCs w:val="24"/>
          <w:u w:val="single"/>
        </w:rPr>
        <w:t xml:space="preserve"> if child health assistance shall be provided primarily through providing expanded eligibility under the </w:t>
      </w:r>
      <w:r w:rsidR="00A66DDC" w:rsidRPr="00B83D66">
        <w:rPr>
          <w:szCs w:val="24"/>
          <w:u w:val="single"/>
        </w:rPr>
        <w:t xml:space="preserve">State’s  </w:t>
      </w:r>
      <w:r w:rsidRPr="00B83D66">
        <w:rPr>
          <w:szCs w:val="24"/>
          <w:u w:val="single"/>
        </w:rPr>
        <w:t xml:space="preserve"> Medicaid program (Title XIX). Note that if this is selected the </w:t>
      </w:r>
      <w:r w:rsidR="008840CA" w:rsidRPr="00B83D66">
        <w:rPr>
          <w:szCs w:val="24"/>
          <w:u w:val="single"/>
        </w:rPr>
        <w:t xml:space="preserve">State </w:t>
      </w:r>
      <w:r w:rsidR="00DE6258" w:rsidRPr="00B83D66">
        <w:rPr>
          <w:szCs w:val="24"/>
          <w:u w:val="single"/>
        </w:rPr>
        <w:t xml:space="preserve">must </w:t>
      </w:r>
      <w:r w:rsidRPr="00B83D66">
        <w:rPr>
          <w:szCs w:val="24"/>
          <w:u w:val="single"/>
        </w:rPr>
        <w:t>also submit a corresponding Medicaid SPA to CMS</w:t>
      </w:r>
      <w:r w:rsidR="00DE6258" w:rsidRPr="00B83D66">
        <w:rPr>
          <w:szCs w:val="24"/>
          <w:u w:val="single"/>
        </w:rPr>
        <w:t xml:space="preserve"> for review and approval</w:t>
      </w:r>
      <w:r w:rsidR="003335CF" w:rsidRPr="00B83D66">
        <w:rPr>
          <w:szCs w:val="24"/>
          <w:u w:val="single"/>
        </w:rPr>
        <w:t xml:space="preserve">. </w:t>
      </w:r>
      <w:r w:rsidRPr="00B83D66">
        <w:rPr>
          <w:szCs w:val="24"/>
          <w:u w:val="single"/>
        </w:rPr>
        <w:t xml:space="preserve">  </w:t>
      </w:r>
    </w:p>
    <w:p w14:paraId="417FA9EF" w14:textId="77777777" w:rsidR="008E40B9" w:rsidRDefault="008E40B9" w:rsidP="00597F64">
      <w:pPr>
        <w:tabs>
          <w:tab w:val="left" w:pos="-1440"/>
        </w:tabs>
        <w:ind w:left="1440" w:hanging="1080"/>
        <w:rPr>
          <w:szCs w:val="24"/>
        </w:rPr>
      </w:pPr>
      <w:r w:rsidRPr="00B83D66">
        <w:rPr>
          <w:b/>
          <w:szCs w:val="24"/>
        </w:rPr>
        <w:t>1.1.2</w:t>
      </w:r>
      <w:r w:rsidR="003335CF" w:rsidRPr="00B83D66">
        <w:rPr>
          <w:b/>
          <w:szCs w:val="24"/>
        </w:rPr>
        <w:t xml:space="preserve">. </w:t>
      </w:r>
      <w:r w:rsidR="00597F64">
        <w:rPr>
          <w:b/>
          <w:szCs w:val="24"/>
        </w:rPr>
        <w:t xml:space="preserve"> </w:t>
      </w:r>
      <w:bookmarkStart w:id="41" w:name="Check2"/>
      <w:r w:rsidR="00D7568C">
        <w:rPr>
          <w:szCs w:val="24"/>
        </w:rPr>
        <w:fldChar w:fldCharType="begin">
          <w:ffData>
            <w:name w:val="Check2"/>
            <w:enabled/>
            <w:calcOnExit w:val="0"/>
            <w:statusText w:type="text" w:val="This is a text field to check providing expanded benefits under State's Medicaid program (Title XIX).   "/>
            <w:checkBox>
              <w:sizeAuto/>
              <w:default w:val="0"/>
              <w:checked w:val="0"/>
            </w:checkBox>
          </w:ffData>
        </w:fldChar>
      </w:r>
      <w:r w:rsidR="00D7568C">
        <w:rPr>
          <w:szCs w:val="24"/>
        </w:rPr>
        <w:instrText xml:space="preserve"> FORMCHECKBOX </w:instrText>
      </w:r>
      <w:r w:rsidR="00000000">
        <w:rPr>
          <w:szCs w:val="24"/>
        </w:rPr>
      </w:r>
      <w:r w:rsidR="00000000">
        <w:rPr>
          <w:szCs w:val="24"/>
        </w:rPr>
        <w:fldChar w:fldCharType="separate"/>
      </w:r>
      <w:r w:rsidR="00D7568C">
        <w:rPr>
          <w:szCs w:val="24"/>
        </w:rPr>
        <w:fldChar w:fldCharType="end"/>
      </w:r>
      <w:bookmarkEnd w:id="41"/>
      <w:r w:rsidRPr="00B83D66">
        <w:rPr>
          <w:szCs w:val="24"/>
        </w:rPr>
        <w:tab/>
        <w:t xml:space="preserve">Providing expanded benefits under the State’s </w:t>
      </w:r>
      <w:r w:rsidRPr="00F00AD6">
        <w:rPr>
          <w:szCs w:val="24"/>
        </w:rPr>
        <w:t>Medicaid plan (Title XIX) (Section 2101(a)(2)</w:t>
      </w:r>
      <w:proofErr w:type="gramStart"/>
      <w:r w:rsidRPr="00F00AD6">
        <w:rPr>
          <w:szCs w:val="24"/>
        </w:rPr>
        <w:t>);  OR</w:t>
      </w:r>
      <w:proofErr w:type="gramEnd"/>
    </w:p>
    <w:p w14:paraId="59A7131C" w14:textId="77777777" w:rsidR="00D7568C" w:rsidRPr="00D7568C" w:rsidRDefault="00D7568C" w:rsidP="00597F64">
      <w:pPr>
        <w:tabs>
          <w:tab w:val="left" w:pos="-1440"/>
        </w:tabs>
        <w:ind w:left="1440" w:hanging="1080"/>
        <w:rPr>
          <w:szCs w:val="24"/>
        </w:rPr>
      </w:pPr>
      <w:r>
        <w:rPr>
          <w:b/>
          <w:szCs w:val="24"/>
        </w:rPr>
        <w:tab/>
      </w:r>
      <w:bookmarkStart w:id="42" w:name="Text25"/>
      <w:r w:rsidR="007D41E2">
        <w:rPr>
          <w:szCs w:val="24"/>
        </w:rPr>
        <w:fldChar w:fldCharType="begin">
          <w:ffData>
            <w:name w:val="Text25"/>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42"/>
    </w:p>
    <w:p w14:paraId="7994F87A" w14:textId="77777777" w:rsidR="00D403DB" w:rsidRPr="00B83D66" w:rsidRDefault="008E40B9" w:rsidP="00872589">
      <w:pPr>
        <w:ind w:left="1440" w:hanging="1080"/>
        <w:outlineLvl w:val="0"/>
        <w:rPr>
          <w:szCs w:val="24"/>
          <w:u w:val="single"/>
        </w:rPr>
      </w:pPr>
      <w:r w:rsidRPr="00B83D66">
        <w:rPr>
          <w:szCs w:val="24"/>
          <w:u w:val="single"/>
        </w:rPr>
        <w:t>Guidance:</w:t>
      </w:r>
      <w:r w:rsidRPr="00B83D66">
        <w:rPr>
          <w:szCs w:val="24"/>
          <w:u w:val="single"/>
        </w:rPr>
        <w:tab/>
        <w:t>Check below if child health assistance shall be provided through a combination of both 1.1.</w:t>
      </w:r>
      <w:r w:rsidR="00B2593B">
        <w:rPr>
          <w:szCs w:val="24"/>
          <w:u w:val="single"/>
        </w:rPr>
        <w:t>1.</w:t>
      </w:r>
      <w:r w:rsidRPr="00B83D66">
        <w:rPr>
          <w:szCs w:val="24"/>
          <w:u w:val="single"/>
        </w:rPr>
        <w:t xml:space="preserve"> and 1.</w:t>
      </w:r>
      <w:r w:rsidR="00B2593B">
        <w:rPr>
          <w:szCs w:val="24"/>
          <w:u w:val="single"/>
        </w:rPr>
        <w:t>1.</w:t>
      </w:r>
      <w:r w:rsidRPr="00B83D66">
        <w:rPr>
          <w:szCs w:val="24"/>
          <w:u w:val="single"/>
        </w:rPr>
        <w:t xml:space="preserve">2. (Coverage that meets the requirements of Title XXI, in conjunction with an expansion in the </w:t>
      </w:r>
      <w:r w:rsidR="008C2A8A" w:rsidRPr="00B83D66">
        <w:rPr>
          <w:szCs w:val="24"/>
          <w:u w:val="single"/>
        </w:rPr>
        <w:t xml:space="preserve">State’s </w:t>
      </w:r>
      <w:r w:rsidRPr="00B83D66">
        <w:rPr>
          <w:szCs w:val="24"/>
          <w:u w:val="single"/>
        </w:rPr>
        <w:t>Medicaid program). Note that if this is selected the state must also submit a corresponding Medicaid state plan amendment to CMS for review and approval</w:t>
      </w:r>
      <w:r w:rsidR="003335CF" w:rsidRPr="00B83D66">
        <w:rPr>
          <w:szCs w:val="24"/>
          <w:u w:val="single"/>
        </w:rPr>
        <w:t xml:space="preserve">. </w:t>
      </w:r>
      <w:r w:rsidRPr="00B83D66">
        <w:rPr>
          <w:szCs w:val="24"/>
          <w:u w:val="single"/>
        </w:rPr>
        <w:t xml:space="preserve">    </w:t>
      </w:r>
    </w:p>
    <w:p w14:paraId="630D6252" w14:textId="77777777" w:rsidR="00E45A46" w:rsidRDefault="00E45A46" w:rsidP="00597F64">
      <w:pPr>
        <w:tabs>
          <w:tab w:val="left" w:pos="-1440"/>
        </w:tabs>
        <w:ind w:left="1440" w:hanging="1080"/>
        <w:rPr>
          <w:szCs w:val="24"/>
        </w:rPr>
      </w:pPr>
      <w:r w:rsidRPr="00B83D66">
        <w:rPr>
          <w:b/>
          <w:szCs w:val="24"/>
        </w:rPr>
        <w:t>1.1.3</w:t>
      </w:r>
      <w:r w:rsidR="003335CF" w:rsidRPr="00B83D66">
        <w:rPr>
          <w:b/>
          <w:szCs w:val="24"/>
        </w:rPr>
        <w:t>.</w:t>
      </w:r>
      <w:r w:rsidR="00597F64">
        <w:rPr>
          <w:b/>
          <w:szCs w:val="24"/>
        </w:rPr>
        <w:t xml:space="preserve"> </w:t>
      </w:r>
      <w:r w:rsidR="003335CF" w:rsidRPr="00B83D66">
        <w:rPr>
          <w:b/>
          <w:szCs w:val="24"/>
        </w:rPr>
        <w:t xml:space="preserve"> </w:t>
      </w:r>
      <w:bookmarkStart w:id="43" w:name="Check3"/>
      <w:r w:rsidR="00D7568C">
        <w:rPr>
          <w:szCs w:val="24"/>
        </w:rPr>
        <w:fldChar w:fldCharType="begin">
          <w:ffData>
            <w:name w:val="Check3"/>
            <w:enabled/>
            <w:calcOnExit w:val="0"/>
            <w:statusText w:type="text" w:val="This is a checkbox to check a combination of both of the above."/>
            <w:checkBox>
              <w:sizeAuto/>
              <w:default w:val="0"/>
              <w:checked w:val="0"/>
            </w:checkBox>
          </w:ffData>
        </w:fldChar>
      </w:r>
      <w:r w:rsidR="00D7568C">
        <w:rPr>
          <w:szCs w:val="24"/>
        </w:rPr>
        <w:instrText xml:space="preserve"> FORMCHECKBOX </w:instrText>
      </w:r>
      <w:r w:rsidR="00000000">
        <w:rPr>
          <w:szCs w:val="24"/>
        </w:rPr>
      </w:r>
      <w:r w:rsidR="00000000">
        <w:rPr>
          <w:szCs w:val="24"/>
        </w:rPr>
        <w:fldChar w:fldCharType="separate"/>
      </w:r>
      <w:r w:rsidR="00D7568C">
        <w:rPr>
          <w:szCs w:val="24"/>
        </w:rPr>
        <w:fldChar w:fldCharType="end"/>
      </w:r>
      <w:bookmarkEnd w:id="43"/>
      <w:r w:rsidRPr="00B83D66">
        <w:rPr>
          <w:szCs w:val="24"/>
        </w:rPr>
        <w:tab/>
        <w:t xml:space="preserve">A combination of </w:t>
      </w:r>
      <w:proofErr w:type="gramStart"/>
      <w:r w:rsidRPr="00B83D66">
        <w:rPr>
          <w:szCs w:val="24"/>
        </w:rPr>
        <w:t xml:space="preserve">both of the </w:t>
      </w:r>
      <w:r w:rsidRPr="00F00AD6">
        <w:rPr>
          <w:szCs w:val="24"/>
        </w:rPr>
        <w:t>above</w:t>
      </w:r>
      <w:proofErr w:type="gramEnd"/>
      <w:r w:rsidRPr="00F00AD6">
        <w:rPr>
          <w:szCs w:val="24"/>
        </w:rPr>
        <w:t xml:space="preserve">. </w:t>
      </w:r>
      <w:r w:rsidR="006915AB" w:rsidRPr="00F00AD6">
        <w:rPr>
          <w:szCs w:val="24"/>
        </w:rPr>
        <w:t>(Section 210</w:t>
      </w:r>
      <w:r w:rsidR="00976043" w:rsidRPr="00F00AD6">
        <w:rPr>
          <w:szCs w:val="24"/>
        </w:rPr>
        <w:t>1</w:t>
      </w:r>
      <w:r w:rsidR="006915AB" w:rsidRPr="00F00AD6">
        <w:rPr>
          <w:szCs w:val="24"/>
        </w:rPr>
        <w:t>(a)(2))</w:t>
      </w:r>
    </w:p>
    <w:p w14:paraId="1381C353" w14:textId="77777777" w:rsidR="00A7315F" w:rsidRPr="00A7315F" w:rsidRDefault="00A7315F" w:rsidP="00597F64">
      <w:pPr>
        <w:tabs>
          <w:tab w:val="left" w:pos="-1440"/>
        </w:tabs>
        <w:ind w:left="1440" w:hanging="1080"/>
        <w:rPr>
          <w:szCs w:val="24"/>
        </w:rPr>
      </w:pPr>
      <w:r>
        <w:rPr>
          <w:b/>
          <w:szCs w:val="24"/>
        </w:rPr>
        <w:tab/>
      </w:r>
      <w:bookmarkStart w:id="44" w:name="Text26"/>
      <w:r w:rsidR="007D41E2">
        <w:rPr>
          <w:szCs w:val="24"/>
        </w:rPr>
        <w:fldChar w:fldCharType="begin">
          <w:ffData>
            <w:name w:val="Text26"/>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44"/>
    </w:p>
    <w:p w14:paraId="742F1154" w14:textId="77777777" w:rsidR="00B66299" w:rsidRDefault="00B66299" w:rsidP="00323C32">
      <w:pPr>
        <w:tabs>
          <w:tab w:val="left" w:pos="-1440"/>
        </w:tabs>
        <w:ind w:left="1440" w:hanging="1440"/>
        <w:rPr>
          <w:szCs w:val="24"/>
        </w:rPr>
      </w:pPr>
      <w:r w:rsidRPr="00B83D66">
        <w:rPr>
          <w:b/>
          <w:szCs w:val="24"/>
        </w:rPr>
        <w:t>1.</w:t>
      </w:r>
      <w:r w:rsidR="00F94092" w:rsidRPr="00B83D66">
        <w:rPr>
          <w:b/>
          <w:szCs w:val="24"/>
        </w:rPr>
        <w:t>1-DS</w:t>
      </w:r>
      <w:r w:rsidR="00CE3AC2" w:rsidRPr="00B83D66">
        <w:rPr>
          <w:b/>
          <w:szCs w:val="24"/>
        </w:rPr>
        <w:t xml:space="preserve"> </w:t>
      </w:r>
      <w:r w:rsidRPr="00B83D66">
        <w:rPr>
          <w:szCs w:val="24"/>
        </w:rPr>
        <w:t xml:space="preserve"> </w:t>
      </w:r>
      <w:bookmarkStart w:id="45" w:name="Checkbox4"/>
      <w:r w:rsidR="00A7315F">
        <w:rPr>
          <w:szCs w:val="24"/>
        </w:rPr>
        <w:fldChar w:fldCharType="begin">
          <w:ffData>
            <w:name w:val="Checkbox4"/>
            <w:enabled/>
            <w:calcOnExit w:val="0"/>
            <w:statusText w:type="text" w:val="This is a checkbox to check The State will provide dental-only supplemental coverage."/>
            <w:checkBox>
              <w:sizeAuto/>
              <w:default w:val="0"/>
              <w:checked w:val="0"/>
            </w:checkBox>
          </w:ffData>
        </w:fldChar>
      </w:r>
      <w:r w:rsidR="00A7315F">
        <w:rPr>
          <w:szCs w:val="24"/>
        </w:rPr>
        <w:instrText xml:space="preserve"> FORMCHECKBOX </w:instrText>
      </w:r>
      <w:r w:rsidR="00000000">
        <w:rPr>
          <w:szCs w:val="24"/>
        </w:rPr>
      </w:r>
      <w:r w:rsidR="00000000">
        <w:rPr>
          <w:szCs w:val="24"/>
        </w:rPr>
        <w:fldChar w:fldCharType="separate"/>
      </w:r>
      <w:r w:rsidR="00A7315F">
        <w:rPr>
          <w:szCs w:val="24"/>
        </w:rPr>
        <w:fldChar w:fldCharType="end"/>
      </w:r>
      <w:bookmarkEnd w:id="45"/>
      <w:r w:rsidRPr="00B83D66">
        <w:rPr>
          <w:szCs w:val="24"/>
        </w:rPr>
        <w:tab/>
        <w:t xml:space="preserve">The State will provide dental-only supplemental coverage. Only States operating a separate </w:t>
      </w:r>
      <w:r w:rsidR="00CB094E" w:rsidRPr="00B83D66">
        <w:rPr>
          <w:szCs w:val="24"/>
        </w:rPr>
        <w:t>CHIP</w:t>
      </w:r>
      <w:r w:rsidRPr="00B83D66">
        <w:rPr>
          <w:szCs w:val="24"/>
        </w:rPr>
        <w:t xml:space="preserve"> program are eligible for this </w:t>
      </w:r>
      <w:r w:rsidRPr="00F00AD6">
        <w:rPr>
          <w:szCs w:val="24"/>
        </w:rPr>
        <w:t xml:space="preserve">option. States choosing this option must also complete sections </w:t>
      </w:r>
      <w:r w:rsidR="005A751D" w:rsidRPr="00F00AD6">
        <w:rPr>
          <w:szCs w:val="24"/>
        </w:rPr>
        <w:t>4.</w:t>
      </w:r>
      <w:r w:rsidR="00AD108F" w:rsidRPr="00F00AD6">
        <w:rPr>
          <w:szCs w:val="24"/>
        </w:rPr>
        <w:t>1</w:t>
      </w:r>
      <w:r w:rsidR="000851DF" w:rsidRPr="00F00AD6">
        <w:rPr>
          <w:szCs w:val="24"/>
        </w:rPr>
        <w:t>-DS</w:t>
      </w:r>
      <w:r w:rsidR="005A751D" w:rsidRPr="00F00AD6">
        <w:rPr>
          <w:szCs w:val="24"/>
        </w:rPr>
        <w:t>, 4.</w:t>
      </w:r>
      <w:r w:rsidR="00AD108F" w:rsidRPr="00F00AD6">
        <w:rPr>
          <w:szCs w:val="24"/>
        </w:rPr>
        <w:t>2</w:t>
      </w:r>
      <w:r w:rsidR="000851DF" w:rsidRPr="00F00AD6">
        <w:rPr>
          <w:szCs w:val="24"/>
        </w:rPr>
        <w:t>-DS</w:t>
      </w:r>
      <w:r w:rsidR="005A751D" w:rsidRPr="00F00AD6">
        <w:rPr>
          <w:szCs w:val="24"/>
        </w:rPr>
        <w:t xml:space="preserve">, </w:t>
      </w:r>
      <w:r w:rsidR="000851DF" w:rsidRPr="00F00AD6">
        <w:rPr>
          <w:szCs w:val="24"/>
        </w:rPr>
        <w:t xml:space="preserve">6.2-DS, 8.2-DS, </w:t>
      </w:r>
      <w:r w:rsidRPr="00F00AD6">
        <w:rPr>
          <w:szCs w:val="24"/>
        </w:rPr>
        <w:t>and 9.</w:t>
      </w:r>
      <w:r w:rsidR="005A751D" w:rsidRPr="00F00AD6">
        <w:rPr>
          <w:szCs w:val="24"/>
        </w:rPr>
        <w:t>1</w:t>
      </w:r>
      <w:r w:rsidR="00A20F91" w:rsidRPr="00F00AD6">
        <w:rPr>
          <w:szCs w:val="24"/>
        </w:rPr>
        <w:t>0</w:t>
      </w:r>
      <w:r w:rsidRPr="00F00AD6">
        <w:rPr>
          <w:szCs w:val="24"/>
        </w:rPr>
        <w:t xml:space="preserve"> of this SPA </w:t>
      </w:r>
      <w:proofErr w:type="gramStart"/>
      <w:r w:rsidRPr="00F00AD6">
        <w:rPr>
          <w:szCs w:val="24"/>
        </w:rPr>
        <w:t>template</w:t>
      </w:r>
      <w:proofErr w:type="gramEnd"/>
      <w:r w:rsidRPr="00F00AD6">
        <w:rPr>
          <w:szCs w:val="24"/>
        </w:rPr>
        <w:t>.</w:t>
      </w:r>
      <w:r w:rsidR="00A61E00" w:rsidRPr="00F00AD6">
        <w:rPr>
          <w:szCs w:val="24"/>
        </w:rPr>
        <w:t xml:space="preserve"> (Section 2110(b)(5))</w:t>
      </w:r>
    </w:p>
    <w:p w14:paraId="4CB8BCF9" w14:textId="77777777" w:rsidR="00DF1159" w:rsidRPr="00F00AD6" w:rsidRDefault="00A7315F" w:rsidP="00323C32">
      <w:pPr>
        <w:tabs>
          <w:tab w:val="left" w:pos="-1440"/>
        </w:tabs>
        <w:ind w:left="1440" w:hanging="1440"/>
        <w:rPr>
          <w:szCs w:val="24"/>
        </w:rPr>
      </w:pPr>
      <w:r>
        <w:rPr>
          <w:szCs w:val="24"/>
        </w:rPr>
        <w:tab/>
      </w:r>
      <w:bookmarkStart w:id="46" w:name="Text28"/>
      <w:r w:rsidR="007D41E2">
        <w:rPr>
          <w:szCs w:val="24"/>
        </w:rPr>
        <w:fldChar w:fldCharType="begin">
          <w:ffData>
            <w:name w:val="Text28"/>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46"/>
    </w:p>
    <w:p w14:paraId="6636873A" w14:textId="77777777" w:rsidR="001E7F86" w:rsidRDefault="001E7F86" w:rsidP="00323C32">
      <w:pPr>
        <w:tabs>
          <w:tab w:val="left" w:pos="-1440"/>
        </w:tabs>
        <w:ind w:left="1440" w:hanging="1440"/>
        <w:rPr>
          <w:szCs w:val="24"/>
        </w:rPr>
      </w:pPr>
      <w:r w:rsidRPr="00B83D66">
        <w:rPr>
          <w:b/>
          <w:szCs w:val="24"/>
        </w:rPr>
        <w:t>1.</w:t>
      </w:r>
      <w:r w:rsidR="00F94092" w:rsidRPr="00B83D66">
        <w:rPr>
          <w:b/>
          <w:szCs w:val="24"/>
        </w:rPr>
        <w:t>2</w:t>
      </w:r>
      <w:r w:rsidR="00597F64">
        <w:rPr>
          <w:b/>
          <w:szCs w:val="24"/>
        </w:rPr>
        <w:t>.</w:t>
      </w:r>
      <w:r w:rsidR="00CE3AC2" w:rsidRPr="00B83D66">
        <w:rPr>
          <w:b/>
          <w:szCs w:val="24"/>
        </w:rPr>
        <w:t xml:space="preserve"> </w:t>
      </w:r>
      <w:r w:rsidR="00AB3CE2" w:rsidRPr="00B83D66">
        <w:rPr>
          <w:b/>
          <w:szCs w:val="24"/>
        </w:rPr>
        <w:t xml:space="preserve"> </w:t>
      </w:r>
      <w:bookmarkStart w:id="47" w:name="checkbox5"/>
      <w:r w:rsidR="00A7315F">
        <w:rPr>
          <w:szCs w:val="24"/>
        </w:rPr>
        <w:fldChar w:fldCharType="begin">
          <w:ffData>
            <w:name w:val="checkbox5"/>
            <w:enabled/>
            <w:calcOnExit w:val="0"/>
            <w:checkBox>
              <w:sizeAuto/>
              <w:default w:val="0"/>
              <w:checked w:val="0"/>
            </w:checkBox>
          </w:ffData>
        </w:fldChar>
      </w:r>
      <w:r w:rsidR="00A7315F">
        <w:rPr>
          <w:szCs w:val="24"/>
        </w:rPr>
        <w:instrText xml:space="preserve"> FORMCHECKBOX </w:instrText>
      </w:r>
      <w:r w:rsidR="00000000">
        <w:rPr>
          <w:szCs w:val="24"/>
        </w:rPr>
      </w:r>
      <w:r w:rsidR="00000000">
        <w:rPr>
          <w:szCs w:val="24"/>
        </w:rPr>
        <w:fldChar w:fldCharType="separate"/>
      </w:r>
      <w:r w:rsidR="00A7315F">
        <w:rPr>
          <w:szCs w:val="24"/>
        </w:rPr>
        <w:fldChar w:fldCharType="end"/>
      </w:r>
      <w:bookmarkEnd w:id="47"/>
      <w:r w:rsidR="00934A05" w:rsidRPr="00B83D66">
        <w:rPr>
          <w:szCs w:val="24"/>
        </w:rPr>
        <w:tab/>
      </w:r>
      <w:r w:rsidR="002B0EDB" w:rsidRPr="00B83D66">
        <w:rPr>
          <w:szCs w:val="24"/>
        </w:rPr>
        <w:t>C</w:t>
      </w:r>
      <w:r w:rsidR="008E40B9" w:rsidRPr="00B83D66">
        <w:rPr>
          <w:szCs w:val="24"/>
        </w:rPr>
        <w:t xml:space="preserve">heck to </w:t>
      </w:r>
      <w:r w:rsidR="00934A05" w:rsidRPr="00B83D66">
        <w:rPr>
          <w:szCs w:val="24"/>
        </w:rPr>
        <w:t xml:space="preserve">provide an assurance that expenditures for child health assistance will not be claimed prior to the time that the State </w:t>
      </w:r>
      <w:r w:rsidR="00934A05" w:rsidRPr="00F00AD6">
        <w:rPr>
          <w:szCs w:val="24"/>
        </w:rPr>
        <w:t xml:space="preserve">has legislative authority to operate the State plan or plan amendment as approved by CMS. </w:t>
      </w:r>
      <w:r w:rsidR="006915AB" w:rsidRPr="00F00AD6">
        <w:rPr>
          <w:szCs w:val="24"/>
        </w:rPr>
        <w:t>(42 CFR 457.40(d))</w:t>
      </w:r>
      <w:r w:rsidR="00934A05" w:rsidRPr="00F00AD6">
        <w:rPr>
          <w:szCs w:val="24"/>
        </w:rPr>
        <w:t xml:space="preserve">   </w:t>
      </w:r>
    </w:p>
    <w:p w14:paraId="54EEB60D" w14:textId="77777777" w:rsidR="00A7315F" w:rsidRDefault="00A7315F" w:rsidP="00323C32">
      <w:pPr>
        <w:tabs>
          <w:tab w:val="left" w:pos="-1440"/>
        </w:tabs>
        <w:ind w:left="1440" w:hanging="1440"/>
        <w:rPr>
          <w:szCs w:val="24"/>
        </w:rPr>
      </w:pPr>
      <w:r>
        <w:rPr>
          <w:szCs w:val="24"/>
        </w:rPr>
        <w:tab/>
      </w:r>
      <w:bookmarkStart w:id="48" w:name="Text27"/>
      <w:r w:rsidR="007D41E2">
        <w:rPr>
          <w:szCs w:val="24"/>
        </w:rPr>
        <w:fldChar w:fldCharType="begin">
          <w:ffData>
            <w:name w:val="Text27"/>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48"/>
    </w:p>
    <w:p w14:paraId="64CB05D5" w14:textId="77777777" w:rsidR="00934A05" w:rsidRPr="00B83D66" w:rsidRDefault="001E7F86" w:rsidP="00323C32">
      <w:pPr>
        <w:tabs>
          <w:tab w:val="left" w:pos="-1440"/>
        </w:tabs>
        <w:ind w:left="1440" w:hanging="1440"/>
        <w:rPr>
          <w:szCs w:val="24"/>
        </w:rPr>
      </w:pPr>
      <w:r w:rsidRPr="00B83D66">
        <w:rPr>
          <w:b/>
          <w:szCs w:val="24"/>
        </w:rPr>
        <w:t>1.</w:t>
      </w:r>
      <w:r w:rsidR="00F94092" w:rsidRPr="00B83D66">
        <w:rPr>
          <w:b/>
          <w:szCs w:val="24"/>
        </w:rPr>
        <w:t>3</w:t>
      </w:r>
      <w:r w:rsidR="00597F64">
        <w:rPr>
          <w:b/>
          <w:szCs w:val="24"/>
        </w:rPr>
        <w:t>.</w:t>
      </w:r>
      <w:r w:rsidR="00CE3AC2" w:rsidRPr="00B83D66">
        <w:rPr>
          <w:b/>
          <w:szCs w:val="24"/>
        </w:rPr>
        <w:t xml:space="preserve"> </w:t>
      </w:r>
      <w:r w:rsidR="00AB3CE2" w:rsidRPr="00B83D66">
        <w:rPr>
          <w:b/>
          <w:szCs w:val="24"/>
        </w:rPr>
        <w:t xml:space="preserve"> </w:t>
      </w:r>
      <w:r w:rsidR="004A6737" w:rsidRPr="00B83D66">
        <w:rPr>
          <w:szCs w:val="24"/>
        </w:rPr>
        <w:fldChar w:fldCharType="begin">
          <w:ffData>
            <w:name w:val="Check3"/>
            <w:enabled/>
            <w:calcOnExit w:val="0"/>
            <w:checkBox>
              <w:sizeAuto/>
              <w:default w:val="0"/>
              <w:checked w:val="0"/>
            </w:checkBox>
          </w:ffData>
        </w:fldChar>
      </w:r>
      <w:r w:rsidR="00934A05" w:rsidRPr="00B83D66">
        <w:rPr>
          <w:szCs w:val="24"/>
        </w:rPr>
        <w:instrText xml:space="preserve"> FORMCHECKBOX </w:instrText>
      </w:r>
      <w:r w:rsidR="00000000">
        <w:rPr>
          <w:szCs w:val="24"/>
        </w:rPr>
      </w:r>
      <w:r w:rsidR="00000000">
        <w:rPr>
          <w:szCs w:val="24"/>
        </w:rPr>
        <w:fldChar w:fldCharType="separate"/>
      </w:r>
      <w:r w:rsidR="004A6737" w:rsidRPr="00B83D66">
        <w:rPr>
          <w:szCs w:val="24"/>
        </w:rPr>
        <w:fldChar w:fldCharType="end"/>
      </w:r>
      <w:r w:rsidR="00934A05" w:rsidRPr="00B83D66">
        <w:rPr>
          <w:szCs w:val="24"/>
        </w:rPr>
        <w:tab/>
      </w:r>
      <w:r w:rsidR="002B0EDB" w:rsidRPr="00B83D66">
        <w:rPr>
          <w:szCs w:val="24"/>
        </w:rPr>
        <w:t>C</w:t>
      </w:r>
      <w:r w:rsidR="008E40B9" w:rsidRPr="00B83D66">
        <w:rPr>
          <w:szCs w:val="24"/>
        </w:rPr>
        <w:t>heck to</w:t>
      </w:r>
      <w:r w:rsidR="00934A05" w:rsidRPr="00B83D66">
        <w:rPr>
          <w:szCs w:val="24"/>
        </w:rPr>
        <w:t xml:space="preserve"> provide an assurance that the </w:t>
      </w:r>
      <w:r w:rsidR="008840CA" w:rsidRPr="00B83D66">
        <w:rPr>
          <w:szCs w:val="24"/>
        </w:rPr>
        <w:t xml:space="preserve">State </w:t>
      </w:r>
      <w:r w:rsidR="00934A05" w:rsidRPr="00B83D66">
        <w:rPr>
          <w:szCs w:val="24"/>
        </w:rPr>
        <w:t>complies with all applicable civil rights requirements, including title VI of the Civil Rights Act of 1964, title II of the Americans with Disabilities Act of 1990</w:t>
      </w:r>
      <w:r w:rsidR="00934A05" w:rsidRPr="00F00AD6">
        <w:rPr>
          <w:szCs w:val="24"/>
        </w:rPr>
        <w:t>, section 504 of the Rehabilitation Act of 1973, the Age Discrimination Act of 1975, 45 CFR part 80, part 84, and part 91, and 28 CFR part 35</w:t>
      </w:r>
      <w:r w:rsidR="003335CF" w:rsidRPr="00F00AD6">
        <w:rPr>
          <w:szCs w:val="24"/>
        </w:rPr>
        <w:t xml:space="preserve">. </w:t>
      </w:r>
      <w:r w:rsidR="006915AB" w:rsidRPr="00F00AD6">
        <w:rPr>
          <w:szCs w:val="24"/>
        </w:rPr>
        <w:t>(42CFR 457.130)</w:t>
      </w:r>
    </w:p>
    <w:p w14:paraId="5BABB8E9" w14:textId="77777777" w:rsidR="00A7315F" w:rsidRDefault="00A7315F" w:rsidP="00323C32">
      <w:pPr>
        <w:outlineLvl w:val="0"/>
        <w:rPr>
          <w:szCs w:val="24"/>
        </w:rPr>
      </w:pPr>
      <w:r>
        <w:rPr>
          <w:i/>
          <w:szCs w:val="24"/>
        </w:rPr>
        <w:tab/>
      </w:r>
      <w:r>
        <w:rPr>
          <w:i/>
          <w:szCs w:val="24"/>
        </w:rPr>
        <w:tab/>
      </w:r>
      <w:bookmarkStart w:id="49" w:name="Text29"/>
      <w:r w:rsidR="007D41E2">
        <w:rPr>
          <w:szCs w:val="24"/>
        </w:rPr>
        <w:fldChar w:fldCharType="begin">
          <w:ffData>
            <w:name w:val="Text29"/>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49"/>
    </w:p>
    <w:p w14:paraId="65E19823" w14:textId="77777777" w:rsidR="00A7315F" w:rsidRDefault="00A7315F" w:rsidP="00A7315F">
      <w:pPr>
        <w:widowControl/>
        <w:rPr>
          <w:szCs w:val="24"/>
        </w:rPr>
      </w:pPr>
    </w:p>
    <w:p w14:paraId="1A965A39" w14:textId="77777777" w:rsidR="00D403DB" w:rsidRPr="00A7315F" w:rsidRDefault="008F519E" w:rsidP="00A7315F">
      <w:pPr>
        <w:widowControl/>
        <w:rPr>
          <w:szCs w:val="24"/>
        </w:rPr>
      </w:pPr>
      <w:r w:rsidRPr="00B83D66">
        <w:rPr>
          <w:szCs w:val="24"/>
          <w:u w:val="single"/>
        </w:rPr>
        <w:lastRenderedPageBreak/>
        <w:t>Guidance:</w:t>
      </w:r>
      <w:r w:rsidRPr="00B83D66">
        <w:rPr>
          <w:szCs w:val="24"/>
          <w:u w:val="single"/>
        </w:rPr>
        <w:tab/>
        <w:t xml:space="preserve">The effective date as specified below is defined as the date on which the State begins to incur costs to implement its </w:t>
      </w:r>
      <w:proofErr w:type="gramStart"/>
      <w:r w:rsidRPr="00B83D66">
        <w:rPr>
          <w:szCs w:val="24"/>
          <w:u w:val="single"/>
        </w:rPr>
        <w:t>State</w:t>
      </w:r>
      <w:proofErr w:type="gramEnd"/>
      <w:r w:rsidRPr="00B83D66">
        <w:rPr>
          <w:szCs w:val="24"/>
          <w:u w:val="single"/>
        </w:rPr>
        <w:t xml:space="preserve"> plan or amendment. (42 CFR 457.65) The implementation date is defined as the date the State begins to provide services; </w:t>
      </w:r>
      <w:proofErr w:type="gramStart"/>
      <w:r w:rsidRPr="00B83D66">
        <w:rPr>
          <w:szCs w:val="24"/>
          <w:u w:val="single"/>
        </w:rPr>
        <w:t>or,</w:t>
      </w:r>
      <w:proofErr w:type="gramEnd"/>
      <w:r w:rsidRPr="00B83D66">
        <w:rPr>
          <w:szCs w:val="24"/>
          <w:u w:val="single"/>
        </w:rPr>
        <w:t xml:space="preserve"> the date on which the State puts into practice the new policy described in the State plan or amendment</w:t>
      </w:r>
      <w:r w:rsidR="003335CF" w:rsidRPr="00B83D66">
        <w:rPr>
          <w:szCs w:val="24"/>
          <w:u w:val="single"/>
        </w:rPr>
        <w:t xml:space="preserve">. </w:t>
      </w:r>
      <w:r w:rsidRPr="00B83D66">
        <w:rPr>
          <w:szCs w:val="24"/>
          <w:u w:val="single"/>
        </w:rPr>
        <w:t>For example, in a State that has increased eligibility, this is the date on which the State begins to provide coverage to enrollees (and not the date the State begins outreach or accepting applications).</w:t>
      </w:r>
    </w:p>
    <w:p w14:paraId="150FF894" w14:textId="77777777" w:rsidR="00D72ABA" w:rsidRPr="00B83D66" w:rsidRDefault="00D72ABA" w:rsidP="00323C32">
      <w:pPr>
        <w:ind w:left="1440" w:hanging="1440"/>
        <w:outlineLvl w:val="0"/>
        <w:rPr>
          <w:i/>
          <w:szCs w:val="24"/>
        </w:rPr>
      </w:pPr>
    </w:p>
    <w:p w14:paraId="20BFFE44" w14:textId="77777777" w:rsidR="00D43C1E" w:rsidRPr="00B83D66" w:rsidRDefault="001E7F86" w:rsidP="00323C32">
      <w:pPr>
        <w:tabs>
          <w:tab w:val="left" w:pos="-1440"/>
        </w:tabs>
        <w:ind w:left="1440" w:hanging="1440"/>
        <w:rPr>
          <w:szCs w:val="24"/>
        </w:rPr>
      </w:pPr>
      <w:r w:rsidRPr="00B83D66">
        <w:rPr>
          <w:b/>
          <w:szCs w:val="24"/>
        </w:rPr>
        <w:t>1.</w:t>
      </w:r>
      <w:r w:rsidR="00F94092" w:rsidRPr="00B83D66">
        <w:rPr>
          <w:b/>
          <w:szCs w:val="24"/>
        </w:rPr>
        <w:t>4</w:t>
      </w:r>
      <w:r w:rsidR="00597F64">
        <w:rPr>
          <w:b/>
          <w:szCs w:val="24"/>
        </w:rPr>
        <w:t>.</w:t>
      </w:r>
      <w:r w:rsidR="00CE3AC2" w:rsidRPr="00B83D66">
        <w:rPr>
          <w:b/>
          <w:szCs w:val="24"/>
        </w:rPr>
        <w:t xml:space="preserve"> </w:t>
      </w:r>
      <w:r w:rsidR="00AB3CE2" w:rsidRPr="00B83D66">
        <w:rPr>
          <w:b/>
          <w:szCs w:val="24"/>
        </w:rPr>
        <w:tab/>
      </w:r>
      <w:r w:rsidR="002B0EDB" w:rsidRPr="00B83D66">
        <w:rPr>
          <w:szCs w:val="24"/>
        </w:rPr>
        <w:t>P</w:t>
      </w:r>
      <w:r w:rsidR="004426FA" w:rsidRPr="00B83D66">
        <w:rPr>
          <w:szCs w:val="24"/>
        </w:rPr>
        <w:t xml:space="preserve">rovide the effective (date costs begin to be incurred) and implementation (date services begin to be provided) dates for this </w:t>
      </w:r>
      <w:r w:rsidR="00D17DA7" w:rsidRPr="00B83D66">
        <w:rPr>
          <w:szCs w:val="24"/>
        </w:rPr>
        <w:t>SPA</w:t>
      </w:r>
      <w:r w:rsidR="004426FA" w:rsidRPr="00B83D66">
        <w:rPr>
          <w:szCs w:val="24"/>
        </w:rPr>
        <w:t xml:space="preserve"> </w:t>
      </w:r>
      <w:r w:rsidR="006915AB" w:rsidRPr="00B83D66">
        <w:rPr>
          <w:szCs w:val="24"/>
        </w:rPr>
        <w:t>(42 CFR 457.65).</w:t>
      </w:r>
      <w:r w:rsidR="00D17DA7" w:rsidRPr="00B83D66">
        <w:rPr>
          <w:szCs w:val="24"/>
        </w:rPr>
        <w:t xml:space="preserve"> A SPA may only have one effective date, but provisions within the SPA may have different</w:t>
      </w:r>
      <w:r w:rsidR="008E40B9" w:rsidRPr="00B83D66">
        <w:rPr>
          <w:szCs w:val="24"/>
        </w:rPr>
        <w:t xml:space="preserve"> implementation</w:t>
      </w:r>
      <w:r w:rsidR="00D17DA7" w:rsidRPr="00B83D66">
        <w:rPr>
          <w:szCs w:val="24"/>
        </w:rPr>
        <w:t xml:space="preserve"> dates</w:t>
      </w:r>
      <w:r w:rsidR="008E40B9" w:rsidRPr="00B83D66">
        <w:rPr>
          <w:szCs w:val="24"/>
        </w:rPr>
        <w:t xml:space="preserve"> that must be after the effective date</w:t>
      </w:r>
      <w:r w:rsidR="003335CF" w:rsidRPr="00B83D66">
        <w:rPr>
          <w:szCs w:val="24"/>
        </w:rPr>
        <w:t xml:space="preserve">. </w:t>
      </w:r>
    </w:p>
    <w:p w14:paraId="008A2889" w14:textId="77777777" w:rsidR="008F519E" w:rsidRPr="00B83D66" w:rsidRDefault="008F519E" w:rsidP="00323C32">
      <w:pPr>
        <w:tabs>
          <w:tab w:val="left" w:pos="-1440"/>
        </w:tabs>
        <w:ind w:left="720"/>
        <w:rPr>
          <w:szCs w:val="24"/>
        </w:rPr>
      </w:pPr>
    </w:p>
    <w:p w14:paraId="4F41BB3A" w14:textId="77777777" w:rsidR="008F519E" w:rsidRPr="00B83D66" w:rsidRDefault="008F519E" w:rsidP="00323C32">
      <w:pPr>
        <w:tabs>
          <w:tab w:val="left" w:pos="-1440"/>
        </w:tabs>
        <w:ind w:left="1440"/>
        <w:rPr>
          <w:szCs w:val="24"/>
          <w:u w:val="single"/>
        </w:rPr>
      </w:pPr>
      <w:r w:rsidRPr="00B83D66">
        <w:rPr>
          <w:szCs w:val="24"/>
          <w:u w:val="single"/>
        </w:rPr>
        <w:t>Original Plan</w:t>
      </w:r>
    </w:p>
    <w:p w14:paraId="27B88766" w14:textId="77777777" w:rsidR="008F519E" w:rsidRPr="00B83D66" w:rsidRDefault="008F519E" w:rsidP="00323C32">
      <w:pPr>
        <w:tabs>
          <w:tab w:val="left" w:pos="-1440"/>
        </w:tabs>
        <w:ind w:left="1440"/>
        <w:rPr>
          <w:szCs w:val="24"/>
        </w:rPr>
      </w:pPr>
      <w:r w:rsidRPr="00B83D66">
        <w:rPr>
          <w:szCs w:val="24"/>
        </w:rPr>
        <w:t>Effective Date:</w:t>
      </w:r>
      <w:r w:rsidR="00ED7476">
        <w:rPr>
          <w:szCs w:val="24"/>
        </w:rPr>
        <w:t xml:space="preserve"> </w:t>
      </w:r>
      <w:bookmarkStart w:id="50" w:name="Text123"/>
      <w:r w:rsidR="00ED7476">
        <w:rPr>
          <w:szCs w:val="24"/>
        </w:rPr>
        <w:fldChar w:fldCharType="begin">
          <w:ffData>
            <w:name w:val="Text123"/>
            <w:enabled/>
            <w:calcOnExit w:val="0"/>
            <w:statusText w:type="text" w:val="This is a text field to enter in effective date."/>
            <w:textInput/>
          </w:ffData>
        </w:fldChar>
      </w:r>
      <w:r w:rsidR="00ED7476">
        <w:rPr>
          <w:szCs w:val="24"/>
        </w:rPr>
        <w:instrText xml:space="preserve"> FORMTEXT </w:instrText>
      </w:r>
      <w:r w:rsidR="00ED7476">
        <w:rPr>
          <w:szCs w:val="24"/>
        </w:rPr>
      </w:r>
      <w:r w:rsidR="00ED7476">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ED7476">
        <w:rPr>
          <w:szCs w:val="24"/>
        </w:rPr>
        <w:fldChar w:fldCharType="end"/>
      </w:r>
      <w:bookmarkEnd w:id="50"/>
    </w:p>
    <w:p w14:paraId="6D2F2580" w14:textId="77777777" w:rsidR="008F519E" w:rsidRPr="00B83D66" w:rsidRDefault="008F519E" w:rsidP="00323C32">
      <w:pPr>
        <w:tabs>
          <w:tab w:val="left" w:pos="-1440"/>
        </w:tabs>
        <w:ind w:left="1440"/>
        <w:rPr>
          <w:szCs w:val="24"/>
        </w:rPr>
      </w:pPr>
    </w:p>
    <w:p w14:paraId="44BE8A59" w14:textId="77777777" w:rsidR="008F519E" w:rsidRPr="00B83D66" w:rsidRDefault="008F519E" w:rsidP="00323C32">
      <w:pPr>
        <w:tabs>
          <w:tab w:val="left" w:pos="-1440"/>
        </w:tabs>
        <w:ind w:left="1440"/>
        <w:rPr>
          <w:szCs w:val="24"/>
        </w:rPr>
      </w:pPr>
      <w:r w:rsidRPr="00B83D66">
        <w:rPr>
          <w:szCs w:val="24"/>
        </w:rPr>
        <w:t xml:space="preserve">Implementation Date: </w:t>
      </w:r>
      <w:bookmarkStart w:id="51" w:name="Text124"/>
      <w:r w:rsidR="00ED7476">
        <w:rPr>
          <w:szCs w:val="24"/>
        </w:rPr>
        <w:fldChar w:fldCharType="begin">
          <w:ffData>
            <w:name w:val="Text124"/>
            <w:enabled/>
            <w:calcOnExit w:val="0"/>
            <w:statusText w:type="text" w:val="This is a text field to enter implementation date."/>
            <w:textInput/>
          </w:ffData>
        </w:fldChar>
      </w:r>
      <w:r w:rsidR="00ED7476">
        <w:rPr>
          <w:szCs w:val="24"/>
        </w:rPr>
        <w:instrText xml:space="preserve"> FORMTEXT </w:instrText>
      </w:r>
      <w:r w:rsidR="00ED7476">
        <w:rPr>
          <w:szCs w:val="24"/>
        </w:rPr>
      </w:r>
      <w:r w:rsidR="00ED7476">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ED7476">
        <w:rPr>
          <w:szCs w:val="24"/>
        </w:rPr>
        <w:fldChar w:fldCharType="end"/>
      </w:r>
      <w:bookmarkEnd w:id="51"/>
    </w:p>
    <w:p w14:paraId="5CCE5312" w14:textId="77777777" w:rsidR="008F519E" w:rsidRPr="00B83D66" w:rsidRDefault="008F519E" w:rsidP="00323C32">
      <w:pPr>
        <w:tabs>
          <w:tab w:val="left" w:pos="-1440"/>
        </w:tabs>
        <w:ind w:left="1440"/>
        <w:rPr>
          <w:szCs w:val="24"/>
          <w:u w:val="single"/>
        </w:rPr>
      </w:pPr>
    </w:p>
    <w:p w14:paraId="7255B21A" w14:textId="77777777" w:rsidR="002260EB" w:rsidRDefault="00996987" w:rsidP="00323C32">
      <w:pPr>
        <w:tabs>
          <w:tab w:val="left" w:pos="-1440"/>
        </w:tabs>
        <w:ind w:left="1440"/>
        <w:rPr>
          <w:szCs w:val="24"/>
          <w:u w:val="single"/>
        </w:rPr>
      </w:pPr>
      <w:r w:rsidRPr="00B83D66">
        <w:rPr>
          <w:szCs w:val="24"/>
          <w:u w:val="single"/>
        </w:rPr>
        <w:t>SPA #</w:t>
      </w:r>
      <w:bookmarkStart w:id="52" w:name="Text10"/>
      <w:r w:rsidR="007D41E2">
        <w:rPr>
          <w:szCs w:val="24"/>
          <w:u w:val="single"/>
        </w:rPr>
        <w:fldChar w:fldCharType="begin">
          <w:ffData>
            <w:name w:val="Text10"/>
            <w:enabled/>
            <w:calcOnExit w:val="0"/>
            <w:statusText w:type="text" w:val="This is a text field to insert SPA number."/>
            <w:textInput/>
          </w:ffData>
        </w:fldChar>
      </w:r>
      <w:r w:rsidR="007D41E2">
        <w:rPr>
          <w:szCs w:val="24"/>
          <w:u w:val="single"/>
        </w:rPr>
        <w:instrText xml:space="preserve"> FORMTEXT </w:instrText>
      </w:r>
      <w:r w:rsidR="007D41E2">
        <w:rPr>
          <w:szCs w:val="24"/>
          <w:u w:val="single"/>
        </w:rPr>
      </w:r>
      <w:r w:rsidR="007D41E2">
        <w:rPr>
          <w:szCs w:val="24"/>
          <w:u w:val="single"/>
        </w:rPr>
        <w:fldChar w:fldCharType="separate"/>
      </w:r>
      <w:r w:rsidR="00015E70">
        <w:rPr>
          <w:szCs w:val="24"/>
          <w:u w:val="single"/>
        </w:rPr>
        <w:t> </w:t>
      </w:r>
      <w:r w:rsidR="00015E70">
        <w:rPr>
          <w:szCs w:val="24"/>
          <w:u w:val="single"/>
        </w:rPr>
        <w:t> </w:t>
      </w:r>
      <w:r w:rsidR="00015E70">
        <w:rPr>
          <w:szCs w:val="24"/>
          <w:u w:val="single"/>
        </w:rPr>
        <w:t> </w:t>
      </w:r>
      <w:r w:rsidR="00015E70">
        <w:rPr>
          <w:szCs w:val="24"/>
          <w:u w:val="single"/>
        </w:rPr>
        <w:t> </w:t>
      </w:r>
      <w:r w:rsidR="00015E70">
        <w:rPr>
          <w:szCs w:val="24"/>
          <w:u w:val="single"/>
        </w:rPr>
        <w:t> </w:t>
      </w:r>
      <w:r w:rsidR="007D41E2">
        <w:rPr>
          <w:szCs w:val="24"/>
          <w:u w:val="single"/>
        </w:rPr>
        <w:fldChar w:fldCharType="end"/>
      </w:r>
      <w:bookmarkEnd w:id="52"/>
      <w:r w:rsidR="00770E53" w:rsidRPr="00B83D66">
        <w:rPr>
          <w:szCs w:val="24"/>
          <w:u w:val="single"/>
        </w:rPr>
        <w:t xml:space="preserve"> Purpose of SP</w:t>
      </w:r>
      <w:bookmarkStart w:id="53" w:name="Text11"/>
      <w:r w:rsidR="00A7315F">
        <w:rPr>
          <w:szCs w:val="24"/>
          <w:u w:val="single"/>
        </w:rPr>
        <w:t xml:space="preserve">A: </w:t>
      </w:r>
      <w:bookmarkEnd w:id="53"/>
      <w:r w:rsidR="007D41E2">
        <w:rPr>
          <w:szCs w:val="24"/>
          <w:u w:val="single"/>
        </w:rPr>
        <w:fldChar w:fldCharType="begin">
          <w:ffData>
            <w:name w:val=""/>
            <w:enabled/>
            <w:calcOnExit w:val="0"/>
            <w:statusText w:type="text" w:val="This is a text field to insert purpose of SPA."/>
            <w:textInput/>
          </w:ffData>
        </w:fldChar>
      </w:r>
      <w:r w:rsidR="007D41E2">
        <w:rPr>
          <w:szCs w:val="24"/>
          <w:u w:val="single"/>
        </w:rPr>
        <w:instrText xml:space="preserve"> FORMTEXT </w:instrText>
      </w:r>
      <w:r w:rsidR="007D41E2">
        <w:rPr>
          <w:szCs w:val="24"/>
          <w:u w:val="single"/>
        </w:rPr>
      </w:r>
      <w:r w:rsidR="007D41E2">
        <w:rPr>
          <w:szCs w:val="24"/>
          <w:u w:val="single"/>
        </w:rPr>
        <w:fldChar w:fldCharType="separate"/>
      </w:r>
      <w:r w:rsidR="00015E70">
        <w:rPr>
          <w:szCs w:val="24"/>
          <w:u w:val="single"/>
        </w:rPr>
        <w:t> </w:t>
      </w:r>
      <w:r w:rsidR="00015E70">
        <w:rPr>
          <w:szCs w:val="24"/>
          <w:u w:val="single"/>
        </w:rPr>
        <w:t> </w:t>
      </w:r>
      <w:r w:rsidR="00015E70">
        <w:rPr>
          <w:szCs w:val="24"/>
          <w:u w:val="single"/>
        </w:rPr>
        <w:t> </w:t>
      </w:r>
      <w:r w:rsidR="00015E70">
        <w:rPr>
          <w:szCs w:val="24"/>
          <w:u w:val="single"/>
        </w:rPr>
        <w:t> </w:t>
      </w:r>
      <w:r w:rsidR="00015E70">
        <w:rPr>
          <w:szCs w:val="24"/>
          <w:u w:val="single"/>
        </w:rPr>
        <w:t> </w:t>
      </w:r>
      <w:r w:rsidR="007D41E2">
        <w:rPr>
          <w:szCs w:val="24"/>
          <w:u w:val="single"/>
        </w:rPr>
        <w:fldChar w:fldCharType="end"/>
      </w:r>
    </w:p>
    <w:p w14:paraId="5C9E841B" w14:textId="77777777" w:rsidR="008F519E" w:rsidRPr="00B83D66" w:rsidRDefault="00770E53" w:rsidP="00323C32">
      <w:pPr>
        <w:tabs>
          <w:tab w:val="left" w:pos="-1440"/>
        </w:tabs>
        <w:ind w:left="1440"/>
        <w:rPr>
          <w:szCs w:val="24"/>
        </w:rPr>
      </w:pPr>
      <w:r w:rsidRPr="00B83D66">
        <w:rPr>
          <w:szCs w:val="24"/>
        </w:rPr>
        <w:t xml:space="preserve">Proposed </w:t>
      </w:r>
      <w:r w:rsidR="00EC5B88" w:rsidRPr="00B83D66">
        <w:rPr>
          <w:szCs w:val="24"/>
        </w:rPr>
        <w:t>e</w:t>
      </w:r>
      <w:r w:rsidR="008F519E" w:rsidRPr="00B83D66">
        <w:rPr>
          <w:szCs w:val="24"/>
        </w:rPr>
        <w:t xml:space="preserve">ffective </w:t>
      </w:r>
      <w:r w:rsidRPr="00B83D66">
        <w:rPr>
          <w:szCs w:val="24"/>
        </w:rPr>
        <w:t>d</w:t>
      </w:r>
      <w:r w:rsidR="008F519E" w:rsidRPr="00B83D66">
        <w:rPr>
          <w:szCs w:val="24"/>
        </w:rPr>
        <w:t>ate:</w:t>
      </w:r>
      <w:bookmarkStart w:id="54" w:name="Text12"/>
      <w:r w:rsidR="007D41E2">
        <w:rPr>
          <w:szCs w:val="24"/>
        </w:rPr>
        <w:fldChar w:fldCharType="begin">
          <w:ffData>
            <w:name w:val="Text12"/>
            <w:enabled/>
            <w:calcOnExit w:val="0"/>
            <w:statusText w:type="text" w:val="This is a text field to insert proposed effective d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54"/>
    </w:p>
    <w:p w14:paraId="483EF8F8" w14:textId="77777777" w:rsidR="008F519E" w:rsidRPr="00B83D66" w:rsidRDefault="008F519E" w:rsidP="00323C32">
      <w:pPr>
        <w:tabs>
          <w:tab w:val="left" w:pos="-1440"/>
        </w:tabs>
        <w:ind w:left="1440"/>
        <w:rPr>
          <w:szCs w:val="24"/>
        </w:rPr>
      </w:pPr>
    </w:p>
    <w:p w14:paraId="32E210EB" w14:textId="77777777" w:rsidR="008F519E" w:rsidRPr="00B83D66" w:rsidRDefault="00770E53" w:rsidP="00323C32">
      <w:pPr>
        <w:tabs>
          <w:tab w:val="left" w:pos="-1440"/>
        </w:tabs>
        <w:ind w:left="1440"/>
        <w:rPr>
          <w:szCs w:val="24"/>
        </w:rPr>
      </w:pPr>
      <w:r w:rsidRPr="00B83D66">
        <w:rPr>
          <w:szCs w:val="24"/>
        </w:rPr>
        <w:t>Proposed i</w:t>
      </w:r>
      <w:r w:rsidR="008F519E" w:rsidRPr="00B83D66">
        <w:rPr>
          <w:szCs w:val="24"/>
        </w:rPr>
        <w:t xml:space="preserve">mplementation </w:t>
      </w:r>
      <w:r w:rsidRPr="00B83D66">
        <w:rPr>
          <w:szCs w:val="24"/>
        </w:rPr>
        <w:t>d</w:t>
      </w:r>
      <w:r w:rsidR="008F519E" w:rsidRPr="00B83D66">
        <w:rPr>
          <w:szCs w:val="24"/>
        </w:rPr>
        <w:t xml:space="preserve">ate: </w:t>
      </w:r>
      <w:bookmarkStart w:id="55" w:name="Text30"/>
      <w:r w:rsidR="007D41E2">
        <w:rPr>
          <w:szCs w:val="24"/>
        </w:rPr>
        <w:fldChar w:fldCharType="begin">
          <w:ffData>
            <w:name w:val="Text30"/>
            <w:enabled/>
            <w:calcOnExit w:val="0"/>
            <w:statusText w:type="text" w:val="This is a text field to insert proposed implementation d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55"/>
    </w:p>
    <w:p w14:paraId="25AFE482" w14:textId="77777777" w:rsidR="004426FA" w:rsidRPr="00B83D66" w:rsidRDefault="004426FA" w:rsidP="00323C32">
      <w:pPr>
        <w:tabs>
          <w:tab w:val="left" w:pos="-1440"/>
        </w:tabs>
        <w:ind w:left="720"/>
        <w:rPr>
          <w:szCs w:val="24"/>
        </w:rPr>
      </w:pPr>
    </w:p>
    <w:p w14:paraId="67DE2099" w14:textId="77777777" w:rsidR="003A5314" w:rsidRPr="00B83D66" w:rsidRDefault="00DB364A" w:rsidP="00102363">
      <w:pPr>
        <w:widowControl/>
        <w:autoSpaceDE w:val="0"/>
        <w:autoSpaceDN w:val="0"/>
        <w:adjustRightInd w:val="0"/>
        <w:ind w:left="1440" w:hanging="1440"/>
        <w:rPr>
          <w:szCs w:val="24"/>
        </w:rPr>
      </w:pPr>
      <w:r w:rsidRPr="00B83D66">
        <w:rPr>
          <w:b/>
          <w:snapToGrid/>
          <w:color w:val="000000"/>
          <w:szCs w:val="24"/>
        </w:rPr>
        <w:t>1.</w:t>
      </w:r>
      <w:r w:rsidR="00F94092" w:rsidRPr="00B83D66">
        <w:rPr>
          <w:b/>
          <w:snapToGrid/>
          <w:color w:val="000000"/>
          <w:szCs w:val="24"/>
        </w:rPr>
        <w:t>4- TC</w:t>
      </w:r>
      <w:r w:rsidRPr="00B83D66">
        <w:rPr>
          <w:b/>
          <w:snapToGrid/>
          <w:color w:val="000000"/>
          <w:szCs w:val="24"/>
        </w:rPr>
        <w:t xml:space="preserve"> </w:t>
      </w:r>
      <w:r w:rsidR="00E56530" w:rsidRPr="00B83D66">
        <w:rPr>
          <w:b/>
          <w:snapToGrid/>
          <w:color w:val="000000"/>
          <w:szCs w:val="24"/>
        </w:rPr>
        <w:tab/>
      </w:r>
      <w:r w:rsidR="003A5314" w:rsidRPr="00B83D66">
        <w:rPr>
          <w:b/>
          <w:snapToGrid/>
          <w:color w:val="000000"/>
          <w:szCs w:val="24"/>
        </w:rPr>
        <w:t>Tribal Consulta</w:t>
      </w:r>
      <w:r w:rsidR="00047247" w:rsidRPr="00B83D66">
        <w:rPr>
          <w:b/>
          <w:snapToGrid/>
          <w:color w:val="000000"/>
          <w:szCs w:val="24"/>
        </w:rPr>
        <w:t>tion</w:t>
      </w:r>
      <w:r w:rsidR="00561E11">
        <w:rPr>
          <w:b/>
          <w:snapToGrid/>
          <w:color w:val="000000"/>
          <w:szCs w:val="24"/>
        </w:rPr>
        <w:t xml:space="preserve"> </w:t>
      </w:r>
      <w:r w:rsidR="00561E11" w:rsidRPr="0047328B">
        <w:rPr>
          <w:snapToGrid/>
          <w:color w:val="000000"/>
          <w:szCs w:val="24"/>
        </w:rPr>
        <w:t>(S</w:t>
      </w:r>
      <w:r w:rsidR="00A61E00" w:rsidRPr="0047328B">
        <w:rPr>
          <w:snapToGrid/>
          <w:color w:val="000000"/>
          <w:szCs w:val="24"/>
        </w:rPr>
        <w:t>ection 21</w:t>
      </w:r>
      <w:r w:rsidR="00DD2CA1" w:rsidRPr="0047328B">
        <w:rPr>
          <w:snapToGrid/>
          <w:color w:val="000000"/>
          <w:szCs w:val="24"/>
        </w:rPr>
        <w:t>07(e)(1)</w:t>
      </w:r>
      <w:r w:rsidR="00774BE3" w:rsidRPr="0047328B">
        <w:rPr>
          <w:snapToGrid/>
          <w:color w:val="000000"/>
          <w:szCs w:val="24"/>
        </w:rPr>
        <w:t>(C)</w:t>
      </w:r>
      <w:r w:rsidR="00DD2CA1" w:rsidRPr="0047328B">
        <w:rPr>
          <w:snapToGrid/>
          <w:color w:val="000000"/>
          <w:szCs w:val="24"/>
        </w:rPr>
        <w:t>)</w:t>
      </w:r>
      <w:r w:rsidR="00F94092" w:rsidRPr="0047328B">
        <w:rPr>
          <w:szCs w:val="24"/>
        </w:rPr>
        <w:t xml:space="preserve"> </w:t>
      </w:r>
      <w:r w:rsidR="002B0EDB" w:rsidRPr="0047328B">
        <w:rPr>
          <w:szCs w:val="24"/>
        </w:rPr>
        <w:t>D</w:t>
      </w:r>
      <w:r w:rsidR="003A5314" w:rsidRPr="0047328B">
        <w:rPr>
          <w:szCs w:val="24"/>
        </w:rPr>
        <w:t>escribe</w:t>
      </w:r>
      <w:r w:rsidR="003A5314" w:rsidRPr="00B83D66">
        <w:rPr>
          <w:szCs w:val="24"/>
        </w:rPr>
        <w:t xml:space="preserve"> the consultation process that</w:t>
      </w:r>
      <w:r w:rsidR="00102363">
        <w:rPr>
          <w:szCs w:val="24"/>
        </w:rPr>
        <w:t xml:space="preserve"> </w:t>
      </w:r>
      <w:r w:rsidR="003A5314" w:rsidRPr="00B83D66">
        <w:rPr>
          <w:szCs w:val="24"/>
        </w:rPr>
        <w:t>occurred specifically for the development and submission of this State Plan Amendment, when it occurred and who was involved</w:t>
      </w:r>
      <w:r w:rsidR="003335CF" w:rsidRPr="00B83D66">
        <w:rPr>
          <w:szCs w:val="24"/>
        </w:rPr>
        <w:t xml:space="preserve">. </w:t>
      </w:r>
    </w:p>
    <w:bookmarkStart w:id="56" w:name="Text31"/>
    <w:p w14:paraId="4F957176" w14:textId="77777777" w:rsidR="003A5314" w:rsidRPr="00B83D66" w:rsidRDefault="007D41E2" w:rsidP="00323C32">
      <w:pPr>
        <w:tabs>
          <w:tab w:val="left" w:pos="-1440"/>
        </w:tabs>
        <w:ind w:left="1440"/>
        <w:rPr>
          <w:szCs w:val="24"/>
        </w:rPr>
      </w:pPr>
      <w:r>
        <w:rPr>
          <w:szCs w:val="24"/>
        </w:rPr>
        <w:fldChar w:fldCharType="begin">
          <w:ffData>
            <w:name w:val="Text31"/>
            <w:enabled/>
            <w:calcOnExit w:val="0"/>
            <w:statusText w:type="text" w:val="Describe consultation process for development and submission of State Plan Amendment, when it occurred and who was involved."/>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6"/>
    </w:p>
    <w:p w14:paraId="332E9A94" w14:textId="77777777" w:rsidR="003A5314" w:rsidRPr="00B83D66" w:rsidRDefault="003A5314" w:rsidP="00323C32">
      <w:pPr>
        <w:tabs>
          <w:tab w:val="left" w:pos="-1440"/>
        </w:tabs>
        <w:ind w:left="1440"/>
        <w:rPr>
          <w:szCs w:val="24"/>
        </w:rPr>
      </w:pPr>
      <w:r w:rsidRPr="00B83D66">
        <w:rPr>
          <w:szCs w:val="24"/>
        </w:rPr>
        <w:t xml:space="preserve">TN No: Approval Date Effective Date </w:t>
      </w:r>
      <w:bookmarkStart w:id="57" w:name="Text13"/>
      <w:r w:rsidR="007D41E2">
        <w:rPr>
          <w:szCs w:val="24"/>
        </w:rPr>
        <w:fldChar w:fldCharType="begin">
          <w:ffData>
            <w:name w:val="Text13"/>
            <w:enabled/>
            <w:calcOnExit w:val="0"/>
            <w:statusText w:type="text" w:val="This is a text field to insert TN #."/>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57"/>
    </w:p>
    <w:p w14:paraId="1DECEA06" w14:textId="77777777" w:rsidR="003A5314" w:rsidRPr="00B83D66" w:rsidRDefault="003A5314" w:rsidP="00323C32">
      <w:pPr>
        <w:tabs>
          <w:tab w:val="left" w:pos="-1440"/>
        </w:tabs>
        <w:ind w:left="720"/>
        <w:rPr>
          <w:szCs w:val="24"/>
        </w:rPr>
      </w:pPr>
    </w:p>
    <w:p w14:paraId="24DA9BE2" w14:textId="77777777" w:rsidR="006915AB" w:rsidRPr="00B83D66" w:rsidRDefault="001E7F86" w:rsidP="00323C32">
      <w:pPr>
        <w:tabs>
          <w:tab w:val="left" w:pos="-1440"/>
        </w:tabs>
        <w:ind w:left="1440" w:hanging="1440"/>
        <w:rPr>
          <w:b/>
          <w:szCs w:val="24"/>
        </w:rPr>
      </w:pPr>
      <w:r w:rsidRPr="00B83D66">
        <w:rPr>
          <w:b/>
          <w:szCs w:val="24"/>
        </w:rPr>
        <w:t>Section 2.</w:t>
      </w:r>
      <w:r w:rsidRPr="00B83D66">
        <w:rPr>
          <w:b/>
          <w:szCs w:val="24"/>
        </w:rPr>
        <w:tab/>
      </w:r>
      <w:r w:rsidRPr="00B83D66">
        <w:rPr>
          <w:b/>
          <w:szCs w:val="24"/>
          <w:u w:val="single"/>
        </w:rPr>
        <w:t>General Background and Description of Approach to Child</w:t>
      </w:r>
      <w:r w:rsidR="008B6FB5" w:rsidRPr="00B83D66">
        <w:rPr>
          <w:b/>
          <w:szCs w:val="24"/>
          <w:u w:val="single"/>
        </w:rPr>
        <w:t>ren’s</w:t>
      </w:r>
      <w:r w:rsidRPr="00B83D66">
        <w:rPr>
          <w:b/>
          <w:szCs w:val="24"/>
          <w:u w:val="single"/>
        </w:rPr>
        <w:t xml:space="preserve"> Health </w:t>
      </w:r>
      <w:r w:rsidR="008B6FB5" w:rsidRPr="00B83D66">
        <w:rPr>
          <w:b/>
          <w:szCs w:val="24"/>
          <w:u w:val="single"/>
        </w:rPr>
        <w:t xml:space="preserve">Insurance </w:t>
      </w:r>
      <w:r w:rsidRPr="00B83D66">
        <w:rPr>
          <w:b/>
          <w:szCs w:val="24"/>
          <w:u w:val="single"/>
        </w:rPr>
        <w:t>Coverage and Coordination</w:t>
      </w:r>
    </w:p>
    <w:p w14:paraId="719AED50" w14:textId="77777777" w:rsidR="00AC1A76" w:rsidRPr="0047328B" w:rsidRDefault="00AC1A76" w:rsidP="00AC1A76">
      <w:pPr>
        <w:ind w:left="1440" w:hanging="1440"/>
        <w:outlineLvl w:val="0"/>
        <w:rPr>
          <w:szCs w:val="24"/>
        </w:rPr>
      </w:pPr>
    </w:p>
    <w:p w14:paraId="5F8F0973" w14:textId="77777777" w:rsidR="00AC1A76" w:rsidRPr="00B83D66" w:rsidRDefault="00AC1A76" w:rsidP="00AC1A76">
      <w:pPr>
        <w:ind w:left="1440" w:hanging="1440"/>
        <w:outlineLvl w:val="0"/>
        <w:rPr>
          <w:szCs w:val="24"/>
          <w:u w:val="single"/>
        </w:rPr>
      </w:pPr>
      <w:r w:rsidRPr="00B83D66">
        <w:rPr>
          <w:szCs w:val="24"/>
          <w:u w:val="single"/>
        </w:rPr>
        <w:t>Guidance:</w:t>
      </w:r>
      <w:r w:rsidRPr="00B83D66">
        <w:rPr>
          <w:szCs w:val="24"/>
          <w:u w:val="single"/>
        </w:rPr>
        <w:tab/>
        <w:t>The demographic information requested in 2.1. can be used for State planning and will be used strictly for informational purposes</w:t>
      </w:r>
      <w:r w:rsidR="003335CF" w:rsidRPr="00B83D66">
        <w:rPr>
          <w:szCs w:val="24"/>
          <w:u w:val="single"/>
        </w:rPr>
        <w:t xml:space="preserve">. </w:t>
      </w:r>
      <w:r w:rsidRPr="00B83D66">
        <w:rPr>
          <w:szCs w:val="24"/>
          <w:u w:val="single"/>
        </w:rPr>
        <w:t>THESE NUMBERS WILL NOT BE USED AS A BASIS FOR THE ALLOTMENT</w:t>
      </w:r>
      <w:r w:rsidR="003335CF" w:rsidRPr="00B83D66">
        <w:rPr>
          <w:szCs w:val="24"/>
          <w:u w:val="single"/>
        </w:rPr>
        <w:t xml:space="preserve">. </w:t>
      </w:r>
    </w:p>
    <w:p w14:paraId="0D6A767E" w14:textId="77777777" w:rsidR="008C2A8A" w:rsidRPr="00B83D66" w:rsidRDefault="008C2A8A" w:rsidP="00AC1A76">
      <w:pPr>
        <w:ind w:left="1440" w:hanging="1440"/>
        <w:outlineLvl w:val="0"/>
        <w:rPr>
          <w:szCs w:val="24"/>
          <w:u w:val="single"/>
        </w:rPr>
      </w:pPr>
    </w:p>
    <w:p w14:paraId="485080F6" w14:textId="77777777" w:rsidR="00AC1A76" w:rsidRPr="00B83D66" w:rsidRDefault="00AC1A76" w:rsidP="00AC1A76">
      <w:pPr>
        <w:ind w:left="1440"/>
        <w:outlineLvl w:val="0"/>
        <w:rPr>
          <w:b/>
          <w:szCs w:val="24"/>
          <w:u w:val="single"/>
        </w:rPr>
      </w:pPr>
      <w:r w:rsidRPr="00B83D66">
        <w:rPr>
          <w:szCs w:val="24"/>
          <w:u w:val="single"/>
        </w:rPr>
        <w:t>Factors that the State may consider in the provision of this information are age breakouts, income brackets, definitions of insurability, and geographic location, as well as race and ethnicity</w:t>
      </w:r>
      <w:r w:rsidR="003335CF" w:rsidRPr="00B83D66">
        <w:rPr>
          <w:szCs w:val="24"/>
          <w:u w:val="single"/>
        </w:rPr>
        <w:t xml:space="preserve">. </w:t>
      </w:r>
      <w:r w:rsidRPr="00B83D66">
        <w:rPr>
          <w:szCs w:val="24"/>
          <w:u w:val="single"/>
        </w:rPr>
        <w:t xml:space="preserve">The State should describe its information sources and the assumptions it uses for the development of its description. </w:t>
      </w:r>
    </w:p>
    <w:p w14:paraId="53703841" w14:textId="77777777" w:rsidR="00AC1A76" w:rsidRPr="00B83D66" w:rsidRDefault="00AC1A76" w:rsidP="00196B72">
      <w:pPr>
        <w:numPr>
          <w:ilvl w:val="0"/>
          <w:numId w:val="13"/>
        </w:numPr>
        <w:ind w:left="1800"/>
        <w:outlineLvl w:val="0"/>
        <w:rPr>
          <w:szCs w:val="24"/>
          <w:u w:val="single"/>
        </w:rPr>
      </w:pPr>
      <w:r w:rsidRPr="00B83D66">
        <w:rPr>
          <w:szCs w:val="24"/>
          <w:u w:val="single"/>
        </w:rPr>
        <w:t xml:space="preserve">Population </w:t>
      </w:r>
    </w:p>
    <w:p w14:paraId="132AFC1E" w14:textId="77777777" w:rsidR="00AC1A76" w:rsidRPr="00B83D66" w:rsidRDefault="00AC1A76" w:rsidP="00196B72">
      <w:pPr>
        <w:numPr>
          <w:ilvl w:val="0"/>
          <w:numId w:val="13"/>
        </w:numPr>
        <w:ind w:left="1800"/>
        <w:outlineLvl w:val="0"/>
        <w:rPr>
          <w:szCs w:val="24"/>
          <w:u w:val="single"/>
        </w:rPr>
      </w:pPr>
      <w:r w:rsidRPr="00B83D66">
        <w:rPr>
          <w:szCs w:val="24"/>
          <w:u w:val="single"/>
        </w:rPr>
        <w:t>Number of uninsured</w:t>
      </w:r>
    </w:p>
    <w:p w14:paraId="7316D0F4" w14:textId="77777777" w:rsidR="00AC1A76" w:rsidRPr="00B83D66" w:rsidRDefault="00AC1A76" w:rsidP="00196B72">
      <w:pPr>
        <w:numPr>
          <w:ilvl w:val="0"/>
          <w:numId w:val="13"/>
        </w:numPr>
        <w:ind w:left="1800"/>
        <w:outlineLvl w:val="0"/>
        <w:rPr>
          <w:szCs w:val="24"/>
          <w:u w:val="single"/>
        </w:rPr>
      </w:pPr>
      <w:r w:rsidRPr="00B83D66">
        <w:rPr>
          <w:szCs w:val="24"/>
          <w:u w:val="single"/>
        </w:rPr>
        <w:t>Race demographics</w:t>
      </w:r>
    </w:p>
    <w:p w14:paraId="4D5B1A79" w14:textId="77777777" w:rsidR="00AC1A76" w:rsidRPr="00B83D66" w:rsidRDefault="00AC1A76" w:rsidP="00196B72">
      <w:pPr>
        <w:numPr>
          <w:ilvl w:val="0"/>
          <w:numId w:val="13"/>
        </w:numPr>
        <w:ind w:left="1800"/>
        <w:outlineLvl w:val="0"/>
        <w:rPr>
          <w:szCs w:val="24"/>
          <w:u w:val="single"/>
        </w:rPr>
      </w:pPr>
      <w:r w:rsidRPr="00B83D66">
        <w:rPr>
          <w:szCs w:val="24"/>
          <w:u w:val="single"/>
        </w:rPr>
        <w:t>Age Demographics</w:t>
      </w:r>
    </w:p>
    <w:p w14:paraId="3B137B49" w14:textId="77777777" w:rsidR="00AC1A76" w:rsidRPr="00B83D66" w:rsidRDefault="00AC1A76" w:rsidP="00196B72">
      <w:pPr>
        <w:numPr>
          <w:ilvl w:val="0"/>
          <w:numId w:val="13"/>
        </w:numPr>
        <w:ind w:left="1800"/>
        <w:outlineLvl w:val="0"/>
        <w:rPr>
          <w:i/>
          <w:szCs w:val="24"/>
        </w:rPr>
      </w:pPr>
      <w:r w:rsidRPr="00B83D66">
        <w:rPr>
          <w:szCs w:val="24"/>
          <w:u w:val="single"/>
        </w:rPr>
        <w:lastRenderedPageBreak/>
        <w:t>Info per region/Geographic information</w:t>
      </w:r>
    </w:p>
    <w:p w14:paraId="756D6580" w14:textId="77777777" w:rsidR="003E1480" w:rsidRPr="00B83D66" w:rsidRDefault="003E1480" w:rsidP="00323C32">
      <w:pPr>
        <w:tabs>
          <w:tab w:val="left" w:pos="-1440"/>
        </w:tabs>
        <w:rPr>
          <w:b/>
          <w:szCs w:val="24"/>
        </w:rPr>
      </w:pPr>
    </w:p>
    <w:p w14:paraId="00DBD25F" w14:textId="77777777" w:rsidR="008C5D62" w:rsidRPr="00F00AD6" w:rsidRDefault="001E7F86" w:rsidP="00EA75A2">
      <w:pPr>
        <w:tabs>
          <w:tab w:val="left" w:pos="-1440"/>
        </w:tabs>
        <w:ind w:left="1440" w:hanging="1440"/>
        <w:rPr>
          <w:szCs w:val="24"/>
        </w:rPr>
      </w:pPr>
      <w:r w:rsidRPr="00B83D66">
        <w:rPr>
          <w:b/>
          <w:szCs w:val="24"/>
        </w:rPr>
        <w:t>2.</w:t>
      </w:r>
      <w:r w:rsidR="00131D45" w:rsidRPr="00B83D66">
        <w:rPr>
          <w:b/>
          <w:szCs w:val="24"/>
        </w:rPr>
        <w:t>1</w:t>
      </w:r>
      <w:r w:rsidRPr="00B83D66">
        <w:rPr>
          <w:b/>
          <w:szCs w:val="24"/>
        </w:rPr>
        <w:t>.</w:t>
      </w:r>
      <w:r w:rsidRPr="00B83D66">
        <w:rPr>
          <w:szCs w:val="24"/>
        </w:rPr>
        <w:tab/>
      </w:r>
      <w:r w:rsidR="008C5D62" w:rsidRPr="00B83D66">
        <w:rPr>
          <w:szCs w:val="24"/>
        </w:rPr>
        <w:t xml:space="preserve">Describe the extent to which, and manner in which, children in the </w:t>
      </w:r>
      <w:r w:rsidR="008840CA" w:rsidRPr="00B83D66">
        <w:rPr>
          <w:szCs w:val="24"/>
        </w:rPr>
        <w:t xml:space="preserve">State </w:t>
      </w:r>
      <w:r w:rsidR="007E2C7E" w:rsidRPr="00B83D66">
        <w:rPr>
          <w:szCs w:val="24"/>
        </w:rPr>
        <w:t>(</w:t>
      </w:r>
      <w:r w:rsidR="008C5D62" w:rsidRPr="00B83D66">
        <w:rPr>
          <w:szCs w:val="24"/>
        </w:rPr>
        <w:t xml:space="preserve">including targeted low-income children and </w:t>
      </w:r>
      <w:proofErr w:type="gramStart"/>
      <w:r w:rsidR="008C5D62" w:rsidRPr="00B83D66">
        <w:rPr>
          <w:szCs w:val="24"/>
        </w:rPr>
        <w:t xml:space="preserve">other </w:t>
      </w:r>
      <w:r w:rsidR="007E2C7E" w:rsidRPr="00B83D66">
        <w:rPr>
          <w:szCs w:val="24"/>
        </w:rPr>
        <w:t xml:space="preserve"> groups</w:t>
      </w:r>
      <w:proofErr w:type="gramEnd"/>
      <w:r w:rsidR="007E2C7E" w:rsidRPr="00B83D66">
        <w:rPr>
          <w:szCs w:val="24"/>
        </w:rPr>
        <w:t xml:space="preserve"> </w:t>
      </w:r>
      <w:r w:rsidR="008C5D62" w:rsidRPr="00B83D66">
        <w:rPr>
          <w:szCs w:val="24"/>
        </w:rPr>
        <w:t xml:space="preserve"> of children</w:t>
      </w:r>
      <w:r w:rsidR="00DD3FF8" w:rsidRPr="00B83D66">
        <w:rPr>
          <w:szCs w:val="24"/>
        </w:rPr>
        <w:t xml:space="preserve"> specified</w:t>
      </w:r>
      <w:r w:rsidR="007E2C7E" w:rsidRPr="00B83D66">
        <w:rPr>
          <w:szCs w:val="24"/>
        </w:rPr>
        <w:t xml:space="preserve">) identified </w:t>
      </w:r>
      <w:r w:rsidR="008C5D62" w:rsidRPr="00B83D66">
        <w:rPr>
          <w:szCs w:val="24"/>
        </w:rPr>
        <w:t>, by income level and other relevant factors, such as race</w:t>
      </w:r>
      <w:r w:rsidR="00D60BCF" w:rsidRPr="00B83D66">
        <w:rPr>
          <w:szCs w:val="24"/>
        </w:rPr>
        <w:t>,</w:t>
      </w:r>
      <w:r w:rsidR="008C5D62" w:rsidRPr="00B83D66">
        <w:rPr>
          <w:szCs w:val="24"/>
        </w:rPr>
        <w:t xml:space="preserve"> ethnicity and geographic location, currently have creditable health coverage (as defined in 42 CFR 457.10)</w:t>
      </w:r>
      <w:r w:rsidR="003335CF" w:rsidRPr="00B83D66">
        <w:rPr>
          <w:szCs w:val="24"/>
        </w:rPr>
        <w:t xml:space="preserve">. </w:t>
      </w:r>
      <w:r w:rsidR="008C5D62" w:rsidRPr="00B83D66">
        <w:rPr>
          <w:szCs w:val="24"/>
        </w:rPr>
        <w:t xml:space="preserve">To the extent feasible, </w:t>
      </w:r>
      <w:r w:rsidR="007E2C7E" w:rsidRPr="00B83D66">
        <w:rPr>
          <w:szCs w:val="24"/>
        </w:rPr>
        <w:t>distinguish</w:t>
      </w:r>
      <w:r w:rsidR="008C5D62" w:rsidRPr="00B83D66">
        <w:rPr>
          <w:szCs w:val="24"/>
        </w:rPr>
        <w:t xml:space="preserve"> between creditable coverage under public health insurance programs and public-private partnerships (See Section 10 for annual report </w:t>
      </w:r>
      <w:r w:rsidR="008C5D62" w:rsidRPr="00F00AD6">
        <w:rPr>
          <w:szCs w:val="24"/>
        </w:rPr>
        <w:t>requirements)</w:t>
      </w:r>
      <w:r w:rsidR="003335CF" w:rsidRPr="00F00AD6">
        <w:rPr>
          <w:szCs w:val="24"/>
        </w:rPr>
        <w:t xml:space="preserve">. </w:t>
      </w:r>
      <w:r w:rsidR="00561E11" w:rsidRPr="00F00AD6">
        <w:rPr>
          <w:szCs w:val="24"/>
        </w:rPr>
        <w:t>(S</w:t>
      </w:r>
      <w:r w:rsidR="006915AB" w:rsidRPr="00F00AD6">
        <w:rPr>
          <w:szCs w:val="24"/>
        </w:rPr>
        <w:t xml:space="preserve">ection 2102(a)(1)); (42 CFR 457.80(a)) </w:t>
      </w:r>
    </w:p>
    <w:p w14:paraId="0C222529" w14:textId="77777777" w:rsidR="00632708" w:rsidRPr="007D30BF" w:rsidRDefault="007D30BF" w:rsidP="00323C32">
      <w:pPr>
        <w:ind w:left="1440" w:hanging="1440"/>
        <w:rPr>
          <w:szCs w:val="24"/>
        </w:rPr>
      </w:pPr>
      <w:r>
        <w:rPr>
          <w:szCs w:val="24"/>
        </w:rPr>
        <w:tab/>
      </w:r>
      <w:bookmarkStart w:id="58" w:name="Text32"/>
      <w:r w:rsidR="007D41E2">
        <w:rPr>
          <w:szCs w:val="24"/>
        </w:rPr>
        <w:fldChar w:fldCharType="begin">
          <w:ffData>
            <w:name w:val="Text32"/>
            <w:enabled/>
            <w:calcOnExit w:val="0"/>
            <w:statusText w:type="text" w:val="This is a text field to describe to the extent to which and matter in which children in the State have creditable health coverag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58"/>
    </w:p>
    <w:p w14:paraId="14F8548A" w14:textId="77777777" w:rsidR="00D403DB" w:rsidRPr="00F00AD6" w:rsidRDefault="00A674A5" w:rsidP="00323C32">
      <w:pPr>
        <w:ind w:left="1440" w:hanging="1440"/>
        <w:rPr>
          <w:szCs w:val="24"/>
          <w:u w:val="single"/>
        </w:rPr>
      </w:pPr>
      <w:r w:rsidRPr="00F00AD6">
        <w:rPr>
          <w:szCs w:val="24"/>
          <w:u w:val="single"/>
        </w:rPr>
        <w:t>Guidance:</w:t>
      </w:r>
      <w:r w:rsidRPr="00F00AD6">
        <w:rPr>
          <w:szCs w:val="24"/>
          <w:u w:val="single"/>
        </w:rPr>
        <w:tab/>
      </w:r>
      <w:r w:rsidR="0012255F" w:rsidRPr="00F00AD6">
        <w:rPr>
          <w:szCs w:val="24"/>
          <w:u w:val="single"/>
        </w:rPr>
        <w:t>S</w:t>
      </w:r>
      <w:r w:rsidRPr="00F00AD6">
        <w:rPr>
          <w:szCs w:val="24"/>
          <w:u w:val="single"/>
        </w:rPr>
        <w:t xml:space="preserve">ection </w:t>
      </w:r>
      <w:r w:rsidR="0012255F" w:rsidRPr="00F00AD6">
        <w:rPr>
          <w:szCs w:val="24"/>
          <w:u w:val="single"/>
        </w:rPr>
        <w:t>2.</w:t>
      </w:r>
      <w:r w:rsidR="00C97922" w:rsidRPr="00F00AD6">
        <w:rPr>
          <w:szCs w:val="24"/>
          <w:u w:val="single"/>
        </w:rPr>
        <w:t>2</w:t>
      </w:r>
      <w:r w:rsidR="0012255F" w:rsidRPr="00F00AD6">
        <w:rPr>
          <w:szCs w:val="24"/>
          <w:u w:val="single"/>
        </w:rPr>
        <w:t xml:space="preserve"> </w:t>
      </w:r>
      <w:r w:rsidRPr="00F00AD6">
        <w:rPr>
          <w:szCs w:val="24"/>
          <w:u w:val="single"/>
        </w:rPr>
        <w:t xml:space="preserve">allows states to request to use the funds available under the 10 percent limit on administrative expenditures </w:t>
      </w:r>
      <w:proofErr w:type="gramStart"/>
      <w:r w:rsidRPr="00F00AD6">
        <w:rPr>
          <w:szCs w:val="24"/>
          <w:u w:val="single"/>
        </w:rPr>
        <w:t>in order to</w:t>
      </w:r>
      <w:proofErr w:type="gramEnd"/>
      <w:r w:rsidRPr="00F00AD6">
        <w:rPr>
          <w:szCs w:val="24"/>
          <w:u w:val="single"/>
        </w:rPr>
        <w:t xml:space="preserve"> fund services not otherwise allowable. The health services initiatives must meet the requirements of 42 CFR 457.</w:t>
      </w:r>
      <w:r w:rsidR="005903B1">
        <w:rPr>
          <w:szCs w:val="24"/>
          <w:u w:val="single"/>
        </w:rPr>
        <w:t>10</w:t>
      </w:r>
      <w:r w:rsidRPr="00F00AD6">
        <w:rPr>
          <w:szCs w:val="24"/>
          <w:u w:val="single"/>
        </w:rPr>
        <w:t>.</w:t>
      </w:r>
    </w:p>
    <w:p w14:paraId="15CFEB6B" w14:textId="77777777" w:rsidR="00EC5B88" w:rsidRPr="00F00AD6" w:rsidRDefault="00EC5B88" w:rsidP="00323C32">
      <w:pPr>
        <w:rPr>
          <w:szCs w:val="24"/>
        </w:rPr>
      </w:pPr>
    </w:p>
    <w:p w14:paraId="64872952" w14:textId="77777777" w:rsidR="006915AB" w:rsidRPr="00F00AD6" w:rsidRDefault="001A60DD" w:rsidP="00EA75A2">
      <w:pPr>
        <w:ind w:left="1440" w:hanging="1440"/>
        <w:rPr>
          <w:szCs w:val="24"/>
        </w:rPr>
      </w:pPr>
      <w:r w:rsidRPr="00B83D66">
        <w:rPr>
          <w:b/>
          <w:szCs w:val="24"/>
        </w:rPr>
        <w:t>2.</w:t>
      </w:r>
      <w:r w:rsidR="00131D45" w:rsidRPr="00B83D66">
        <w:rPr>
          <w:b/>
          <w:szCs w:val="24"/>
        </w:rPr>
        <w:t>2</w:t>
      </w:r>
      <w:r w:rsidRPr="00B83D66">
        <w:rPr>
          <w:b/>
          <w:szCs w:val="24"/>
        </w:rPr>
        <w:t>.</w:t>
      </w:r>
      <w:r w:rsidRPr="00B83D66">
        <w:rPr>
          <w:b/>
          <w:szCs w:val="24"/>
        </w:rPr>
        <w:tab/>
      </w:r>
      <w:r w:rsidR="00FC4EF0" w:rsidRPr="00B83D66">
        <w:rPr>
          <w:b/>
          <w:szCs w:val="24"/>
        </w:rPr>
        <w:t>Health Services Initiatives</w:t>
      </w:r>
      <w:r w:rsidR="00A1573F" w:rsidRPr="00B83D66">
        <w:rPr>
          <w:b/>
          <w:szCs w:val="24"/>
        </w:rPr>
        <w:t>-</w:t>
      </w:r>
      <w:r w:rsidR="00C97922" w:rsidRPr="00B83D66">
        <w:rPr>
          <w:b/>
          <w:szCs w:val="24"/>
        </w:rPr>
        <w:t xml:space="preserve"> </w:t>
      </w:r>
      <w:r w:rsidR="006915AB" w:rsidRPr="00B83D66">
        <w:rPr>
          <w:szCs w:val="24"/>
        </w:rPr>
        <w:t xml:space="preserve">Describe if the State will use the health services initiative option as </w:t>
      </w:r>
      <w:r w:rsidR="006915AB" w:rsidRPr="00057B77">
        <w:rPr>
          <w:szCs w:val="24"/>
        </w:rPr>
        <w:t>allowed at</w:t>
      </w:r>
      <w:r w:rsidR="00143432" w:rsidRPr="00057B77">
        <w:rPr>
          <w:szCs w:val="24"/>
        </w:rPr>
        <w:t xml:space="preserve"> </w:t>
      </w:r>
      <w:r w:rsidR="00551B12" w:rsidRPr="00057B77">
        <w:rPr>
          <w:szCs w:val="24"/>
        </w:rPr>
        <w:t>42 CFR 457.10</w:t>
      </w:r>
      <w:r w:rsidR="003335CF" w:rsidRPr="00057B77">
        <w:rPr>
          <w:szCs w:val="24"/>
        </w:rPr>
        <w:t xml:space="preserve">. </w:t>
      </w:r>
      <w:r w:rsidR="006915AB" w:rsidRPr="00057B77">
        <w:rPr>
          <w:szCs w:val="24"/>
        </w:rPr>
        <w:t>If so, describe</w:t>
      </w:r>
      <w:r w:rsidR="006915AB" w:rsidRPr="00B83D66">
        <w:rPr>
          <w:szCs w:val="24"/>
        </w:rPr>
        <w:t xml:space="preserve"> what</w:t>
      </w:r>
      <w:r w:rsidR="007E2C7E" w:rsidRPr="00B83D66">
        <w:rPr>
          <w:szCs w:val="24"/>
        </w:rPr>
        <w:t xml:space="preserve"> services or </w:t>
      </w:r>
      <w:r w:rsidR="007E2C7E" w:rsidRPr="00F00AD6">
        <w:rPr>
          <w:szCs w:val="24"/>
        </w:rPr>
        <w:t>programs</w:t>
      </w:r>
      <w:r w:rsidR="006915AB" w:rsidRPr="00F00AD6">
        <w:rPr>
          <w:szCs w:val="24"/>
        </w:rPr>
        <w:t xml:space="preserve"> the State is </w:t>
      </w:r>
      <w:r w:rsidR="005822F6" w:rsidRPr="00F00AD6">
        <w:rPr>
          <w:szCs w:val="24"/>
        </w:rPr>
        <w:t>proposing</w:t>
      </w:r>
      <w:r w:rsidR="006915AB" w:rsidRPr="00F00AD6">
        <w:rPr>
          <w:szCs w:val="24"/>
        </w:rPr>
        <w:t xml:space="preserve"> to cover with administrative funds, including </w:t>
      </w:r>
      <w:proofErr w:type="gramStart"/>
      <w:r w:rsidR="006915AB" w:rsidRPr="00F00AD6">
        <w:rPr>
          <w:szCs w:val="24"/>
        </w:rPr>
        <w:t>the  cost</w:t>
      </w:r>
      <w:proofErr w:type="gramEnd"/>
      <w:r w:rsidR="006915AB" w:rsidRPr="00F00AD6">
        <w:rPr>
          <w:szCs w:val="24"/>
        </w:rPr>
        <w:t xml:space="preserve"> of each program,</w:t>
      </w:r>
      <w:r w:rsidR="007E2C7E" w:rsidRPr="00F00AD6">
        <w:rPr>
          <w:szCs w:val="24"/>
        </w:rPr>
        <w:t xml:space="preserve"> and</w:t>
      </w:r>
      <w:r w:rsidR="006915AB" w:rsidRPr="00F00AD6">
        <w:rPr>
          <w:szCs w:val="24"/>
        </w:rPr>
        <w:t xml:space="preserve"> how it is currently funded (if applicable</w:t>
      </w:r>
      <w:r w:rsidR="00AD108F" w:rsidRPr="00F00AD6">
        <w:rPr>
          <w:szCs w:val="24"/>
        </w:rPr>
        <w:t>)</w:t>
      </w:r>
      <w:r w:rsidR="002B0EDB" w:rsidRPr="00F00AD6">
        <w:rPr>
          <w:szCs w:val="24"/>
        </w:rPr>
        <w:t xml:space="preserve">, </w:t>
      </w:r>
      <w:r w:rsidR="006915AB" w:rsidRPr="00F00AD6">
        <w:rPr>
          <w:szCs w:val="24"/>
        </w:rPr>
        <w:t>also update the budget accordingly</w:t>
      </w:r>
      <w:r w:rsidR="00956A65" w:rsidRPr="00F00AD6">
        <w:rPr>
          <w:szCs w:val="24"/>
        </w:rPr>
        <w:t>.</w:t>
      </w:r>
      <w:r w:rsidR="003F60EB" w:rsidRPr="00F00AD6">
        <w:rPr>
          <w:szCs w:val="24"/>
        </w:rPr>
        <w:t xml:space="preserve"> (Section </w:t>
      </w:r>
      <w:r w:rsidR="003630FE" w:rsidRPr="00F00AD6">
        <w:rPr>
          <w:szCs w:val="24"/>
        </w:rPr>
        <w:t>2105(a</w:t>
      </w:r>
      <w:r w:rsidR="003F60EB" w:rsidRPr="00F00AD6">
        <w:rPr>
          <w:szCs w:val="24"/>
        </w:rPr>
        <w:t>)(</w:t>
      </w:r>
      <w:r w:rsidR="003630FE" w:rsidRPr="00F00AD6">
        <w:rPr>
          <w:szCs w:val="24"/>
        </w:rPr>
        <w:t>1</w:t>
      </w:r>
      <w:r w:rsidR="003F60EB" w:rsidRPr="00F00AD6">
        <w:rPr>
          <w:szCs w:val="24"/>
        </w:rPr>
        <w:t>)(</w:t>
      </w:r>
      <w:r w:rsidR="003630FE" w:rsidRPr="00F00AD6">
        <w:rPr>
          <w:szCs w:val="24"/>
        </w:rPr>
        <w:t>D</w:t>
      </w:r>
      <w:r w:rsidR="003F60EB" w:rsidRPr="00F00AD6">
        <w:rPr>
          <w:szCs w:val="24"/>
        </w:rPr>
        <w:t>)</w:t>
      </w:r>
      <w:r w:rsidR="003630FE" w:rsidRPr="00F00AD6">
        <w:rPr>
          <w:szCs w:val="24"/>
        </w:rPr>
        <w:t>(ii)</w:t>
      </w:r>
      <w:r w:rsidR="003F60EB" w:rsidRPr="00F00AD6">
        <w:rPr>
          <w:szCs w:val="24"/>
        </w:rPr>
        <w:t>); (</w:t>
      </w:r>
      <w:r w:rsidR="00551B12" w:rsidRPr="00F00AD6">
        <w:rPr>
          <w:szCs w:val="24"/>
        </w:rPr>
        <w:t>42 CFR 457.10</w:t>
      </w:r>
      <w:r w:rsidR="003F60EB" w:rsidRPr="00F00AD6">
        <w:rPr>
          <w:szCs w:val="24"/>
        </w:rPr>
        <w:t>)</w:t>
      </w:r>
    </w:p>
    <w:p w14:paraId="30490EE3" w14:textId="77777777" w:rsidR="008E61E1" w:rsidRPr="00B83D66" w:rsidRDefault="007D30BF" w:rsidP="00323C32">
      <w:pPr>
        <w:tabs>
          <w:tab w:val="left" w:pos="-1440"/>
        </w:tabs>
        <w:rPr>
          <w:szCs w:val="24"/>
        </w:rPr>
      </w:pPr>
      <w:r>
        <w:rPr>
          <w:szCs w:val="24"/>
        </w:rPr>
        <w:tab/>
      </w:r>
      <w:r>
        <w:rPr>
          <w:szCs w:val="24"/>
        </w:rPr>
        <w:tab/>
      </w:r>
      <w:bookmarkStart w:id="59" w:name="Text33"/>
      <w:r w:rsidR="007D41E2">
        <w:rPr>
          <w:szCs w:val="24"/>
        </w:rPr>
        <w:fldChar w:fldCharType="begin">
          <w:ffData>
            <w:name w:val="Text33"/>
            <w:enabled/>
            <w:calcOnExit w:val="0"/>
            <w:statusText w:type="text" w:val="This is a text field to describe if States will use the helath services initiative option.   If so, describe what services or programs."/>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59"/>
    </w:p>
    <w:p w14:paraId="7DCCDF65" w14:textId="77777777" w:rsidR="00A1573F" w:rsidRDefault="00A1573F" w:rsidP="00D42F71">
      <w:pPr>
        <w:tabs>
          <w:tab w:val="left" w:pos="-1440"/>
        </w:tabs>
        <w:ind w:left="1440" w:hanging="1440"/>
        <w:rPr>
          <w:szCs w:val="24"/>
        </w:rPr>
      </w:pPr>
      <w:r w:rsidRPr="00B83D66">
        <w:rPr>
          <w:b/>
          <w:szCs w:val="24"/>
        </w:rPr>
        <w:t>2.</w:t>
      </w:r>
      <w:r w:rsidR="00250C94" w:rsidRPr="00B83D66">
        <w:rPr>
          <w:b/>
          <w:szCs w:val="24"/>
        </w:rPr>
        <w:t>3</w:t>
      </w:r>
      <w:r w:rsidR="00D42F71">
        <w:rPr>
          <w:b/>
          <w:szCs w:val="24"/>
        </w:rPr>
        <w:t>-TC</w:t>
      </w:r>
      <w:r w:rsidR="00D42F71">
        <w:rPr>
          <w:b/>
          <w:szCs w:val="24"/>
        </w:rPr>
        <w:tab/>
      </w:r>
      <w:r w:rsidR="00996987" w:rsidRPr="00B83D66">
        <w:rPr>
          <w:b/>
          <w:szCs w:val="24"/>
        </w:rPr>
        <w:t>Tribal Consultation Requirement</w:t>
      </w:r>
      <w:r w:rsidRPr="00B83D66">
        <w:rPr>
          <w:b/>
          <w:szCs w:val="24"/>
        </w:rPr>
        <w:t>s</w:t>
      </w:r>
      <w:r w:rsidRPr="00872589">
        <w:rPr>
          <w:szCs w:val="24"/>
        </w:rPr>
        <w:t>-</w:t>
      </w:r>
      <w:r w:rsidR="00522915" w:rsidRPr="00872589">
        <w:rPr>
          <w:szCs w:val="24"/>
        </w:rPr>
        <w:t xml:space="preserve"> </w:t>
      </w:r>
      <w:r w:rsidR="00C97876" w:rsidRPr="00872589">
        <w:rPr>
          <w:szCs w:val="24"/>
        </w:rPr>
        <w:t>(</w:t>
      </w:r>
      <w:r w:rsidR="00561E11" w:rsidRPr="00872589">
        <w:rPr>
          <w:szCs w:val="24"/>
        </w:rPr>
        <w:t>S</w:t>
      </w:r>
      <w:r w:rsidR="00C97876" w:rsidRPr="00872589">
        <w:rPr>
          <w:szCs w:val="24"/>
        </w:rPr>
        <w:t>ections 1902(a)(73) and 2107(e)(1)</w:t>
      </w:r>
      <w:r w:rsidR="003A7469" w:rsidRPr="00872589">
        <w:rPr>
          <w:szCs w:val="24"/>
        </w:rPr>
        <w:t>(C)</w:t>
      </w:r>
      <w:r w:rsidR="00872589">
        <w:rPr>
          <w:szCs w:val="24"/>
        </w:rPr>
        <w:t>)</w:t>
      </w:r>
      <w:r w:rsidR="00C97876" w:rsidRPr="00872589">
        <w:rPr>
          <w:szCs w:val="24"/>
        </w:rPr>
        <w:t xml:space="preserve">; </w:t>
      </w:r>
      <w:r w:rsidR="00D60DAF" w:rsidRPr="00872589">
        <w:rPr>
          <w:szCs w:val="24"/>
        </w:rPr>
        <w:t xml:space="preserve">(ARRA #2, CHIPRA #3, </w:t>
      </w:r>
      <w:r w:rsidR="00D60DAF" w:rsidRPr="00B83D66">
        <w:rPr>
          <w:szCs w:val="24"/>
        </w:rPr>
        <w:t>issued May 28, 2009)</w:t>
      </w:r>
      <w:r w:rsidR="00C97876" w:rsidRPr="00B83D66">
        <w:rPr>
          <w:szCs w:val="24"/>
        </w:rPr>
        <w:t xml:space="preserve"> </w:t>
      </w:r>
      <w:r w:rsidR="00DD2CA1" w:rsidRPr="00B83D66">
        <w:rPr>
          <w:szCs w:val="24"/>
        </w:rPr>
        <w:t xml:space="preserve"> </w:t>
      </w:r>
      <w:r w:rsidR="00996987" w:rsidRPr="00B83D66">
        <w:rPr>
          <w:szCs w:val="24"/>
        </w:rPr>
        <w:t>Section 1902(a)(73) of the Social Security Act (the Act) requires a State in which one or more Indian Health Programs or Urban Indian Organizations furnish health care services to establish a process for the State Medicaid agency to seek advice on a regular, ongoing basis from designees of Indian health programs, whether operated by the Indian Health Service (IHS), Tribes or Tribal organizations under the Indian Self-Determination and Education Assistance Act (</w:t>
      </w:r>
      <w:r w:rsidR="00996987" w:rsidRPr="00F00AD6">
        <w:rPr>
          <w:szCs w:val="24"/>
        </w:rPr>
        <w:t>ISDEAA), or Urban Indian Organizations under the Indian Health Care Improvement Act (IHCIA)</w:t>
      </w:r>
      <w:r w:rsidR="003335CF" w:rsidRPr="00F00AD6">
        <w:rPr>
          <w:szCs w:val="24"/>
        </w:rPr>
        <w:t xml:space="preserve">. </w:t>
      </w:r>
      <w:r w:rsidR="00996987" w:rsidRPr="00F00AD6">
        <w:rPr>
          <w:szCs w:val="24"/>
        </w:rPr>
        <w:t>Section 2107(e)(</w:t>
      </w:r>
      <w:r w:rsidR="00DD2CA1" w:rsidRPr="00F00AD6">
        <w:rPr>
          <w:szCs w:val="24"/>
        </w:rPr>
        <w:t>1</w:t>
      </w:r>
      <w:r w:rsidR="00996987" w:rsidRPr="00F00AD6">
        <w:rPr>
          <w:szCs w:val="24"/>
        </w:rPr>
        <w:t>)</w:t>
      </w:r>
      <w:r w:rsidR="00E34F4E" w:rsidRPr="00F00AD6">
        <w:rPr>
          <w:szCs w:val="24"/>
        </w:rPr>
        <w:t>(C)</w:t>
      </w:r>
      <w:r w:rsidR="00996987" w:rsidRPr="00F00AD6">
        <w:rPr>
          <w:szCs w:val="24"/>
        </w:rPr>
        <w:t xml:space="preserve"> of the Act was</w:t>
      </w:r>
      <w:r w:rsidR="00996987" w:rsidRPr="00B83D66">
        <w:rPr>
          <w:szCs w:val="24"/>
        </w:rPr>
        <w:t xml:space="preserve"> also amended to apply these requirements to the Children’s Health Insurance Program (CHIP)</w:t>
      </w:r>
      <w:r w:rsidR="003335CF" w:rsidRPr="00B83D66">
        <w:rPr>
          <w:szCs w:val="24"/>
        </w:rPr>
        <w:t xml:space="preserve">. </w:t>
      </w:r>
      <w:r w:rsidR="00996987" w:rsidRPr="00B83D66">
        <w:rPr>
          <w:szCs w:val="24"/>
        </w:rPr>
        <w:t>Consultation is required concerning Medicaid and CHIP matters having a direct impact on Indian health programs and Urban Indian organizations</w:t>
      </w:r>
      <w:r w:rsidR="003335CF" w:rsidRPr="00B83D66">
        <w:rPr>
          <w:szCs w:val="24"/>
        </w:rPr>
        <w:t xml:space="preserve">. </w:t>
      </w:r>
    </w:p>
    <w:p w14:paraId="37A32A17" w14:textId="77777777" w:rsidR="00102363" w:rsidRPr="00B83D66" w:rsidRDefault="00102363" w:rsidP="00D42F71">
      <w:pPr>
        <w:tabs>
          <w:tab w:val="left" w:pos="-1440"/>
        </w:tabs>
        <w:ind w:left="1440"/>
        <w:rPr>
          <w:b/>
          <w:szCs w:val="24"/>
          <w:u w:val="single"/>
        </w:rPr>
      </w:pPr>
    </w:p>
    <w:p w14:paraId="09928CB3" w14:textId="77777777" w:rsidR="00C60FE5" w:rsidRPr="00B83D66" w:rsidRDefault="002B0EDB" w:rsidP="00D42F71">
      <w:pPr>
        <w:tabs>
          <w:tab w:val="left" w:pos="-1440"/>
        </w:tabs>
        <w:ind w:left="1440"/>
        <w:rPr>
          <w:b/>
          <w:szCs w:val="24"/>
          <w:u w:val="single"/>
        </w:rPr>
      </w:pPr>
      <w:r w:rsidRPr="00B83D66">
        <w:rPr>
          <w:szCs w:val="24"/>
        </w:rPr>
        <w:t>D</w:t>
      </w:r>
      <w:r w:rsidR="00996987" w:rsidRPr="00B83D66">
        <w:rPr>
          <w:szCs w:val="24"/>
        </w:rPr>
        <w:t xml:space="preserve">escribe the process the State uses to seek advice on a regular, ongoing basis from </w:t>
      </w:r>
      <w:proofErr w:type="gramStart"/>
      <w:r w:rsidR="00996987" w:rsidRPr="00B83D66">
        <w:rPr>
          <w:szCs w:val="24"/>
        </w:rPr>
        <w:t>federally-recognized</w:t>
      </w:r>
      <w:proofErr w:type="gramEnd"/>
      <w:r w:rsidR="00996987" w:rsidRPr="00B83D66">
        <w:rPr>
          <w:szCs w:val="24"/>
        </w:rPr>
        <w:t xml:space="preserve"> tribes, Indian Health Programs and Urban Indian Organizations on matters related to Medicaid and CHIP programs and for consultation on State Plan Amendments, waiver proposals, waiver extensions, waiver amendments, waiver renewals and proposals for demonstration projects prior to submission to CMS</w:t>
      </w:r>
      <w:r w:rsidR="003335CF" w:rsidRPr="00B83D66">
        <w:rPr>
          <w:szCs w:val="24"/>
        </w:rPr>
        <w:t xml:space="preserve">. </w:t>
      </w:r>
      <w:r w:rsidRPr="00B83D66">
        <w:rPr>
          <w:szCs w:val="24"/>
        </w:rPr>
        <w:t>I</w:t>
      </w:r>
      <w:r w:rsidR="00996987" w:rsidRPr="00B83D66">
        <w:rPr>
          <w:szCs w:val="24"/>
        </w:rPr>
        <w:t xml:space="preserve">nclude information about the frequency, </w:t>
      </w:r>
      <w:proofErr w:type="gramStart"/>
      <w:r w:rsidR="00996987" w:rsidRPr="00B83D66">
        <w:rPr>
          <w:szCs w:val="24"/>
        </w:rPr>
        <w:t>inclusiveness</w:t>
      </w:r>
      <w:proofErr w:type="gramEnd"/>
      <w:r w:rsidR="00996987" w:rsidRPr="00B83D66">
        <w:rPr>
          <w:szCs w:val="24"/>
        </w:rPr>
        <w:t xml:space="preserve"> and process for seeking such advice.</w:t>
      </w:r>
    </w:p>
    <w:p w14:paraId="562C686C" w14:textId="77777777" w:rsidR="006915AB" w:rsidRPr="00B83D66" w:rsidRDefault="007D30BF" w:rsidP="00323C32">
      <w:pPr>
        <w:ind w:left="720"/>
        <w:rPr>
          <w:szCs w:val="24"/>
        </w:rPr>
      </w:pPr>
      <w:r>
        <w:rPr>
          <w:szCs w:val="24"/>
        </w:rPr>
        <w:tab/>
      </w:r>
      <w:bookmarkStart w:id="60" w:name="Text34"/>
      <w:r w:rsidR="007D41E2">
        <w:rPr>
          <w:szCs w:val="24"/>
        </w:rPr>
        <w:fldChar w:fldCharType="begin">
          <w:ffData>
            <w:name w:val="Text34"/>
            <w:enabled/>
            <w:calcOnExit w:val="0"/>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60"/>
    </w:p>
    <w:p w14:paraId="00AED653" w14:textId="77777777" w:rsidR="001E7F86" w:rsidRDefault="001E7F86" w:rsidP="00EA75A2">
      <w:pPr>
        <w:ind w:left="1440" w:hanging="1440"/>
        <w:rPr>
          <w:b/>
          <w:szCs w:val="24"/>
        </w:rPr>
      </w:pPr>
      <w:r w:rsidRPr="00B83D66">
        <w:rPr>
          <w:b/>
          <w:szCs w:val="24"/>
        </w:rPr>
        <w:t>Section 3</w:t>
      </w:r>
      <w:r w:rsidR="003335CF" w:rsidRPr="00B83D66">
        <w:rPr>
          <w:b/>
          <w:szCs w:val="24"/>
        </w:rPr>
        <w:t xml:space="preserve">. </w:t>
      </w:r>
      <w:r w:rsidR="00EA75A2">
        <w:rPr>
          <w:b/>
          <w:szCs w:val="24"/>
        </w:rPr>
        <w:tab/>
      </w:r>
      <w:r w:rsidRPr="00B83D66">
        <w:rPr>
          <w:b/>
          <w:szCs w:val="24"/>
          <w:u w:val="single"/>
        </w:rPr>
        <w:t>Methods of Delivery and Utilization Controls</w:t>
      </w:r>
      <w:r w:rsidR="00C30B8B" w:rsidRPr="00B83D66">
        <w:rPr>
          <w:b/>
          <w:szCs w:val="24"/>
        </w:rPr>
        <w:t xml:space="preserve"> </w:t>
      </w:r>
    </w:p>
    <w:p w14:paraId="4E60CE85" w14:textId="77777777" w:rsidR="00134E29" w:rsidRDefault="00134E29" w:rsidP="00EA75A2">
      <w:pPr>
        <w:ind w:left="1440" w:hanging="1440"/>
        <w:rPr>
          <w:b/>
          <w:szCs w:val="24"/>
        </w:rPr>
      </w:pPr>
    </w:p>
    <w:p w14:paraId="72DFB023" w14:textId="77777777" w:rsidR="00652274" w:rsidRDefault="007D30BF" w:rsidP="00323C32">
      <w:pPr>
        <w:tabs>
          <w:tab w:val="left" w:pos="-1440"/>
        </w:tabs>
        <w:ind w:left="720" w:hanging="720"/>
        <w:rPr>
          <w:szCs w:val="24"/>
        </w:rPr>
      </w:pPr>
      <w:r>
        <w:rPr>
          <w:szCs w:val="24"/>
        </w:rPr>
        <w:fldChar w:fldCharType="begin">
          <w:ffData>
            <w:name w:val=""/>
            <w:enabled/>
            <w:calcOnExit w:val="0"/>
            <w:statusText w:type="text" w:val="This is a checkbox to check if the State elects to use funded provided under Title XXI."/>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652274" w:rsidRPr="00B83D66">
        <w:rPr>
          <w:szCs w:val="24"/>
        </w:rPr>
        <w:tab/>
        <w:t xml:space="preserve">Check here if the </w:t>
      </w:r>
      <w:r w:rsidR="008840CA" w:rsidRPr="00B83D66">
        <w:rPr>
          <w:szCs w:val="24"/>
        </w:rPr>
        <w:t xml:space="preserve">State </w:t>
      </w:r>
      <w:r w:rsidR="00652274" w:rsidRPr="00B83D66">
        <w:rPr>
          <w:szCs w:val="24"/>
        </w:rPr>
        <w:t xml:space="preserve">elects to use funds provided under Title XXI only to provide expanded </w:t>
      </w:r>
      <w:r w:rsidR="00652274" w:rsidRPr="00B83D66">
        <w:rPr>
          <w:szCs w:val="24"/>
        </w:rPr>
        <w:lastRenderedPageBreak/>
        <w:t xml:space="preserve">eligibility under the </w:t>
      </w:r>
      <w:proofErr w:type="gramStart"/>
      <w:r w:rsidR="00A66DDC" w:rsidRPr="00B83D66">
        <w:rPr>
          <w:szCs w:val="24"/>
        </w:rPr>
        <w:t xml:space="preserve">State’s </w:t>
      </w:r>
      <w:r w:rsidR="00652274" w:rsidRPr="00B83D66">
        <w:rPr>
          <w:szCs w:val="24"/>
        </w:rPr>
        <w:t xml:space="preserve"> Medicaid</w:t>
      </w:r>
      <w:proofErr w:type="gramEnd"/>
      <w:r w:rsidR="00652274" w:rsidRPr="00B83D66">
        <w:rPr>
          <w:szCs w:val="24"/>
        </w:rPr>
        <w:t xml:space="preserve"> plan, and continue on to Section 4</w:t>
      </w:r>
      <w:r w:rsidR="00134E29">
        <w:rPr>
          <w:szCs w:val="24"/>
        </w:rPr>
        <w:t xml:space="preserve"> </w:t>
      </w:r>
      <w:r w:rsidR="00134E29">
        <w:t>(Eligibility Standards and Methodology)</w:t>
      </w:r>
      <w:r w:rsidR="00652274" w:rsidRPr="00B83D66">
        <w:rPr>
          <w:szCs w:val="24"/>
        </w:rPr>
        <w:t>.</w:t>
      </w:r>
    </w:p>
    <w:p w14:paraId="0A7522A2" w14:textId="77777777" w:rsidR="008D7CA6" w:rsidRPr="00B83D66" w:rsidRDefault="008D7CA6" w:rsidP="00323C32">
      <w:pPr>
        <w:tabs>
          <w:tab w:val="left" w:pos="-1440"/>
        </w:tabs>
        <w:ind w:left="720" w:hanging="720"/>
        <w:rPr>
          <w:szCs w:val="24"/>
        </w:rPr>
      </w:pPr>
    </w:p>
    <w:p w14:paraId="7E2C207C" w14:textId="3F9616A5" w:rsidR="00403536" w:rsidRPr="00F00AD6" w:rsidRDefault="00403536" w:rsidP="00134E29">
      <w:pPr>
        <w:ind w:left="1440" w:hanging="1440"/>
        <w:outlineLvl w:val="0"/>
        <w:rPr>
          <w:szCs w:val="24"/>
          <w:u w:val="single"/>
        </w:rPr>
      </w:pPr>
      <w:bookmarkStart w:id="61" w:name="_Toc200444698"/>
      <w:r w:rsidRPr="00B83D66">
        <w:rPr>
          <w:szCs w:val="24"/>
          <w:u w:val="single"/>
        </w:rPr>
        <w:t>Guidance:</w:t>
      </w:r>
      <w:r w:rsidRPr="00B83D66">
        <w:rPr>
          <w:szCs w:val="24"/>
          <w:u w:val="single"/>
        </w:rPr>
        <w:tab/>
        <w:t xml:space="preserve">In Section 3.1, </w:t>
      </w:r>
      <w:r w:rsidR="00134E29" w:rsidRPr="00237AC0">
        <w:rPr>
          <w:u w:val="single"/>
        </w:rPr>
        <w:t>describe all delivery methods the State will use to provide services to enrollees, including: (1) contracts with managed care organizations (MCO), prepaid inpatient health plans (PIHP), prepaid ambulatory health plans (PAHP), primary care case management entities (PCCM entities), and primary care case managers (PCCM); (2) contracts with indemnity health insurance plans; (3) fee-for-service (FFS) paid by the State to health care providers; and (4) any other arrangements for health care delivery. The State should describe any variations based upon geography and by population (including the conception to birth population).</w:t>
      </w:r>
      <w:r w:rsidR="00134E29" w:rsidRPr="00237AC0" w:rsidDel="00F52825">
        <w:rPr>
          <w:u w:val="single"/>
        </w:rPr>
        <w:t xml:space="preserve"> </w:t>
      </w:r>
      <w:r w:rsidR="00134E29" w:rsidRPr="00237AC0">
        <w:rPr>
          <w:u w:val="single"/>
        </w:rPr>
        <w:t>States must submit the managed care contract(s) to CMS’ Regional Office for review.</w:t>
      </w:r>
    </w:p>
    <w:p w14:paraId="7DE732FF" w14:textId="77777777" w:rsidR="00403536" w:rsidRPr="00B83D66" w:rsidRDefault="00403536" w:rsidP="00323C32">
      <w:pPr>
        <w:tabs>
          <w:tab w:val="left" w:pos="-1440"/>
        </w:tabs>
        <w:ind w:left="720" w:hanging="720"/>
        <w:rPr>
          <w:rStyle w:val="Heading3Char"/>
          <w:rFonts w:ascii="Times New Roman" w:hAnsi="Times New Roman" w:cs="Times New Roman"/>
          <w:sz w:val="24"/>
          <w:szCs w:val="24"/>
        </w:rPr>
      </w:pPr>
    </w:p>
    <w:p w14:paraId="5EFB0B06" w14:textId="2D6D49F8" w:rsidR="004C04B8" w:rsidRPr="00561E11" w:rsidRDefault="00652274" w:rsidP="00134E29">
      <w:pPr>
        <w:tabs>
          <w:tab w:val="left" w:pos="-1440"/>
        </w:tabs>
        <w:ind w:left="1440" w:hanging="1440"/>
        <w:rPr>
          <w:b/>
          <w:szCs w:val="24"/>
          <w:u w:val="single"/>
        </w:rPr>
      </w:pPr>
      <w:r w:rsidRPr="00B83D66">
        <w:rPr>
          <w:rStyle w:val="Heading3Char"/>
          <w:rFonts w:ascii="Times New Roman" w:hAnsi="Times New Roman" w:cs="Times New Roman"/>
          <w:sz w:val="24"/>
          <w:szCs w:val="24"/>
        </w:rPr>
        <w:t>3.1</w:t>
      </w:r>
      <w:bookmarkEnd w:id="61"/>
      <w:r w:rsidR="003335CF" w:rsidRPr="00B83D66">
        <w:rPr>
          <w:rStyle w:val="Heading3Char"/>
          <w:rFonts w:ascii="Times New Roman" w:hAnsi="Times New Roman" w:cs="Times New Roman"/>
          <w:sz w:val="24"/>
          <w:szCs w:val="24"/>
        </w:rPr>
        <w:t xml:space="preserve">. </w:t>
      </w:r>
      <w:r w:rsidRPr="00B83D66">
        <w:rPr>
          <w:szCs w:val="24"/>
        </w:rPr>
        <w:tab/>
      </w:r>
      <w:r w:rsidR="002F04CB" w:rsidRPr="00B83D66">
        <w:rPr>
          <w:b/>
          <w:szCs w:val="24"/>
        </w:rPr>
        <w:t xml:space="preserve">Delivery </w:t>
      </w:r>
      <w:r w:rsidR="00134E29">
        <w:rPr>
          <w:b/>
          <w:szCs w:val="24"/>
        </w:rPr>
        <w:t>Systems</w:t>
      </w:r>
      <w:r w:rsidR="00134E29" w:rsidRPr="00B83D66">
        <w:rPr>
          <w:szCs w:val="24"/>
        </w:rPr>
        <w:t xml:space="preserve"> </w:t>
      </w:r>
      <w:r w:rsidR="00134E29" w:rsidRPr="00F00AD6">
        <w:t>(Section 2102(a)(4</w:t>
      </w:r>
      <w:proofErr w:type="gramStart"/>
      <w:r w:rsidR="00134E29" w:rsidRPr="00F00AD6">
        <w:t>)</w:t>
      </w:r>
      <w:r w:rsidR="00134E29">
        <w:t>)</w:t>
      </w:r>
      <w:r w:rsidR="00134E29" w:rsidRPr="00F00AD6">
        <w:t xml:space="preserve">  (</w:t>
      </w:r>
      <w:proofErr w:type="gramEnd"/>
      <w:r w:rsidR="00134E29" w:rsidRPr="00F00AD6">
        <w:t>42</w:t>
      </w:r>
      <w:r w:rsidR="00134E29">
        <w:t xml:space="preserve"> CFR 457.490; Part 457, Subpart L</w:t>
      </w:r>
      <w:r w:rsidR="00134E29" w:rsidRPr="00F00AD6">
        <w:t>)</w:t>
      </w:r>
      <w:bookmarkStart w:id="62" w:name="_Toc200444699"/>
    </w:p>
    <w:p w14:paraId="5FE2C0D1" w14:textId="77777777" w:rsidR="00D403DB" w:rsidRDefault="00D403DB" w:rsidP="00323C32">
      <w:pPr>
        <w:tabs>
          <w:tab w:val="left" w:pos="-1440"/>
        </w:tabs>
        <w:ind w:left="720" w:hanging="720"/>
        <w:rPr>
          <w:rStyle w:val="Heading3Char"/>
          <w:rFonts w:ascii="Times New Roman" w:hAnsi="Times New Roman" w:cs="Times New Roman"/>
          <w:sz w:val="24"/>
          <w:szCs w:val="24"/>
        </w:rPr>
      </w:pPr>
    </w:p>
    <w:p w14:paraId="190BF163" w14:textId="77777777" w:rsidR="00134E29" w:rsidRPr="00A936EC" w:rsidRDefault="00134E29" w:rsidP="00134E29">
      <w:pPr>
        <w:pStyle w:val="CMSHeading3XXX"/>
        <w:ind w:left="1440" w:hanging="720"/>
      </w:pPr>
      <w:r w:rsidRPr="00A936EC">
        <w:t>3.1.1</w:t>
      </w:r>
      <w:r w:rsidRPr="00A936EC">
        <w:tab/>
        <w:t>Choice of Delivery System</w:t>
      </w:r>
    </w:p>
    <w:p w14:paraId="7A38262C" w14:textId="77777777" w:rsidR="00134E29" w:rsidRDefault="00134E29" w:rsidP="00134E29">
      <w:pPr>
        <w:pStyle w:val="CMSHeading4XXXX"/>
      </w:pPr>
      <w:r w:rsidRPr="007B1BFD">
        <w:rPr>
          <w:b/>
        </w:rPr>
        <w:t>3.1.1.1</w:t>
      </w:r>
      <w:r>
        <w:t xml:space="preserve"> </w:t>
      </w:r>
      <w:r>
        <w:tab/>
      </w:r>
      <w:r w:rsidRPr="007B1BFD">
        <w:t>Does</w:t>
      </w:r>
      <w:r>
        <w:t xml:space="preserve"> the State use a managed care delivery system for its CHIP populations? Managed care entities include MCOs, PIHPs, PAHPs, PCCM entities and PCCMs as defined in 42 CFR 457.10. Please check the box and answer the questions below that apply to your State.</w:t>
      </w:r>
    </w:p>
    <w:p w14:paraId="571D6390" w14:textId="77777777" w:rsidR="00134E29" w:rsidRDefault="00134E29" w:rsidP="00134E29">
      <w:pPr>
        <w:pStyle w:val="CMSlevel4checkbox"/>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 xml:space="preserve"> </w:t>
      </w:r>
      <w:r>
        <w:tab/>
        <w:t>No, the State does not use a managed care delivery system for any CHIP populations.</w:t>
      </w:r>
    </w:p>
    <w:p w14:paraId="1D8175A3" w14:textId="77777777" w:rsidR="00134E29" w:rsidRDefault="00134E29" w:rsidP="00134E29">
      <w:pPr>
        <w:pStyle w:val="CMSlevel4checkbox"/>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 xml:space="preserve"> </w:t>
      </w:r>
      <w:r>
        <w:tab/>
        <w:t>Yes, the State uses a managed care delivery system for all CHIP populations.</w:t>
      </w:r>
    </w:p>
    <w:p w14:paraId="0A8ABE64" w14:textId="77777777" w:rsidR="00134E29" w:rsidRDefault="00134E29" w:rsidP="00134E29">
      <w:pPr>
        <w:pStyle w:val="CMSlevel4checkbox"/>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 xml:space="preserve">Yes, the State uses a managed care delivery system; however, only some of the CHIP population is included in the managed care delivery system and some of the CHIP population is included in a fee-for-service system. </w:t>
      </w:r>
    </w:p>
    <w:p w14:paraId="07B6C372" w14:textId="77777777" w:rsidR="00134E29" w:rsidRDefault="00134E29" w:rsidP="00134E29">
      <w:pPr>
        <w:pStyle w:val="CMSlevel3indent"/>
        <w:ind w:left="2880"/>
      </w:pPr>
      <w:r>
        <w:t xml:space="preserve">If the State uses a managed care delivery system for only some of its CHIP populations and a fee-for-service system for some of its CHIP populations, please describe which populations are, and which are not, included in the State’s managed care delivery system for CHIP. States will be asked to specify which managed care entities are used by the State in its managed care delivery system below in Section </w:t>
      </w:r>
      <w:r w:rsidRPr="00F906D6">
        <w:t>3.1.2.</w:t>
      </w:r>
      <w:r>
        <w:t xml:space="preserve">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097499F9" w14:textId="77777777" w:rsidR="00134E29" w:rsidRPr="00B51220" w:rsidRDefault="00134E29" w:rsidP="00134E29">
      <w:pPr>
        <w:pStyle w:val="CMSguidancelevel2"/>
      </w:pPr>
      <w:r>
        <w:t>Guidance:</w:t>
      </w:r>
      <w:r>
        <w:tab/>
        <w:t>U</w:t>
      </w:r>
      <w:r w:rsidRPr="00B51220">
        <w:t>tilization control systems are those administrative mechanisms that are designed to ensure that enrollees receiving health care services under the State plan receive only appropriate and medically necessary health care consistent with the benefit package.</w:t>
      </w:r>
    </w:p>
    <w:p w14:paraId="5943A9B7" w14:textId="77777777" w:rsidR="00134E29" w:rsidRPr="0023427D" w:rsidRDefault="00134E29" w:rsidP="00134E29">
      <w:pPr>
        <w:pStyle w:val="CMSlevel2indent"/>
        <w:rPr>
          <w:u w:val="single"/>
        </w:rPr>
      </w:pPr>
      <w:r w:rsidRPr="0023427D">
        <w:rPr>
          <w:u w:val="single"/>
        </w:rPr>
        <w:lastRenderedPageBreak/>
        <w:t xml:space="preserve">Examples of utilization control systems </w:t>
      </w:r>
      <w:proofErr w:type="gramStart"/>
      <w:r w:rsidRPr="0023427D">
        <w:rPr>
          <w:u w:val="single"/>
        </w:rPr>
        <w:t>include, but</w:t>
      </w:r>
      <w:proofErr w:type="gramEnd"/>
      <w:r w:rsidRPr="0023427D">
        <w:rPr>
          <w:u w:val="single"/>
        </w:rPr>
        <w:t xml:space="preserve"> are not limited to:  requirements for referrals to specialty care; requirements that clinicians use clinical practice guidelines; or demand management systems (e.g., use of an 800 number for after-hours and urgent care). In addition, the State should describe its plans for review, coordination, and implementation of utilization controls, addressing both procedures and State developed standards for review, </w:t>
      </w:r>
      <w:proofErr w:type="gramStart"/>
      <w:r w:rsidRPr="0023427D">
        <w:rPr>
          <w:u w:val="single"/>
        </w:rPr>
        <w:t>in order to</w:t>
      </w:r>
      <w:proofErr w:type="gramEnd"/>
      <w:r w:rsidRPr="0023427D">
        <w:rPr>
          <w:u w:val="single"/>
        </w:rPr>
        <w:t xml:space="preserve"> assure that necessary care is delivered in a cost-effective and efficient manner. (42 CFR 457.490(b))</w:t>
      </w:r>
    </w:p>
    <w:p w14:paraId="13D2BD88" w14:textId="77777777" w:rsidR="00134E29" w:rsidRDefault="00134E29" w:rsidP="00134E29">
      <w:pPr>
        <w:pStyle w:val="CMSlevel2indent"/>
        <w:spacing w:after="0"/>
      </w:pPr>
      <w:r>
        <w:t xml:space="preserve">If the State </w:t>
      </w:r>
      <w:r w:rsidRPr="00A67210">
        <w:rPr>
          <w:u w:val="single"/>
        </w:rPr>
        <w:t>does not</w:t>
      </w:r>
      <w:r>
        <w:t xml:space="preserve"> use a managed care delivery system for any or some of its CHIP populations, d</w:t>
      </w:r>
      <w:r w:rsidRPr="00B83D66">
        <w:t xml:space="preserve">escribe the methods of delivery of the child health assistance using Title XXI funds to </w:t>
      </w:r>
      <w:proofErr w:type="gramStart"/>
      <w:r w:rsidRPr="00B83D66">
        <w:t>targeted</w:t>
      </w:r>
      <w:proofErr w:type="gramEnd"/>
      <w:r w:rsidRPr="00B83D66">
        <w:t xml:space="preserve"> low-income children</w:t>
      </w:r>
      <w:r w:rsidRPr="00F00AD6">
        <w:t>. Include a description of</w:t>
      </w:r>
      <w:r>
        <w:t>:</w:t>
      </w:r>
    </w:p>
    <w:p w14:paraId="16BDBB0A" w14:textId="77777777" w:rsidR="00134E29" w:rsidRPr="00943454" w:rsidRDefault="00134E29" w:rsidP="00134E29">
      <w:pPr>
        <w:pStyle w:val="ListParagraph"/>
        <w:numPr>
          <w:ilvl w:val="0"/>
          <w:numId w:val="16"/>
        </w:numPr>
        <w:tabs>
          <w:tab w:val="left" w:pos="-1440"/>
        </w:tabs>
        <w:ind w:left="3240"/>
        <w:rPr>
          <w:szCs w:val="24"/>
        </w:rPr>
      </w:pPr>
      <w:r w:rsidRPr="00943454">
        <w:rPr>
          <w:szCs w:val="24"/>
        </w:rPr>
        <w:t xml:space="preserve">The methods for assuring delivery of the insurance products and delivery of health care services covered by such products to the enrollees, including any variations. (Section 2102(a)(4); 42 CFR 457.490(a)) </w:t>
      </w:r>
    </w:p>
    <w:p w14:paraId="07BD1DB1" w14:textId="77777777" w:rsidR="00134E29" w:rsidRDefault="00134E29" w:rsidP="00134E29">
      <w:pPr>
        <w:pStyle w:val="ListParagraph"/>
        <w:numPr>
          <w:ilvl w:val="0"/>
          <w:numId w:val="16"/>
        </w:numPr>
        <w:tabs>
          <w:tab w:val="left" w:pos="-1440"/>
        </w:tabs>
        <w:ind w:left="3240"/>
        <w:rPr>
          <w:szCs w:val="24"/>
        </w:rPr>
      </w:pPr>
      <w:r w:rsidRPr="006A5733">
        <w:rPr>
          <w:szCs w:val="24"/>
        </w:rPr>
        <w:t>T</w:t>
      </w:r>
      <w:r>
        <w:t>he utilization control systems designed to ensure that enrollees receiving health care services under the State plan receive only appropriate and medically necessary health care consistent with the benefit package described in the approved State plan. (Section 2102(a)(4); 42 CFR 457.490(b))</w:t>
      </w:r>
      <w:r>
        <w:rPr>
          <w:szCs w:val="24"/>
        </w:rPr>
        <w:t xml:space="preserve"> </w:t>
      </w:r>
      <w:r w:rsidRPr="007B1BFD">
        <w:rPr>
          <w:bCs/>
          <w:szCs w:val="24"/>
        </w:rPr>
        <w:fldChar w:fldCharType="begin">
          <w:ffData>
            <w:name w:val="Text103"/>
            <w:enabled/>
            <w:calcOnExit w:val="0"/>
            <w:statusText w:type="text" w:val="This is a text field to insert State / Territory."/>
            <w:textInput/>
          </w:ffData>
        </w:fldChar>
      </w:r>
      <w:r w:rsidRPr="007B1BFD">
        <w:rPr>
          <w:bCs/>
          <w:szCs w:val="24"/>
        </w:rPr>
        <w:instrText xml:space="preserve"> FORMTEXT </w:instrText>
      </w:r>
      <w:r w:rsidRPr="007B1BFD">
        <w:rPr>
          <w:bCs/>
          <w:szCs w:val="24"/>
        </w:rPr>
      </w:r>
      <w:r w:rsidRPr="007B1BFD">
        <w:rPr>
          <w:bCs/>
          <w:szCs w:val="24"/>
        </w:rPr>
        <w:fldChar w:fldCharType="separate"/>
      </w:r>
      <w:r w:rsidRPr="004E506E">
        <w:rPr>
          <w:bCs/>
          <w:szCs w:val="24"/>
        </w:rPr>
        <w:t> </w:t>
      </w:r>
      <w:r w:rsidRPr="004E506E">
        <w:rPr>
          <w:bCs/>
          <w:szCs w:val="24"/>
        </w:rPr>
        <w:t> </w:t>
      </w:r>
      <w:r w:rsidRPr="004E506E">
        <w:rPr>
          <w:bCs/>
          <w:szCs w:val="24"/>
        </w:rPr>
        <w:t> </w:t>
      </w:r>
      <w:r w:rsidRPr="004E506E">
        <w:rPr>
          <w:bCs/>
          <w:szCs w:val="24"/>
        </w:rPr>
        <w:t> </w:t>
      </w:r>
      <w:r w:rsidRPr="004E506E">
        <w:rPr>
          <w:bCs/>
          <w:szCs w:val="24"/>
        </w:rPr>
        <w:t> </w:t>
      </w:r>
      <w:r w:rsidRPr="007B1BFD">
        <w:rPr>
          <w:szCs w:val="24"/>
        </w:rPr>
        <w:fldChar w:fldCharType="end"/>
      </w:r>
    </w:p>
    <w:p w14:paraId="7D28C578" w14:textId="77777777" w:rsidR="00134E29" w:rsidRPr="007B1BFD" w:rsidRDefault="00134E29" w:rsidP="00134E29">
      <w:pPr>
        <w:pStyle w:val="ListParagraph"/>
        <w:tabs>
          <w:tab w:val="left" w:pos="-1440"/>
        </w:tabs>
        <w:ind w:left="3960"/>
        <w:rPr>
          <w:szCs w:val="24"/>
        </w:rPr>
      </w:pPr>
    </w:p>
    <w:p w14:paraId="202C9950" w14:textId="77777777" w:rsidR="00134E29" w:rsidRPr="007B4F39" w:rsidRDefault="00134E29" w:rsidP="00134E29">
      <w:pPr>
        <w:pStyle w:val="CMSguidancelevel2"/>
      </w:pPr>
      <w:r w:rsidRPr="007B4F39">
        <w:t>Guidance:</w:t>
      </w:r>
      <w:r w:rsidRPr="007B4F39">
        <w:tab/>
        <w:t xml:space="preserve">Only </w:t>
      </w:r>
      <w:r>
        <w:t>States</w:t>
      </w:r>
      <w:r w:rsidRPr="007B4F39">
        <w:t xml:space="preserve"> </w:t>
      </w:r>
      <w:r>
        <w:t xml:space="preserve">that </w:t>
      </w:r>
      <w:r w:rsidRPr="007B4F39">
        <w:t xml:space="preserve">use </w:t>
      </w:r>
      <w:r>
        <w:t xml:space="preserve">a </w:t>
      </w:r>
      <w:r w:rsidRPr="007B4F39">
        <w:t xml:space="preserve">managed care </w:t>
      </w:r>
      <w:r>
        <w:t xml:space="preserve">delivery system </w:t>
      </w:r>
      <w:r w:rsidRPr="007B4F39">
        <w:t xml:space="preserve">for all or some CHIP populations need to answer the remaining </w:t>
      </w:r>
      <w:r>
        <w:t>questions</w:t>
      </w:r>
      <w:r w:rsidRPr="007B4F39">
        <w:t xml:space="preserve"> under Section </w:t>
      </w:r>
      <w:r>
        <w:t xml:space="preserve">3 (starting </w:t>
      </w:r>
      <w:r w:rsidRPr="00F906D6">
        <w:t>with 3.1.1.2).</w:t>
      </w:r>
      <w:r w:rsidRPr="007B4F39">
        <w:t xml:space="preserve"> If the State uses </w:t>
      </w:r>
      <w:r>
        <w:t xml:space="preserve">a </w:t>
      </w:r>
      <w:r w:rsidRPr="007B4F39">
        <w:t xml:space="preserve">managed care </w:t>
      </w:r>
      <w:r>
        <w:t xml:space="preserve">delivery system </w:t>
      </w:r>
      <w:r w:rsidRPr="007B4F39">
        <w:t xml:space="preserve">for only some of its CHIP population, the State’s responses to </w:t>
      </w:r>
      <w:r>
        <w:t xml:space="preserve">the following </w:t>
      </w:r>
      <w:r w:rsidRPr="007B4F39">
        <w:t>questions will only apply to those populations.</w:t>
      </w:r>
    </w:p>
    <w:p w14:paraId="6A024A55" w14:textId="77777777" w:rsidR="00134E29" w:rsidRDefault="00134E29" w:rsidP="00134E29">
      <w:pPr>
        <w:pStyle w:val="CMSHeading4XXXX"/>
        <w:spacing w:after="0"/>
      </w:pPr>
      <w:r w:rsidRPr="007B1BFD">
        <w:rPr>
          <w:b/>
        </w:rPr>
        <w:t>3.1.1.2</w:t>
      </w:r>
      <w:r>
        <w:t xml:space="preserve"> </w:t>
      </w:r>
      <w:r>
        <w:tab/>
        <w:t>Do any of your CHIP populations that receive services through a managed care delivery system receive any services outside of a managed care delivery system?</w:t>
      </w:r>
    </w:p>
    <w:p w14:paraId="74EA8886"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No</w:t>
      </w:r>
    </w:p>
    <w:p w14:paraId="6484813A"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Yes</w:t>
      </w:r>
    </w:p>
    <w:p w14:paraId="4A5E7459" w14:textId="77777777" w:rsidR="00134E29" w:rsidRDefault="00134E29" w:rsidP="00134E29">
      <w:pPr>
        <w:pStyle w:val="CMSlevel4checkbox"/>
        <w:spacing w:after="0"/>
      </w:pPr>
    </w:p>
    <w:p w14:paraId="24A251DA" w14:textId="77777777" w:rsidR="00134E29" w:rsidRDefault="00134E29" w:rsidP="00134E29">
      <w:pPr>
        <w:pStyle w:val="CMSlevel4indent"/>
      </w:pPr>
      <w:r>
        <w:t xml:space="preserve">If yes, please describe which services are carved out of your managed care delivery system and how the State provides these services to an enrollee, such as through fee-for-service. Examples of carved out services may include transportation and dental, among others.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022AD1AB" w14:textId="77777777" w:rsidR="00134E29" w:rsidRPr="00A936EC" w:rsidRDefault="00134E29" w:rsidP="00134E29">
      <w:pPr>
        <w:pStyle w:val="CMSHeading3XXX"/>
        <w:ind w:left="1440" w:hanging="720"/>
      </w:pPr>
      <w:r w:rsidRPr="00A936EC">
        <w:t>3.1.2</w:t>
      </w:r>
      <w:r w:rsidRPr="00A936EC">
        <w:tab/>
        <w:t>Use of a Managed Care Delivery System for All or Some of the State’s CHIP Populations</w:t>
      </w:r>
    </w:p>
    <w:p w14:paraId="3FBA4CCF" w14:textId="77777777" w:rsidR="00134E29" w:rsidRPr="00D16C32" w:rsidRDefault="00134E29" w:rsidP="00134E29">
      <w:pPr>
        <w:pStyle w:val="CMSHeading4XXXX"/>
      </w:pPr>
      <w:r w:rsidRPr="007B1BFD">
        <w:rPr>
          <w:b/>
        </w:rPr>
        <w:lastRenderedPageBreak/>
        <w:t>3.1.2.1</w:t>
      </w:r>
      <w:r>
        <w:t xml:space="preserve"> </w:t>
      </w:r>
      <w:r>
        <w:tab/>
        <w:t xml:space="preserve">Check each of the types of entities below that the State will contract with under its managed care delivery system, </w:t>
      </w:r>
      <w:r w:rsidRPr="00D16C32">
        <w:t xml:space="preserve">and select and/or explain the method(s) of payment that the State will use: </w:t>
      </w:r>
    </w:p>
    <w:p w14:paraId="69218A2D" w14:textId="77777777" w:rsidR="00134E29" w:rsidRPr="00D16C32" w:rsidRDefault="00134E29" w:rsidP="00134E29">
      <w:pPr>
        <w:pStyle w:val="CMSlevel4checkbox"/>
        <w:spacing w:after="0"/>
      </w:pPr>
      <w:r w:rsidRPr="00D16C32">
        <w:fldChar w:fldCharType="begin">
          <w:ffData>
            <w:name w:val="Check3"/>
            <w:enabled/>
            <w:calcOnExit w:val="0"/>
            <w:checkBox>
              <w:sizeAuto/>
              <w:default w:val="0"/>
            </w:checkBox>
          </w:ffData>
        </w:fldChar>
      </w:r>
      <w:r w:rsidRPr="00D16C32">
        <w:instrText xml:space="preserve"> FORMCHECKBOX </w:instrText>
      </w:r>
      <w:r w:rsidR="00000000">
        <w:fldChar w:fldCharType="separate"/>
      </w:r>
      <w:r w:rsidRPr="00D16C32">
        <w:fldChar w:fldCharType="end"/>
      </w:r>
      <w:r w:rsidRPr="00D16C32">
        <w:tab/>
        <w:t>Managed care organization (MCO) (42 CFR 457.10)</w:t>
      </w:r>
    </w:p>
    <w:p w14:paraId="46BEBD2F" w14:textId="77777777" w:rsidR="00134E29" w:rsidRDefault="00134E29" w:rsidP="00134E29">
      <w:pPr>
        <w:pStyle w:val="CMSlevel5checkbox"/>
        <w:spacing w:after="0"/>
      </w:pPr>
      <w:r w:rsidRPr="00D16C32">
        <w:fldChar w:fldCharType="begin">
          <w:ffData>
            <w:name w:val="Check3"/>
            <w:enabled/>
            <w:calcOnExit w:val="0"/>
            <w:checkBox>
              <w:sizeAuto/>
              <w:default w:val="0"/>
            </w:checkBox>
          </w:ffData>
        </w:fldChar>
      </w:r>
      <w:r w:rsidRPr="00D16C32">
        <w:instrText xml:space="preserve"> FORMCHECKBOX </w:instrText>
      </w:r>
      <w:r w:rsidR="00000000">
        <w:fldChar w:fldCharType="separate"/>
      </w:r>
      <w:r w:rsidRPr="00D16C32">
        <w:fldChar w:fldCharType="end"/>
      </w:r>
      <w:r w:rsidRPr="00D16C32">
        <w:t xml:space="preserve"> </w:t>
      </w:r>
      <w:r>
        <w:tab/>
      </w:r>
      <w:r w:rsidRPr="00D16C32">
        <w:t>Capitation</w:t>
      </w:r>
      <w:r>
        <w:t xml:space="preserve"> payment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1E6C8FF0" w14:textId="77777777" w:rsidR="00134E29" w:rsidRDefault="00134E29" w:rsidP="00134E29">
      <w:pPr>
        <w:pStyle w:val="CMSlevel5checkbox"/>
        <w:spacing w:after="0"/>
      </w:pPr>
      <w:r>
        <w:tab/>
        <w:t>Describe population served:</w:t>
      </w:r>
      <w:r w:rsidRPr="002B681F">
        <w:rPr>
          <w:bCs/>
        </w:rPr>
        <w:t xml:space="preserve">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45DAB830" w14:textId="77777777" w:rsidR="00134E29" w:rsidRDefault="00134E29" w:rsidP="00134E29">
      <w:pPr>
        <w:pStyle w:val="CMSlevel5indent"/>
        <w:spacing w:after="0"/>
      </w:pPr>
    </w:p>
    <w:p w14:paraId="72D8E6A5"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Prepaid inpatient health plan (PIHP) (42 CFR 457.10)</w:t>
      </w:r>
    </w:p>
    <w:p w14:paraId="061546A6"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t xml:space="preserve"> </w:t>
      </w:r>
      <w:r>
        <w:tab/>
        <w:t>Capitation payment</w:t>
      </w:r>
    </w:p>
    <w:p w14:paraId="794407C6"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t xml:space="preserve"> </w:t>
      </w:r>
      <w:r>
        <w:tab/>
        <w:t xml:space="preserve">Other (please explain)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41EB1CFB" w14:textId="77777777" w:rsidR="00134E29" w:rsidRDefault="00134E29" w:rsidP="00134E29">
      <w:pPr>
        <w:pStyle w:val="CMSlevel5checkbox"/>
        <w:spacing w:after="0"/>
      </w:pPr>
      <w:r>
        <w:tab/>
        <w:t xml:space="preserve">Describe population served: </w:t>
      </w:r>
      <w:r w:rsidRPr="004E506E">
        <w:rPr>
          <w:rFonts w:ascii="Times New (W1)" w:hAnsi="Times New (W1)"/>
          <w:bCs/>
        </w:rPr>
        <w:fldChar w:fldCharType="begin">
          <w:ffData>
            <w:name w:val="Text103"/>
            <w:enabled/>
            <w:calcOnExit w:val="0"/>
            <w:statusText w:type="text" w:val="This is a text field to insert State / Territory."/>
            <w:textInput/>
          </w:ffData>
        </w:fldChar>
      </w:r>
      <w:r w:rsidRPr="004E506E">
        <w:rPr>
          <w:rFonts w:ascii="Times New (W1)" w:hAnsi="Times New (W1)"/>
          <w:bCs/>
        </w:rPr>
        <w:instrText xml:space="preserve"> FORMTEXT </w:instrText>
      </w:r>
      <w:r w:rsidRPr="004E506E">
        <w:rPr>
          <w:rFonts w:ascii="Times New (W1)" w:hAnsi="Times New (W1)"/>
          <w:bCs/>
        </w:rPr>
      </w:r>
      <w:r w:rsidRPr="004E506E">
        <w:rPr>
          <w:rFonts w:ascii="Times New (W1)" w:hAnsi="Times New (W1)"/>
          <w:bCs/>
        </w:rPr>
        <w:fldChar w:fldCharType="separate"/>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rPr>
        <w:fldChar w:fldCharType="end"/>
      </w:r>
      <w:r>
        <w:t xml:space="preserve"> </w:t>
      </w:r>
    </w:p>
    <w:p w14:paraId="73C3B24E" w14:textId="77777777" w:rsidR="00134E29" w:rsidRDefault="00134E29" w:rsidP="00134E29">
      <w:pPr>
        <w:pStyle w:val="CMSguidancelevel3"/>
        <w:spacing w:after="0"/>
      </w:pPr>
    </w:p>
    <w:p w14:paraId="359C5478" w14:textId="77777777" w:rsidR="00134E29" w:rsidRPr="001D51BC" w:rsidRDefault="00134E29" w:rsidP="00134E29">
      <w:pPr>
        <w:pStyle w:val="CMSguidancelevel3"/>
        <w:ind w:left="2880"/>
      </w:pPr>
      <w:r>
        <w:t>Guidance:</w:t>
      </w:r>
      <w:r>
        <w:tab/>
        <w:t xml:space="preserve">If the State uses prepaid </w:t>
      </w:r>
      <w:r w:rsidRPr="005751F3">
        <w:t>ambulatory health plan</w:t>
      </w:r>
      <w:r>
        <w:t>(s)</w:t>
      </w:r>
      <w:r w:rsidRPr="005751F3">
        <w:t xml:space="preserve"> (PAHP</w:t>
      </w:r>
      <w:r w:rsidRPr="001D51BC">
        <w:t>) to exclusively provide non-emergency medical transportation (</w:t>
      </w:r>
      <w:r>
        <w:t>a</w:t>
      </w:r>
      <w:r w:rsidRPr="001D51BC">
        <w:t xml:space="preserve"> NEMT PAHP)</w:t>
      </w:r>
      <w:r>
        <w:t>, the State</w:t>
      </w:r>
      <w:r w:rsidRPr="001D51BC">
        <w:t xml:space="preserve"> should not check the following box for that plan. Instead</w:t>
      </w:r>
      <w:r>
        <w:t>,</w:t>
      </w:r>
      <w:r w:rsidRPr="001D51BC">
        <w:t xml:space="preserve"> complete </w:t>
      </w:r>
      <w:r w:rsidRPr="00F906D6">
        <w:t>section 3.1.3</w:t>
      </w:r>
      <w:r w:rsidRPr="001D51BC">
        <w:t xml:space="preserve"> for the NEMT PAHP. </w:t>
      </w:r>
    </w:p>
    <w:p w14:paraId="49615C6E"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Prepaid ambulatory health plan (PAHP) (42 CFR 457.10)</w:t>
      </w:r>
      <w:r w:rsidRPr="001E4451">
        <w:t xml:space="preserve"> </w:t>
      </w:r>
    </w:p>
    <w:p w14:paraId="3723C3D3"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t xml:space="preserve"> Capitation payment</w:t>
      </w:r>
    </w:p>
    <w:p w14:paraId="721C43A6"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t xml:space="preserve"> Other (please explain)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415C3AE1" w14:textId="77777777" w:rsidR="00134E29" w:rsidRDefault="00134E29" w:rsidP="00134E29">
      <w:pPr>
        <w:pStyle w:val="CMSlevel5checkbox"/>
        <w:spacing w:after="0"/>
      </w:pPr>
      <w:r>
        <w:tab/>
        <w:t xml:space="preserve">Describe population served: </w:t>
      </w:r>
      <w:r w:rsidRPr="004E506E">
        <w:rPr>
          <w:rFonts w:ascii="Times New (W1)" w:hAnsi="Times New (W1)"/>
          <w:bCs/>
        </w:rPr>
        <w:fldChar w:fldCharType="begin">
          <w:ffData>
            <w:name w:val="Text103"/>
            <w:enabled/>
            <w:calcOnExit w:val="0"/>
            <w:statusText w:type="text" w:val="This is a text field to insert State / Territory."/>
            <w:textInput/>
          </w:ffData>
        </w:fldChar>
      </w:r>
      <w:r w:rsidRPr="004E506E">
        <w:rPr>
          <w:rFonts w:ascii="Times New (W1)" w:hAnsi="Times New (W1)"/>
          <w:bCs/>
        </w:rPr>
        <w:instrText xml:space="preserve"> FORMTEXT </w:instrText>
      </w:r>
      <w:r w:rsidRPr="004E506E">
        <w:rPr>
          <w:rFonts w:ascii="Times New (W1)" w:hAnsi="Times New (W1)"/>
          <w:bCs/>
        </w:rPr>
      </w:r>
      <w:r w:rsidRPr="004E506E">
        <w:rPr>
          <w:rFonts w:ascii="Times New (W1)" w:hAnsi="Times New (W1)"/>
          <w:bCs/>
        </w:rPr>
        <w:fldChar w:fldCharType="separate"/>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rPr>
        <w:fldChar w:fldCharType="end"/>
      </w:r>
    </w:p>
    <w:p w14:paraId="0A4BA215" w14:textId="77777777" w:rsidR="00134E29" w:rsidRDefault="00134E29" w:rsidP="00134E29">
      <w:pPr>
        <w:pStyle w:val="CMSlevel4checkbox"/>
        <w:spacing w:after="0"/>
      </w:pPr>
    </w:p>
    <w:p w14:paraId="1295B907" w14:textId="77777777" w:rsidR="00134E29" w:rsidRPr="00CE0D63"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Primary care case manager (PCCM) (individual practitioners) (42 CFR 457.10</w:t>
      </w:r>
      <w:r w:rsidRPr="00CE0D63">
        <w:t>)</w:t>
      </w:r>
    </w:p>
    <w:p w14:paraId="14E7FA44" w14:textId="77777777" w:rsidR="00134E29" w:rsidRPr="00CE0D63" w:rsidRDefault="00134E29" w:rsidP="00134E29">
      <w:pPr>
        <w:pStyle w:val="CMSlevel5checkbox"/>
        <w:spacing w:after="0"/>
        <w:rPr>
          <w:rFonts w:ascii="Times New (W1)" w:hAnsi="Times New (W1)"/>
        </w:rPr>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rsidRPr="00CE0D63">
        <w:t xml:space="preserve"> </w:t>
      </w:r>
      <w:r>
        <w:tab/>
        <w:t>C</w:t>
      </w:r>
      <w:r w:rsidRPr="00CE0D63">
        <w:rPr>
          <w:rFonts w:ascii="Times New (W1)" w:hAnsi="Times New (W1)"/>
        </w:rPr>
        <w:t>ase management fee</w:t>
      </w:r>
    </w:p>
    <w:p w14:paraId="2278C970"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rsidRPr="00CE0D63">
        <w:t xml:space="preserve"> </w:t>
      </w:r>
      <w:r>
        <w:tab/>
      </w:r>
      <w:r w:rsidRPr="00CE0D63">
        <w:t>Other (please explain)</w:t>
      </w:r>
      <w:r>
        <w:t xml:space="preserve">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0ED49326" w14:textId="77777777" w:rsidR="00134E29" w:rsidRDefault="00134E29" w:rsidP="00134E29">
      <w:pPr>
        <w:pStyle w:val="CMSlevel4checkbox"/>
        <w:spacing w:after="0"/>
      </w:pPr>
    </w:p>
    <w:p w14:paraId="0C1DDAE5" w14:textId="77777777" w:rsidR="00134E29" w:rsidRPr="00CE0D63" w:rsidRDefault="00134E29" w:rsidP="00134E29">
      <w:pPr>
        <w:pStyle w:val="CMSlevel4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rsidRPr="00CE0D63">
        <w:tab/>
        <w:t>Primary care case management entity (PCCM Entity) (42 CFR 457.10)</w:t>
      </w:r>
    </w:p>
    <w:p w14:paraId="70633E9B"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rsidRPr="00CE0D63">
        <w:t xml:space="preserve"> </w:t>
      </w:r>
      <w:r>
        <w:tab/>
        <w:t>C</w:t>
      </w:r>
      <w:r w:rsidRPr="00CE0D63">
        <w:t>ase</w:t>
      </w:r>
      <w:r>
        <w:t xml:space="preserve"> management fee </w:t>
      </w:r>
    </w:p>
    <w:p w14:paraId="2A65C216"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t xml:space="preserve"> </w:t>
      </w:r>
      <w:r>
        <w:tab/>
      </w:r>
      <w:r w:rsidRPr="00CE0D63">
        <w:t xml:space="preserve">Shared savings, incentive payments, and/or </w:t>
      </w:r>
      <w:r>
        <w:t xml:space="preserve">other </w:t>
      </w:r>
      <w:r w:rsidRPr="00CE0D63">
        <w:t>financial rewards</w:t>
      </w:r>
      <w:r>
        <w:t xml:space="preserve"> for improved quality outcomes</w:t>
      </w:r>
      <w:r w:rsidRPr="00CE0D63">
        <w:t xml:space="preserve"> (see 42 CFR </w:t>
      </w:r>
      <w:r>
        <w:t>457.1240(f))</w:t>
      </w:r>
    </w:p>
    <w:p w14:paraId="1CD3908C"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000000">
        <w:fldChar w:fldCharType="separate"/>
      </w:r>
      <w:r w:rsidRPr="00CE0D63">
        <w:fldChar w:fldCharType="end"/>
      </w:r>
      <w:r>
        <w:t xml:space="preserve"> </w:t>
      </w:r>
      <w:r>
        <w:tab/>
        <w:t xml:space="preserve">Other (please explain)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7B5D1A6E" w14:textId="77777777" w:rsidR="00134E29" w:rsidRDefault="00134E29" w:rsidP="00134E29">
      <w:pPr>
        <w:pStyle w:val="CMSlevel4indent"/>
        <w:spacing w:after="0"/>
      </w:pPr>
    </w:p>
    <w:p w14:paraId="3DCBEA6B" w14:textId="77777777" w:rsidR="00134E29" w:rsidRDefault="00134E29" w:rsidP="00134E29">
      <w:pPr>
        <w:pStyle w:val="CMSlevel4indent"/>
        <w:spacing w:after="0"/>
      </w:pPr>
      <w:r>
        <w:t>If PCCM entity is selected, please indicate which of the following function(s) the entity will provide (as described in 42 CFR 457.10), in addition to PCCM services:</w:t>
      </w:r>
    </w:p>
    <w:p w14:paraId="52ECD978"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 xml:space="preserve">Provision of intensive </w:t>
      </w:r>
      <w:r w:rsidRPr="00492690">
        <w:t xml:space="preserve">telephonic case management </w:t>
      </w:r>
    </w:p>
    <w:p w14:paraId="635FBF30"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Provision of face-to-face case management</w:t>
      </w:r>
    </w:p>
    <w:p w14:paraId="6B36722C"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Operation of a nurse triage advice line</w:t>
      </w:r>
    </w:p>
    <w:p w14:paraId="22C6E4BE"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Development of enrollee care plans</w:t>
      </w:r>
    </w:p>
    <w:p w14:paraId="43421016" w14:textId="77777777" w:rsidR="00134E29" w:rsidRPr="00492690" w:rsidRDefault="00134E29" w:rsidP="00134E29">
      <w:pPr>
        <w:pStyle w:val="CMSlevel4checkbox"/>
        <w:spacing w:after="0"/>
      </w:pPr>
      <w:r w:rsidRPr="00B83D66">
        <w:lastRenderedPageBreak/>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Execution of contracts with fee-for-service (FFS) providers in the FFS program</w:t>
      </w:r>
    </w:p>
    <w:p w14:paraId="586FE545"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Oversight responsibilities for the activities of FFS providers in the FFS program</w:t>
      </w:r>
    </w:p>
    <w:p w14:paraId="57BB7AA1"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Provision of payments to FFS providers on behalf of the State</w:t>
      </w:r>
    </w:p>
    <w:p w14:paraId="4E5C6846"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Provision of enrollee outreach and education activities</w:t>
      </w:r>
    </w:p>
    <w:p w14:paraId="4A1933F3"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Operation of a customer service call center</w:t>
      </w:r>
    </w:p>
    <w:p w14:paraId="43EAC80B"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 xml:space="preserve">Review of provider claims, utilization and/or practice patterns to conduct provider profiling and/or practice </w:t>
      </w:r>
      <w:proofErr w:type="gramStart"/>
      <w:r w:rsidRPr="00492690">
        <w:t>improvement</w:t>
      </w:r>
      <w:proofErr w:type="gramEnd"/>
    </w:p>
    <w:p w14:paraId="210934E0"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Implementation of quality improvement activities including administering enrollee satisfaction surveys or collecting data necessary for performance measurement of providers</w:t>
      </w:r>
    </w:p>
    <w:p w14:paraId="793E37E8"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Coordination with behavioral health systems/providers</w:t>
      </w:r>
    </w:p>
    <w:p w14:paraId="3DBAB623"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492690">
        <w:t>Other (please describe)</w:t>
      </w:r>
      <w:r>
        <w:t xml:space="preserve"> </w:t>
      </w:r>
      <w:r w:rsidRPr="00EC3FDD">
        <w:rPr>
          <w:bCs/>
          <w:iCs/>
        </w:rPr>
        <w:fldChar w:fldCharType="begin">
          <w:ffData>
            <w:name w:val="Text103"/>
            <w:enabled/>
            <w:calcOnExit w:val="0"/>
            <w:statusText w:type="text" w:val="This is a text field to insert State / Territory."/>
            <w:textInput/>
          </w:ffData>
        </w:fldChar>
      </w:r>
      <w:r w:rsidRPr="00EC3FDD">
        <w:rPr>
          <w:bCs/>
          <w:iCs/>
        </w:rPr>
        <w:instrText xml:space="preserve"> FORMTEXT </w:instrText>
      </w:r>
      <w:r w:rsidRPr="00EC3FDD">
        <w:rPr>
          <w:bCs/>
          <w:iCs/>
        </w:rPr>
      </w:r>
      <w:r w:rsidRPr="00EC3FDD">
        <w:rPr>
          <w:bCs/>
          <w:iCs/>
        </w:rPr>
        <w:fldChar w:fldCharType="separate"/>
      </w:r>
      <w:r w:rsidRPr="00EC3FDD">
        <w:rPr>
          <w:bCs/>
          <w:iCs/>
        </w:rPr>
        <w:t> </w:t>
      </w:r>
      <w:r w:rsidRPr="00EC3FDD">
        <w:rPr>
          <w:bCs/>
          <w:iCs/>
        </w:rPr>
        <w:t> </w:t>
      </w:r>
      <w:r w:rsidRPr="00EC3FDD">
        <w:rPr>
          <w:bCs/>
          <w:iCs/>
        </w:rPr>
        <w:t> </w:t>
      </w:r>
      <w:r w:rsidRPr="00EC3FDD">
        <w:rPr>
          <w:bCs/>
          <w:iCs/>
        </w:rPr>
        <w:t> </w:t>
      </w:r>
      <w:r w:rsidRPr="00EC3FDD">
        <w:rPr>
          <w:bCs/>
          <w:iCs/>
        </w:rPr>
        <w:t> </w:t>
      </w:r>
      <w:r w:rsidRPr="00EC3FDD">
        <w:fldChar w:fldCharType="end"/>
      </w:r>
    </w:p>
    <w:p w14:paraId="3EEA307C" w14:textId="77777777" w:rsidR="00134E29" w:rsidRDefault="00134E29" w:rsidP="00134E29">
      <w:pPr>
        <w:pStyle w:val="CMSlevel4checkbox"/>
        <w:spacing w:after="0"/>
      </w:pPr>
    </w:p>
    <w:p w14:paraId="3952E1BC" w14:textId="77777777" w:rsidR="00134E29" w:rsidRDefault="00134E29" w:rsidP="00134E29">
      <w:pPr>
        <w:pStyle w:val="CMSHeading4XXXX"/>
      </w:pPr>
      <w:r w:rsidRPr="007B1BFD">
        <w:rPr>
          <w:b/>
        </w:rPr>
        <w:t>3.1.2.2</w:t>
      </w:r>
      <w:r>
        <w:t xml:space="preserve"> </w:t>
      </w:r>
      <w:r w:rsidRPr="0075494C">
        <w:fldChar w:fldCharType="begin">
          <w:ffData>
            <w:name w:val="Check3"/>
            <w:enabled/>
            <w:calcOnExit w:val="0"/>
            <w:checkBox>
              <w:sizeAuto/>
              <w:default w:val="0"/>
            </w:checkBox>
          </w:ffData>
        </w:fldChar>
      </w:r>
      <w:r w:rsidRPr="0075494C">
        <w:instrText xml:space="preserve"> FORMCHECKBOX </w:instrText>
      </w:r>
      <w:r w:rsidR="00000000">
        <w:fldChar w:fldCharType="separate"/>
      </w:r>
      <w:r w:rsidRPr="0075494C">
        <w:fldChar w:fldCharType="end"/>
      </w:r>
      <w:r w:rsidRPr="0075494C">
        <w:tab/>
      </w:r>
      <w:r w:rsidRPr="00B31422">
        <w:t>The State assures that if its contract with an MCO, PAHP, or PIHP allows the entity to use a physician incentive plan, the contract stipulates that the entity must comply with the requirements set forth in 42 CFR 422.208 and 422.210. (42 CFR 457.1201(h), cross-referencing to 42 CFR 438.3(</w:t>
      </w:r>
      <w:proofErr w:type="spellStart"/>
      <w:r w:rsidRPr="00B31422">
        <w:t>i</w:t>
      </w:r>
      <w:proofErr w:type="spellEnd"/>
      <w:r w:rsidRPr="00B31422">
        <w:t>))</w:t>
      </w:r>
    </w:p>
    <w:p w14:paraId="3BAAB739" w14:textId="77777777" w:rsidR="00134E29" w:rsidRDefault="00134E29" w:rsidP="00134E29">
      <w:pPr>
        <w:pStyle w:val="CMSHeading3XXX"/>
        <w:ind w:left="1440" w:hanging="720"/>
      </w:pPr>
      <w:r w:rsidRPr="00FC2863">
        <w:t>3.</w:t>
      </w:r>
      <w:r>
        <w:t>1.3</w:t>
      </w:r>
      <w:r>
        <w:tab/>
        <w:t>Nonemergency Medical Transportation PAHPs</w:t>
      </w:r>
    </w:p>
    <w:p w14:paraId="1F43DBF4" w14:textId="77777777" w:rsidR="00134E29" w:rsidRDefault="00134E29" w:rsidP="00134E29">
      <w:pPr>
        <w:pStyle w:val="CMSguidancelevel3"/>
        <w:tabs>
          <w:tab w:val="left" w:pos="2160"/>
        </w:tabs>
        <w:ind w:left="2160"/>
      </w:pPr>
      <w:r w:rsidRPr="007B3A3E">
        <w:t>Guidance:</w:t>
      </w:r>
      <w:r w:rsidRPr="007B3A3E">
        <w:tab/>
        <w:t xml:space="preserve">Only complete </w:t>
      </w:r>
      <w:r>
        <w:t>Section 3.1.3</w:t>
      </w:r>
      <w:r w:rsidRPr="007B3A3E">
        <w:t xml:space="preserve"> if the State uses a PAHP to</w:t>
      </w:r>
      <w:r w:rsidRPr="00F6612C">
        <w:t xml:space="preserve"> </w:t>
      </w:r>
      <w:r w:rsidRPr="001D51BC">
        <w:t>exclusively provide non-emergency medical transportation (</w:t>
      </w:r>
      <w:r>
        <w:t>a</w:t>
      </w:r>
      <w:r w:rsidRPr="001D51BC">
        <w:t xml:space="preserve"> NEMT PAHP). If </w:t>
      </w:r>
      <w:r>
        <w:t xml:space="preserve">a </w:t>
      </w:r>
      <w:r w:rsidRPr="001D51BC">
        <w:t>NEMT PAHP is the only managed care entity for CHIP in the State, please continue to Section 4 after checking the assurance below.</w:t>
      </w:r>
      <w:r>
        <w:t xml:space="preserve"> If the State uses a PAHP that does not exclusively provide NEMT and/or uses other managed care entities beyond a NEMT PAHP, the State will need to complete the remaining sections within Section 3.</w:t>
      </w:r>
    </w:p>
    <w:p w14:paraId="0959D5BE" w14:textId="77777777" w:rsidR="00134E29" w:rsidRPr="001D51BC" w:rsidRDefault="00134E29" w:rsidP="00134E29">
      <w:pPr>
        <w:pStyle w:val="CMSlevel3checkbox"/>
        <w:spacing w:after="0"/>
        <w:ind w:left="2160" w:hanging="72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1D51BC">
        <w:t>The State assures that it complies with all requirements applicable to NEMT PAHPs, and through its contracts with such entities, requires NEMT PAHPs to comply with all applicable requirements, including the following (from 42 CFR 457.1206(b)):</w:t>
      </w:r>
    </w:p>
    <w:p w14:paraId="5669930B" w14:textId="77777777" w:rsidR="00134E29" w:rsidRPr="001D51BC" w:rsidRDefault="00134E29" w:rsidP="00134E29">
      <w:pPr>
        <w:pStyle w:val="CMSBulletlevel3"/>
        <w:ind w:left="2520"/>
      </w:pPr>
      <w:r w:rsidRPr="001D51BC">
        <w:t xml:space="preserve">All contract provisions in 42 CFR 457.1201 except those set forth in 42 CFR 457.1201(h) (related to physician incentive plans) and 42 CFR 457.1201(l) (related to mental health parity). </w:t>
      </w:r>
    </w:p>
    <w:p w14:paraId="2B3AEF9A" w14:textId="77777777" w:rsidR="00134E29" w:rsidRPr="001D51BC" w:rsidRDefault="00134E29" w:rsidP="00134E29">
      <w:pPr>
        <w:pStyle w:val="CMSBulletlevel3"/>
        <w:ind w:left="2520"/>
      </w:pPr>
      <w:r w:rsidRPr="001D51BC">
        <w:t xml:space="preserve">The information requirements in 42 CFR 457.1207 (see </w:t>
      </w:r>
      <w:r w:rsidRPr="00F906D6">
        <w:t>Section 3.5</w:t>
      </w:r>
      <w:r w:rsidRPr="001D51BC">
        <w:t xml:space="preserve"> below for more details). </w:t>
      </w:r>
    </w:p>
    <w:p w14:paraId="0F06C249" w14:textId="77777777" w:rsidR="00134E29" w:rsidRPr="001D51BC" w:rsidRDefault="00134E29" w:rsidP="00134E29">
      <w:pPr>
        <w:pStyle w:val="CMSBulletlevel3"/>
        <w:ind w:left="2520"/>
      </w:pPr>
      <w:r w:rsidRPr="001D51BC">
        <w:t xml:space="preserve">The provision against provider discrimination in 42 CFR 457.1208. </w:t>
      </w:r>
    </w:p>
    <w:p w14:paraId="11582E1C" w14:textId="77777777" w:rsidR="00134E29" w:rsidRPr="001D51BC" w:rsidRDefault="00134E29" w:rsidP="00134E29">
      <w:pPr>
        <w:pStyle w:val="CMSBulletlevel3"/>
        <w:ind w:left="2520"/>
      </w:pPr>
      <w:r w:rsidRPr="001D51BC">
        <w:t>The State responsibility provisions in 42 CFR 457.1212 (about disenrollment</w:t>
      </w:r>
      <w:r>
        <w:t>),</w:t>
      </w:r>
      <w:r w:rsidRPr="001D51BC">
        <w:t xml:space="preserve"> 42 CFR 457.1214 (about </w:t>
      </w:r>
      <w:proofErr w:type="gramStart"/>
      <w:r w:rsidRPr="001D51BC">
        <w:t>conflict of interest</w:t>
      </w:r>
      <w:proofErr w:type="gramEnd"/>
      <w:r w:rsidRPr="001D51BC">
        <w:t xml:space="preserve"> safeguards), and 42 CFR 438.62(a), as cross-referenced in 42 CFR 457.1216 (about continued services to enrollees). </w:t>
      </w:r>
    </w:p>
    <w:p w14:paraId="7EED9580" w14:textId="77777777" w:rsidR="00134E29" w:rsidRPr="001D51BC" w:rsidRDefault="00134E29" w:rsidP="00134E29">
      <w:pPr>
        <w:pStyle w:val="CMSBulletlevel3"/>
        <w:ind w:left="2520"/>
      </w:pPr>
      <w:r w:rsidRPr="001D51BC">
        <w:lastRenderedPageBreak/>
        <w:t xml:space="preserve">The provisions on enrollee rights and protections in 42 CFR 457.1220, 457.1222, 457.1224, and 457.1226. </w:t>
      </w:r>
    </w:p>
    <w:p w14:paraId="7B8D4B94" w14:textId="77777777" w:rsidR="00134E29" w:rsidRPr="001D51BC" w:rsidRDefault="00134E29" w:rsidP="00134E29">
      <w:pPr>
        <w:pStyle w:val="CMSBulletlevel3"/>
        <w:ind w:left="2520"/>
      </w:pPr>
      <w:r w:rsidRPr="001D51BC">
        <w:t xml:space="preserve">The PAHP standards in 42 CFR 438.206(b)(1), as cross-referenced by 42 CFR 457.1230(a) (about availability of services), 42 CFR 457.1230(d) (about coverage and authorization of services), and 42 CFR 457.1233(a), (b) and (d) (about structure and operation standards). </w:t>
      </w:r>
    </w:p>
    <w:p w14:paraId="7699652C" w14:textId="77777777" w:rsidR="00134E29" w:rsidRPr="001D51BC" w:rsidRDefault="00134E29" w:rsidP="00134E29">
      <w:pPr>
        <w:pStyle w:val="CMSBulletlevel3"/>
        <w:ind w:left="2520"/>
      </w:pPr>
      <w:r w:rsidRPr="001D51BC">
        <w:t xml:space="preserve">An enrollee's right to a </w:t>
      </w:r>
      <w:proofErr w:type="gramStart"/>
      <w:r w:rsidRPr="001D51BC">
        <w:t>State</w:t>
      </w:r>
      <w:proofErr w:type="gramEnd"/>
      <w:r w:rsidRPr="001D51BC">
        <w:t xml:space="preserve"> review under subpart K of 42 CFR 457. </w:t>
      </w:r>
    </w:p>
    <w:p w14:paraId="75CB454A" w14:textId="77777777" w:rsidR="00134E29" w:rsidRDefault="00134E29" w:rsidP="00134E29">
      <w:pPr>
        <w:pStyle w:val="CMSBulletlevel3"/>
        <w:ind w:left="2520"/>
      </w:pPr>
      <w:r w:rsidRPr="001D51BC">
        <w:t xml:space="preserve">Prohibitions against affiliations with individuals debarred or excluded by Federal agencies in 42 CFR 438.610, as cross referenced by 42 CFR 457.1285. </w:t>
      </w:r>
    </w:p>
    <w:p w14:paraId="122E0EEA" w14:textId="77777777" w:rsidR="00134E29" w:rsidRDefault="00134E29" w:rsidP="00134E29">
      <w:pPr>
        <w:pStyle w:val="CMSBulletlevel3"/>
        <w:ind w:left="2520"/>
      </w:pPr>
      <w:r w:rsidRPr="001D51BC">
        <w:t>Requirements relating to contracts involving Indians, Indian Health Care Providers, and Indian managed care entities in 42 CFR 457.1209.</w:t>
      </w:r>
    </w:p>
    <w:p w14:paraId="0BFED132" w14:textId="77777777" w:rsidR="00134E29" w:rsidRPr="00134E29" w:rsidRDefault="00134E29" w:rsidP="00134E29">
      <w:pPr>
        <w:pStyle w:val="CMSBulletlevel3"/>
        <w:numPr>
          <w:ilvl w:val="0"/>
          <w:numId w:val="0"/>
        </w:numPr>
        <w:ind w:left="2520"/>
        <w:rPr>
          <w:rStyle w:val="Heading3Char"/>
          <w:rFonts w:ascii="Times New Roman" w:hAnsi="Times New Roman" w:cs="Times New Roman"/>
          <w:b w:val="0"/>
          <w:bCs w:val="0"/>
          <w:snapToGrid w:val="0"/>
          <w:sz w:val="24"/>
          <w:szCs w:val="24"/>
        </w:rPr>
      </w:pPr>
    </w:p>
    <w:p w14:paraId="49AC28C1" w14:textId="77777777" w:rsidR="00134E29" w:rsidRDefault="00652274" w:rsidP="00D42F71">
      <w:pPr>
        <w:tabs>
          <w:tab w:val="left" w:pos="-1440"/>
        </w:tabs>
        <w:ind w:left="1440" w:hanging="1440"/>
        <w:rPr>
          <w:szCs w:val="24"/>
        </w:rPr>
      </w:pPr>
      <w:r w:rsidRPr="00B83D66">
        <w:rPr>
          <w:rStyle w:val="Heading3Char"/>
          <w:rFonts w:ascii="Times New Roman" w:hAnsi="Times New Roman" w:cs="Times New Roman"/>
          <w:sz w:val="24"/>
          <w:szCs w:val="24"/>
        </w:rPr>
        <w:t>3.2</w:t>
      </w:r>
      <w:bookmarkEnd w:id="62"/>
      <w:r w:rsidR="003335CF" w:rsidRPr="00B83D66">
        <w:rPr>
          <w:rStyle w:val="Heading3Char"/>
          <w:rFonts w:ascii="Times New Roman" w:hAnsi="Times New Roman" w:cs="Times New Roman"/>
          <w:sz w:val="24"/>
          <w:szCs w:val="24"/>
        </w:rPr>
        <w:t xml:space="preserve">. </w:t>
      </w:r>
      <w:r w:rsidRPr="00B83D66">
        <w:rPr>
          <w:szCs w:val="24"/>
        </w:rPr>
        <w:tab/>
      </w:r>
      <w:r w:rsidR="00134E29" w:rsidRPr="00930A34">
        <w:t>General Managed Care Contract Provisions</w:t>
      </w:r>
      <w:r w:rsidR="00134E29" w:rsidRPr="00B83D66">
        <w:rPr>
          <w:szCs w:val="24"/>
        </w:rPr>
        <w:t xml:space="preserve"> </w:t>
      </w:r>
    </w:p>
    <w:p w14:paraId="6CE4402D" w14:textId="3B6C663B" w:rsidR="009877C6" w:rsidRDefault="00D9417B" w:rsidP="00AC505E">
      <w:pPr>
        <w:tabs>
          <w:tab w:val="left" w:pos="-1440"/>
        </w:tabs>
        <w:ind w:left="1440" w:hanging="1440"/>
        <w:rPr>
          <w:szCs w:val="24"/>
        </w:rPr>
      </w:pPr>
      <w:r>
        <w:rPr>
          <w:szCs w:val="24"/>
        </w:rPr>
        <w:tab/>
      </w:r>
    </w:p>
    <w:p w14:paraId="0B7EE17B" w14:textId="77777777" w:rsidR="00134E29" w:rsidRPr="00A936EC" w:rsidRDefault="00134E29" w:rsidP="00134E29">
      <w:pPr>
        <w:pStyle w:val="CMSHeading3XXX"/>
        <w:rPr>
          <w:b w:val="0"/>
        </w:rPr>
      </w:pPr>
      <w:r w:rsidRPr="00A936EC">
        <w:t>3.2.1</w:t>
      </w:r>
      <w:r w:rsidRPr="00A936EC">
        <w:rPr>
          <w:b w:val="0"/>
        </w:rPr>
        <w:t xml:space="preserve"> </w:t>
      </w:r>
      <w:r w:rsidRPr="00A936EC">
        <w:rPr>
          <w:b w:val="0"/>
        </w:rPr>
        <w:fldChar w:fldCharType="begin">
          <w:ffData>
            <w:name w:val="Check3"/>
            <w:enabled/>
            <w:calcOnExit w:val="0"/>
            <w:checkBox>
              <w:sizeAuto/>
              <w:default w:val="0"/>
            </w:checkBox>
          </w:ffData>
        </w:fldChar>
      </w:r>
      <w:r w:rsidRPr="00A936EC">
        <w:rPr>
          <w:b w:val="0"/>
        </w:rPr>
        <w:instrText xml:space="preserve"> FORMCHECKBOX </w:instrText>
      </w:r>
      <w:r w:rsidR="00000000">
        <w:rPr>
          <w:b w:val="0"/>
        </w:rPr>
      </w:r>
      <w:r w:rsidR="00000000">
        <w:rPr>
          <w:b w:val="0"/>
        </w:rPr>
        <w:fldChar w:fldCharType="separate"/>
      </w:r>
      <w:r w:rsidRPr="00A936EC">
        <w:rPr>
          <w:b w:val="0"/>
        </w:rPr>
        <w:fldChar w:fldCharType="end"/>
      </w:r>
      <w:r w:rsidRPr="00A936EC">
        <w:rPr>
          <w:b w:val="0"/>
        </w:rPr>
        <w:tab/>
        <w:t>The State assures that it provides for free and open competition, to the maximum extent practical, in the bidding of all procurement contracts for coverage or other services, including external quality review organizations, in accordance with the procurement requirements of 45 CFR part 75, as applicable. (42 CFR 457.940(b); 42 CFR 457.1250(a), cross referencing to 42 CFR 438.356(e))</w:t>
      </w:r>
    </w:p>
    <w:p w14:paraId="1D9CEB26" w14:textId="77777777" w:rsidR="00134E29" w:rsidRPr="00A936EC" w:rsidRDefault="00134E29" w:rsidP="00134E29">
      <w:pPr>
        <w:pStyle w:val="CMSHeading3XXX"/>
        <w:rPr>
          <w:b w:val="0"/>
        </w:rPr>
      </w:pPr>
      <w:r w:rsidRPr="00A936EC">
        <w:t>3.2.2</w:t>
      </w:r>
      <w:r w:rsidRPr="00A936EC">
        <w:rPr>
          <w:b w:val="0"/>
        </w:rPr>
        <w:t xml:space="preserve"> </w:t>
      </w:r>
      <w:r w:rsidRPr="00A936EC">
        <w:rPr>
          <w:b w:val="0"/>
        </w:rPr>
        <w:fldChar w:fldCharType="begin">
          <w:ffData>
            <w:name w:val="Check3"/>
            <w:enabled/>
            <w:calcOnExit w:val="0"/>
            <w:checkBox>
              <w:sizeAuto/>
              <w:default w:val="0"/>
            </w:checkBox>
          </w:ffData>
        </w:fldChar>
      </w:r>
      <w:r w:rsidRPr="00A936EC">
        <w:rPr>
          <w:b w:val="0"/>
        </w:rPr>
        <w:instrText xml:space="preserve"> FORMCHECKBOX </w:instrText>
      </w:r>
      <w:r w:rsidR="00000000">
        <w:rPr>
          <w:b w:val="0"/>
        </w:rPr>
      </w:r>
      <w:r w:rsidR="00000000">
        <w:rPr>
          <w:b w:val="0"/>
        </w:rPr>
        <w:fldChar w:fldCharType="separate"/>
      </w:r>
      <w:r w:rsidRPr="00A936EC">
        <w:rPr>
          <w:b w:val="0"/>
        </w:rPr>
        <w:fldChar w:fldCharType="end"/>
      </w:r>
      <w:r w:rsidRPr="00A936EC">
        <w:rPr>
          <w:b w:val="0"/>
        </w:rPr>
        <w:t xml:space="preserve"> </w:t>
      </w:r>
      <w:r w:rsidRPr="00A936EC">
        <w:rPr>
          <w:b w:val="0"/>
        </w:rPr>
        <w:tab/>
        <w:t xml:space="preserve">The State assures that it will include </w:t>
      </w:r>
      <w:r>
        <w:rPr>
          <w:b w:val="0"/>
        </w:rPr>
        <w:t>provisions</w:t>
      </w:r>
      <w:r w:rsidRPr="00A936EC">
        <w:rPr>
          <w:b w:val="0"/>
        </w:rPr>
        <w:t xml:space="preserve"> in all managed care contracts that define a sound and complete procurement contract, as required by 45 CFR part 75, as applicable. (42 CFR 457.940(c))</w:t>
      </w:r>
    </w:p>
    <w:p w14:paraId="27F5E4E0" w14:textId="77777777" w:rsidR="00134E29" w:rsidRPr="00A936EC" w:rsidRDefault="00134E29" w:rsidP="00134E29">
      <w:pPr>
        <w:pStyle w:val="CMSHeading3XXX"/>
        <w:rPr>
          <w:b w:val="0"/>
        </w:rPr>
      </w:pPr>
      <w:r w:rsidRPr="00A936EC">
        <w:t>3.2.3</w:t>
      </w:r>
      <w:r w:rsidRPr="00A936EC">
        <w:rPr>
          <w:b w:val="0"/>
        </w:rPr>
        <w:t xml:space="preserve"> </w:t>
      </w:r>
      <w:r w:rsidRPr="00A936EC">
        <w:rPr>
          <w:b w:val="0"/>
        </w:rPr>
        <w:fldChar w:fldCharType="begin">
          <w:ffData>
            <w:name w:val="Check3"/>
            <w:enabled/>
            <w:calcOnExit w:val="0"/>
            <w:checkBox>
              <w:sizeAuto/>
              <w:default w:val="0"/>
            </w:checkBox>
          </w:ffData>
        </w:fldChar>
      </w:r>
      <w:r w:rsidRPr="00A936EC">
        <w:rPr>
          <w:b w:val="0"/>
        </w:rPr>
        <w:instrText xml:space="preserve"> FORMCHECKBOX </w:instrText>
      </w:r>
      <w:r w:rsidR="00000000">
        <w:rPr>
          <w:b w:val="0"/>
        </w:rPr>
      </w:r>
      <w:r w:rsidR="00000000">
        <w:rPr>
          <w:b w:val="0"/>
        </w:rPr>
        <w:fldChar w:fldCharType="separate"/>
      </w:r>
      <w:r w:rsidRPr="00A936EC">
        <w:rPr>
          <w:b w:val="0"/>
        </w:rPr>
        <w:fldChar w:fldCharType="end"/>
      </w:r>
      <w:r w:rsidRPr="00A936EC">
        <w:rPr>
          <w:b w:val="0"/>
        </w:rPr>
        <w:tab/>
        <w:t xml:space="preserve">The State assures that each MCO, PIHP, PAHP, PCCM, and PCCM entity complies with any applicable Federal and State laws that pertain to enrollee </w:t>
      </w:r>
      <w:proofErr w:type="gramStart"/>
      <w:r w:rsidRPr="00A936EC">
        <w:rPr>
          <w:b w:val="0"/>
        </w:rPr>
        <w:t>rights, and</w:t>
      </w:r>
      <w:proofErr w:type="gramEnd"/>
      <w:r w:rsidRPr="00A936EC">
        <w:rPr>
          <w:b w:val="0"/>
        </w:rPr>
        <w:t xml:space="preserve"> ensures that its employees and contract providers observe and protect those rights (42 CFR 457.1220, cross-referencing to 42 CFR 438.100). These Federal and State laws </w:t>
      </w:r>
      <w:proofErr w:type="gramStart"/>
      <w:r w:rsidRPr="00A936EC">
        <w:rPr>
          <w:b w:val="0"/>
        </w:rPr>
        <w:t>include:</w:t>
      </w:r>
      <w:proofErr w:type="gramEnd"/>
      <w:r w:rsidRPr="00A936EC">
        <w:rPr>
          <w:b w:val="0"/>
        </w:rPr>
        <w:t xml:space="preserve"> Title VI of the Civil Rights Act of 1964 (45 CFR part 80), Age Discrimination Act of 1975 (45 CFR part 91), Rehabilitation Act of 1973, Title IX of the Education Amendments of 1972, Titles II and III of the Americans with Disabilities Act, and section 1557 of the Patient Protection and Affordable Care Act.</w:t>
      </w:r>
    </w:p>
    <w:p w14:paraId="1F5A3793" w14:textId="77777777" w:rsidR="00134E29" w:rsidRPr="00930A34" w:rsidRDefault="00134E29" w:rsidP="00134E29">
      <w:pPr>
        <w:pStyle w:val="CMSHeading3XXX"/>
        <w:rPr>
          <w:b w:val="0"/>
        </w:rPr>
      </w:pPr>
      <w:r w:rsidRPr="008D7104">
        <w:t xml:space="preserve">3.2.4 </w:t>
      </w:r>
      <w:r w:rsidRPr="008D7104">
        <w:fldChar w:fldCharType="begin">
          <w:ffData>
            <w:name w:val="Check3"/>
            <w:enabled/>
            <w:calcOnExit w:val="0"/>
            <w:checkBox>
              <w:sizeAuto/>
              <w:default w:val="0"/>
            </w:checkBox>
          </w:ffData>
        </w:fldChar>
      </w:r>
      <w:r w:rsidRPr="008D7104">
        <w:instrText xml:space="preserve"> FORMCHECKBOX </w:instrText>
      </w:r>
      <w:r w:rsidR="00000000">
        <w:fldChar w:fldCharType="separate"/>
      </w:r>
      <w:r w:rsidRPr="008D7104">
        <w:fldChar w:fldCharType="end"/>
      </w:r>
      <w:r w:rsidRPr="008D7104">
        <w:tab/>
      </w:r>
      <w:r w:rsidRPr="00930A34">
        <w:rPr>
          <w:b w:val="0"/>
        </w:rPr>
        <w:t xml:space="preserve">The State assures that it operates a Web site that provides the MCO, PIHP, PAHP, </w:t>
      </w:r>
      <w:r>
        <w:rPr>
          <w:b w:val="0"/>
        </w:rPr>
        <w:t>and</w:t>
      </w:r>
      <w:r w:rsidRPr="00930A34">
        <w:rPr>
          <w:b w:val="0"/>
        </w:rPr>
        <w:t xml:space="preserve"> PCCM entity contracts. (42 CFR 457.1207, cross-referencing to 42 CFR 438.10(c)(3))</w:t>
      </w:r>
    </w:p>
    <w:p w14:paraId="6312BFD7" w14:textId="77777777" w:rsidR="00134E29" w:rsidRPr="00FC2863" w:rsidRDefault="00134E29" w:rsidP="00134E29">
      <w:pPr>
        <w:pStyle w:val="CMSHeading2XX"/>
        <w:ind w:left="720" w:hanging="720"/>
      </w:pPr>
      <w:r w:rsidRPr="00FC2863">
        <w:t>3.3</w:t>
      </w:r>
      <w:r w:rsidRPr="00FC2863">
        <w:tab/>
        <w:t>Rate Development Standards and Medical Loss Ratio</w:t>
      </w:r>
    </w:p>
    <w:p w14:paraId="61569935" w14:textId="77777777" w:rsidR="00134E29" w:rsidRPr="00930A34" w:rsidRDefault="00134E29" w:rsidP="00134E29">
      <w:pPr>
        <w:pStyle w:val="CMSHeading3XXX"/>
        <w:spacing w:after="0"/>
        <w:rPr>
          <w:b w:val="0"/>
        </w:rPr>
      </w:pPr>
      <w:r w:rsidRPr="00CF615E">
        <w:t>3.3.1</w:t>
      </w:r>
      <w:r>
        <w:tab/>
      </w:r>
      <w:r w:rsidRPr="00930A34">
        <w:rPr>
          <w:b w:val="0"/>
        </w:rPr>
        <w:t>The State assures that its payment rates are:</w:t>
      </w:r>
    </w:p>
    <w:p w14:paraId="52407AFE" w14:textId="77777777" w:rsidR="00134E29" w:rsidRDefault="00134E29" w:rsidP="00134E29">
      <w:pPr>
        <w:pStyle w:val="CMSlevel3checkbox"/>
        <w:spacing w:after="0"/>
        <w:ind w:left="2610"/>
      </w:pPr>
      <w:r w:rsidRPr="00B83D66">
        <w:lastRenderedPageBreak/>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 xml:space="preserve"> </w:t>
      </w:r>
      <w:r>
        <w:tab/>
        <w:t>B</w:t>
      </w:r>
      <w:r w:rsidRPr="00EB0BF3">
        <w:t>ased on public or private payment rates for comparable services for comparable populations; and</w:t>
      </w:r>
    </w:p>
    <w:p w14:paraId="0EBB3BF7"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 xml:space="preserve"> </w:t>
      </w:r>
      <w:r>
        <w:tab/>
        <w:t>C</w:t>
      </w:r>
      <w:r w:rsidRPr="00EB0BF3">
        <w:t xml:space="preserve">onsistent with actuarially sound principles as defined in 42 CFR 457.10. (42 CFR 457.1203(a)) </w:t>
      </w:r>
    </w:p>
    <w:p w14:paraId="3FF83677" w14:textId="77777777" w:rsidR="00134E29" w:rsidRDefault="00134E29" w:rsidP="00134E29">
      <w:pPr>
        <w:pStyle w:val="CMSlevel3checkbox"/>
        <w:spacing w:after="0"/>
      </w:pPr>
    </w:p>
    <w:p w14:paraId="304E54DD" w14:textId="77777777" w:rsidR="00134E29" w:rsidRPr="009C28A1" w:rsidRDefault="00134E29" w:rsidP="00134E29">
      <w:pPr>
        <w:pStyle w:val="CMSguidancelevel2"/>
        <w:ind w:left="2160"/>
      </w:pPr>
      <w:r w:rsidRPr="00CD01AD">
        <w:t>Guidance:</w:t>
      </w:r>
      <w:r>
        <w:tab/>
      </w:r>
      <w:r w:rsidRPr="009C28A1">
        <w:t>States that c</w:t>
      </w:r>
      <w:r w:rsidRPr="00CD01AD">
        <w:t xml:space="preserve">hecked </w:t>
      </w:r>
      <w:r>
        <w:t>both boxes under 3.3.1</w:t>
      </w:r>
      <w:r w:rsidRPr="009C28A1">
        <w:t xml:space="preserve"> </w:t>
      </w:r>
      <w:r>
        <w:t xml:space="preserve">above </w:t>
      </w:r>
      <w:r w:rsidRPr="009C28A1">
        <w:t xml:space="preserve">do not need to make the next </w:t>
      </w:r>
      <w:r w:rsidRPr="00CD01AD">
        <w:t>assurance</w:t>
      </w:r>
      <w:r w:rsidRPr="009C28A1">
        <w:t xml:space="preserve">. If the state is unable to </w:t>
      </w:r>
      <w:r>
        <w:t>check both boxes under 3.1.1 above</w:t>
      </w:r>
      <w:r w:rsidRPr="009C28A1">
        <w:t xml:space="preserve">, the state must check the next assurance. </w:t>
      </w:r>
    </w:p>
    <w:p w14:paraId="481A6FC3" w14:textId="77777777" w:rsidR="00134E29" w:rsidRPr="00EB0BF3" w:rsidRDefault="00134E29" w:rsidP="00134E29">
      <w:pPr>
        <w:pStyle w:val="CMSlevel3checkbox"/>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If the State is unable to meet the requirements under 42 CFR 457.1203(a), the State attests that it must establish higher rates because such rates are necessary to ensure sufficient provider participation or provider access or to enroll providers who demonstrate exceptional efficiency or quality in the provision of services. (42 CFR 457.1203(b))</w:t>
      </w:r>
    </w:p>
    <w:p w14:paraId="393E5EA3" w14:textId="77777777" w:rsidR="00134E29" w:rsidRPr="00930A34" w:rsidRDefault="00134E29" w:rsidP="00134E29">
      <w:pPr>
        <w:pStyle w:val="CMSHeading3XXX"/>
        <w:rPr>
          <w:b w:val="0"/>
        </w:rPr>
      </w:pPr>
      <w:r w:rsidRPr="008D7104">
        <w:t xml:space="preserve">3.3.2 </w:t>
      </w:r>
      <w:r w:rsidRPr="008D7104">
        <w:fldChar w:fldCharType="begin">
          <w:ffData>
            <w:name w:val="Check3"/>
            <w:enabled/>
            <w:calcOnExit w:val="0"/>
            <w:checkBox>
              <w:sizeAuto/>
              <w:default w:val="0"/>
            </w:checkBox>
          </w:ffData>
        </w:fldChar>
      </w:r>
      <w:r w:rsidRPr="008D7104">
        <w:instrText xml:space="preserve"> FORMCHECKBOX </w:instrText>
      </w:r>
      <w:r w:rsidR="00000000">
        <w:fldChar w:fldCharType="separate"/>
      </w:r>
      <w:r w:rsidRPr="008D7104">
        <w:fldChar w:fldCharType="end"/>
      </w:r>
      <w:r w:rsidRPr="008D7104">
        <w:tab/>
      </w:r>
      <w:r w:rsidRPr="00930A34">
        <w:rPr>
          <w:b w:val="0"/>
        </w:rPr>
        <w:t>The State assures that its rates are designed to reasonably achieve a medical loss ratio standard equal to at least 85 percent for the rate year and provide for reasonable administrative costs</w:t>
      </w:r>
      <w:r>
        <w:rPr>
          <w:b w:val="0"/>
        </w:rPr>
        <w:t>.</w:t>
      </w:r>
      <w:r w:rsidRPr="00930A34">
        <w:rPr>
          <w:b w:val="0"/>
        </w:rPr>
        <w:t xml:space="preserve"> (42 CFR 457.1203(c))</w:t>
      </w:r>
    </w:p>
    <w:p w14:paraId="28C1620B" w14:textId="77777777" w:rsidR="00134E29" w:rsidRPr="00930A34" w:rsidRDefault="00134E29" w:rsidP="00134E29">
      <w:pPr>
        <w:pStyle w:val="CMSHeading3XXX"/>
        <w:rPr>
          <w:b w:val="0"/>
        </w:rPr>
      </w:pPr>
      <w:r w:rsidRPr="008D7104">
        <w:t xml:space="preserve">3.3.3 </w:t>
      </w:r>
      <w:r w:rsidRPr="008D7104">
        <w:fldChar w:fldCharType="begin">
          <w:ffData>
            <w:name w:val="Check3"/>
            <w:enabled/>
            <w:calcOnExit w:val="0"/>
            <w:checkBox>
              <w:sizeAuto/>
              <w:default w:val="0"/>
            </w:checkBox>
          </w:ffData>
        </w:fldChar>
      </w:r>
      <w:r w:rsidRPr="008D7104">
        <w:instrText xml:space="preserve"> FORMCHECKBOX </w:instrText>
      </w:r>
      <w:r w:rsidR="00000000">
        <w:fldChar w:fldCharType="separate"/>
      </w:r>
      <w:r w:rsidRPr="008D7104">
        <w:fldChar w:fldCharType="end"/>
      </w:r>
      <w:r w:rsidRPr="008D7104">
        <w:tab/>
      </w:r>
      <w:r w:rsidRPr="00930A34">
        <w:rPr>
          <w:b w:val="0"/>
        </w:rPr>
        <w:t xml:space="preserve">The State assures that it will provide to CMS, if requested by CMS, a description of the </w:t>
      </w:r>
      <w:proofErr w:type="gramStart"/>
      <w:r w:rsidRPr="00930A34">
        <w:rPr>
          <w:b w:val="0"/>
        </w:rPr>
        <w:t>manner in which</w:t>
      </w:r>
      <w:proofErr w:type="gramEnd"/>
      <w:r w:rsidRPr="00930A34">
        <w:rPr>
          <w:b w:val="0"/>
        </w:rPr>
        <w:t xml:space="preserve"> rates were developed in accordance with the requirements of 42 CFR 457.1203(a) through (c). (42 CFR 457.1203(d))</w:t>
      </w:r>
    </w:p>
    <w:p w14:paraId="1DDAF6C5" w14:textId="77777777" w:rsidR="00134E29" w:rsidRPr="00930A34" w:rsidRDefault="00134E29" w:rsidP="00134E29">
      <w:pPr>
        <w:pStyle w:val="CMSHeading3XXX"/>
        <w:rPr>
          <w:b w:val="0"/>
        </w:rPr>
      </w:pPr>
      <w:r w:rsidRPr="008D7104">
        <w:t xml:space="preserve">3.3.4 </w:t>
      </w:r>
      <w:r w:rsidRPr="008D7104">
        <w:fldChar w:fldCharType="begin">
          <w:ffData>
            <w:name w:val="Check3"/>
            <w:enabled/>
            <w:calcOnExit w:val="0"/>
            <w:checkBox>
              <w:sizeAuto/>
              <w:default w:val="0"/>
            </w:checkBox>
          </w:ffData>
        </w:fldChar>
      </w:r>
      <w:r w:rsidRPr="008D7104">
        <w:instrText xml:space="preserve"> FORMCHECKBOX </w:instrText>
      </w:r>
      <w:r w:rsidR="00000000">
        <w:fldChar w:fldCharType="separate"/>
      </w:r>
      <w:r w:rsidRPr="008D7104">
        <w:fldChar w:fldCharType="end"/>
      </w:r>
      <w:r w:rsidRPr="008D7104">
        <w:tab/>
      </w:r>
      <w:r w:rsidRPr="00930A34">
        <w:rPr>
          <w:b w:val="0"/>
        </w:rPr>
        <w:t>The State assures that it annually submits to CMS a summary description of the reports pertaining to the medical loss ratio received from the MCOs, PIHPs</w:t>
      </w:r>
      <w:r>
        <w:rPr>
          <w:b w:val="0"/>
        </w:rPr>
        <w:t>,</w:t>
      </w:r>
      <w:r w:rsidRPr="00930A34">
        <w:rPr>
          <w:b w:val="0"/>
        </w:rPr>
        <w:t xml:space="preserve"> and PAHPs. (42 CFR 457.1203(e), cross referencing to 42 CFR 438.74(a))</w:t>
      </w:r>
    </w:p>
    <w:p w14:paraId="7439B4F0" w14:textId="77777777" w:rsidR="00134E29" w:rsidRPr="00930A34" w:rsidRDefault="00134E29" w:rsidP="00134E29">
      <w:pPr>
        <w:pStyle w:val="CMSHeading3XXX"/>
        <w:spacing w:after="0"/>
        <w:rPr>
          <w:b w:val="0"/>
        </w:rPr>
      </w:pPr>
      <w:r w:rsidRPr="008D7104">
        <w:t xml:space="preserve">3.3.5 </w:t>
      </w:r>
      <w:r w:rsidRPr="008D7104">
        <w:tab/>
      </w:r>
      <w:r w:rsidRPr="00930A34">
        <w:rPr>
          <w:b w:val="0"/>
        </w:rPr>
        <w:t>Does the State require an MCO, PIHP, or PAHP to pay remittances through the contract for not meeting the minimum MLR required by the State? (42 CFR 457.1203(e), cross referencing to 42 CFR 438.74(b)(1))</w:t>
      </w:r>
    </w:p>
    <w:p w14:paraId="64DF3F11"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 xml:space="preserve">No, the State does not require any MCO, PIHP, or PAHP </w:t>
      </w:r>
      <w:r w:rsidRPr="00AF7D86">
        <w:t>to pay remittances</w:t>
      </w:r>
      <w:r>
        <w:t>.</w:t>
      </w:r>
    </w:p>
    <w:p w14:paraId="63834DF5"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 xml:space="preserve">Yes, the State requires all MCOs, PIHPs, and PAHPs </w:t>
      </w:r>
      <w:r w:rsidRPr="00AF7D86">
        <w:t>to pay remittances</w:t>
      </w:r>
      <w:r>
        <w:t>.</w:t>
      </w:r>
    </w:p>
    <w:p w14:paraId="3F52A797"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 xml:space="preserve">Yes, the State requires some, but not all, MCOs, PIHPs, and PAHPs </w:t>
      </w:r>
      <w:r w:rsidRPr="00AF7D86">
        <w:t>to pay remittances</w:t>
      </w:r>
      <w:r>
        <w:t xml:space="preserve">. </w:t>
      </w:r>
    </w:p>
    <w:p w14:paraId="60F421CC" w14:textId="77777777" w:rsidR="00134E29" w:rsidRDefault="00134E29" w:rsidP="00134E29">
      <w:pPr>
        <w:pStyle w:val="CMSlevel3checkbox"/>
        <w:spacing w:after="0"/>
        <w:ind w:left="2520"/>
      </w:pPr>
    </w:p>
    <w:p w14:paraId="10C17610" w14:textId="77777777" w:rsidR="00134E29" w:rsidRDefault="00134E29" w:rsidP="00134E29">
      <w:pPr>
        <w:pStyle w:val="CMSlevel3indent"/>
        <w:ind w:left="2088"/>
      </w:pPr>
      <w:r>
        <w:t xml:space="preserve">If the State requests some, but not all, MCOs, PIHPs, and PAHPs to pay remittances through the contract for not meeting the minimum MLR required by the State, please describe which types of managed care entities are and are not required to pay remittances. For example, if a state requires a medical MCO to pay a </w:t>
      </w:r>
      <w:proofErr w:type="gramStart"/>
      <w:r>
        <w:t>remittances</w:t>
      </w:r>
      <w:proofErr w:type="gramEnd"/>
      <w:r>
        <w:t xml:space="preserve"> but not a dental PAHP, please include this information.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68DB0D51" w14:textId="77777777" w:rsidR="00134E29" w:rsidRDefault="00134E29" w:rsidP="00134E29">
      <w:pPr>
        <w:pStyle w:val="CMSlevel3indent"/>
        <w:spacing w:after="0"/>
        <w:ind w:left="2088"/>
      </w:pPr>
      <w:r>
        <w:t>If the answer to the assurance above is yes for any or all managed care entities, please answer the next assurance:</w:t>
      </w:r>
    </w:p>
    <w:p w14:paraId="369ABD89" w14:textId="77777777" w:rsidR="00134E29" w:rsidRDefault="00134E29" w:rsidP="00134E29">
      <w:pPr>
        <w:pStyle w:val="CMSlevel3checkbox"/>
        <w:spacing w:after="0"/>
        <w:ind w:left="2520"/>
      </w:pPr>
      <w:r w:rsidRPr="00B83D66">
        <w:lastRenderedPageBreak/>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The State assures that</w:t>
      </w:r>
      <w:r w:rsidRPr="00AF7D86">
        <w:t xml:space="preserve"> </w:t>
      </w:r>
      <w:r>
        <w:t>it if a remittance is owed by an MCO, PIHP, or PAHP to the State, the State:</w:t>
      </w:r>
    </w:p>
    <w:p w14:paraId="6965F3D4" w14:textId="77777777" w:rsidR="00134E29" w:rsidRDefault="00134E29" w:rsidP="00134E29">
      <w:pPr>
        <w:pStyle w:val="CMSBulletlevel3"/>
        <w:ind w:left="2880"/>
      </w:pPr>
      <w:r>
        <w:t>R</w:t>
      </w:r>
      <w:r w:rsidRPr="002627B6">
        <w:t xml:space="preserve">eimburses CMS for an amount equal to the Federal share of the remittance, </w:t>
      </w:r>
      <w:proofErr w:type="gramStart"/>
      <w:r w:rsidRPr="002627B6">
        <w:t>taking into account</w:t>
      </w:r>
      <w:proofErr w:type="gramEnd"/>
      <w:r w:rsidRPr="002627B6">
        <w:t xml:space="preserve"> applicable differenc</w:t>
      </w:r>
      <w:r>
        <w:t>es in the Federal matching rate; and</w:t>
      </w:r>
    </w:p>
    <w:p w14:paraId="0747FBAA" w14:textId="77777777" w:rsidR="00134E29" w:rsidRDefault="00134E29" w:rsidP="00134E29">
      <w:pPr>
        <w:pStyle w:val="CMSBulletlevel3"/>
        <w:ind w:left="2880"/>
      </w:pPr>
      <w:r>
        <w:t>S</w:t>
      </w:r>
      <w:r w:rsidRPr="002627B6">
        <w:t>ubmit</w:t>
      </w:r>
      <w:r>
        <w:t>s</w:t>
      </w:r>
      <w:r w:rsidRPr="002627B6">
        <w:t xml:space="preserve"> a separate report describing the methodology used to determine the State and Federal share of the remittance with the </w:t>
      </w:r>
      <w:r>
        <w:t xml:space="preserve">annual </w:t>
      </w:r>
      <w:r w:rsidRPr="002627B6">
        <w:t>report</w:t>
      </w:r>
      <w:r>
        <w:t xml:space="preserve"> provided to CMS that</w:t>
      </w:r>
      <w:r w:rsidRPr="002627B6">
        <w:t xml:space="preserve"> </w:t>
      </w:r>
      <w:r>
        <w:t>summarizes the reports received from the MCOs, PIHPs, and PAHPs</w:t>
      </w:r>
      <w:r w:rsidRPr="002627B6">
        <w:t>.</w:t>
      </w:r>
      <w:r>
        <w:t xml:space="preserve"> (42 CFR 457.1203(e), cross referencing to 42 CFR 438.74(b))</w:t>
      </w:r>
    </w:p>
    <w:p w14:paraId="6F8E4E98" w14:textId="77777777" w:rsidR="00134E29" w:rsidRPr="002627B6" w:rsidRDefault="00134E29" w:rsidP="00134E29">
      <w:pPr>
        <w:pStyle w:val="CMSBulletlevel3"/>
        <w:numPr>
          <w:ilvl w:val="0"/>
          <w:numId w:val="0"/>
        </w:numPr>
        <w:ind w:left="2448"/>
      </w:pPr>
    </w:p>
    <w:p w14:paraId="416A1302" w14:textId="77777777" w:rsidR="00134E29" w:rsidRPr="00930A34" w:rsidRDefault="00134E29" w:rsidP="00134E29">
      <w:pPr>
        <w:pStyle w:val="CMSHeading3XXX"/>
        <w:rPr>
          <w:b w:val="0"/>
        </w:rPr>
      </w:pPr>
      <w:r w:rsidRPr="00CF615E">
        <w:t>3.3.6</w:t>
      </w:r>
      <w:r>
        <w:t xml:space="preserve"> </w:t>
      </w: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rsidRPr="008D7104">
        <w:tab/>
      </w:r>
      <w:r w:rsidRPr="00930A34">
        <w:rPr>
          <w:b w:val="0"/>
        </w:rPr>
        <w:t>The State assures that each MCO, PIHP, and PAHP calculates and reports the medical loss ratio in accordance with 42 CFR 438.8. (42 CFR 457.1203(f))</w:t>
      </w:r>
    </w:p>
    <w:p w14:paraId="1D67FBE3" w14:textId="77777777" w:rsidR="00134E29" w:rsidRPr="00FC2863" w:rsidRDefault="00134E29" w:rsidP="00134E29">
      <w:pPr>
        <w:pStyle w:val="CMSHeading2XX"/>
        <w:ind w:left="720" w:hanging="720"/>
      </w:pPr>
      <w:r w:rsidRPr="00FC2863">
        <w:t>3.4</w:t>
      </w:r>
      <w:r>
        <w:tab/>
        <w:t>Enrollment</w:t>
      </w:r>
    </w:p>
    <w:p w14:paraId="3936E3DF" w14:textId="77777777" w:rsidR="00134E29" w:rsidRDefault="00134E29" w:rsidP="00134E29">
      <w:pPr>
        <w:pStyle w:val="CMSCheckboxlevel2"/>
        <w:ind w:left="144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The State assures that its contracts with MCOs, PIHPs, PAHPs, PCCMs, and PCCM entities provide that the MCO, PIHP, PAHP, PCCM or PCCM entity:</w:t>
      </w:r>
    </w:p>
    <w:p w14:paraId="09D0A287" w14:textId="77777777" w:rsidR="00134E29" w:rsidRDefault="00134E29" w:rsidP="00134E29">
      <w:pPr>
        <w:pStyle w:val="CMSBulletlevel1"/>
        <w:ind w:left="1800"/>
      </w:pPr>
      <w:r>
        <w:t>A</w:t>
      </w:r>
      <w:r w:rsidRPr="007B77C6">
        <w:t>ccepts individuals eligible for enrollment in the order in which they apply without restriction (unless authorized by CMS), up to the limits set under the contract (42 CFR 457.1201(d), cross-referencing to 42 CFR 438.3(d)(1)</w:t>
      </w:r>
      <w:proofErr w:type="gramStart"/>
      <w:r w:rsidRPr="007B77C6">
        <w:t>)</w:t>
      </w:r>
      <w:r>
        <w:t>;</w:t>
      </w:r>
      <w:proofErr w:type="gramEnd"/>
      <w:r>
        <w:t xml:space="preserve"> </w:t>
      </w:r>
    </w:p>
    <w:p w14:paraId="23F7D795" w14:textId="77777777" w:rsidR="00134E29" w:rsidRDefault="00134E29" w:rsidP="00134E29">
      <w:pPr>
        <w:pStyle w:val="CMSBulletlevel1"/>
        <w:ind w:left="1800"/>
      </w:pPr>
      <w:r>
        <w:t>W</w:t>
      </w:r>
      <w:r w:rsidRPr="007B77C6">
        <w:t xml:space="preserve">ill not, </w:t>
      </w:r>
      <w:proofErr w:type="gramStart"/>
      <w:r w:rsidRPr="007B77C6">
        <w:t>on the basis of</w:t>
      </w:r>
      <w:proofErr w:type="gramEnd"/>
      <w:r w:rsidRPr="007B77C6">
        <w:t xml:space="preserve"> health status or need for health care services, discriminate against individuals eligible to enroll (42 CFR 457.1201(d), cross-referencing to 42 CFR 438.3(d)(3))</w:t>
      </w:r>
      <w:r>
        <w:t>; and</w:t>
      </w:r>
    </w:p>
    <w:p w14:paraId="76162DFE" w14:textId="77777777" w:rsidR="00134E29" w:rsidRDefault="00134E29" w:rsidP="00134E29">
      <w:pPr>
        <w:pStyle w:val="CMSBulletlevel1"/>
        <w:spacing w:after="240"/>
        <w:ind w:left="1800"/>
        <w:rPr>
          <w:u w:val="single"/>
        </w:rPr>
      </w:pPr>
      <w:r>
        <w:t>W</w:t>
      </w:r>
      <w:r w:rsidRPr="007B77C6">
        <w:t xml:space="preserve">ill not discriminate against individuals eligible to enroll </w:t>
      </w:r>
      <w:proofErr w:type="gramStart"/>
      <w:r w:rsidRPr="007B77C6">
        <w:t>on the basis of</w:t>
      </w:r>
      <w:proofErr w:type="gramEnd"/>
      <w:r w:rsidRPr="007B77C6">
        <w:t xml:space="preserve"> race, color, national origin, sex, sexual orientation, gender identity, or disability and will not use any policy or practice that has the effect of discriminating on the basis of race, color, national origin, sex, sexual orientation, gender identity or disability. (42 CFR 457.1201(d), cross-referencing to 438.3(d)(4))</w:t>
      </w:r>
    </w:p>
    <w:p w14:paraId="4BEF5253" w14:textId="77777777" w:rsidR="00134E29" w:rsidRPr="00FC2863" w:rsidRDefault="00134E29" w:rsidP="00134E29">
      <w:pPr>
        <w:pStyle w:val="CMSHeading3XXX"/>
      </w:pPr>
      <w:r w:rsidRPr="00FC2863">
        <w:t>3.4.1</w:t>
      </w:r>
      <w:r w:rsidRPr="00FC2863">
        <w:tab/>
        <w:t>Enrollment</w:t>
      </w:r>
      <w:r>
        <w:t xml:space="preserve"> Process</w:t>
      </w:r>
    </w:p>
    <w:p w14:paraId="3736071B" w14:textId="77777777" w:rsidR="00134E29" w:rsidRPr="00233103" w:rsidRDefault="00134E29" w:rsidP="00134E29">
      <w:pPr>
        <w:pStyle w:val="CMSHeading4XXXX"/>
      </w:pPr>
      <w:r w:rsidRPr="00DD008D">
        <w:rPr>
          <w:b/>
        </w:rPr>
        <w:t>3.4.1.1</w:t>
      </w:r>
      <w:r>
        <w:t xml:space="preserve"> </w:t>
      </w:r>
      <w:r w:rsidRPr="00A2784D">
        <w:fldChar w:fldCharType="begin">
          <w:ffData>
            <w:name w:val="Check3"/>
            <w:enabled/>
            <w:calcOnExit w:val="0"/>
            <w:checkBox>
              <w:sizeAuto/>
              <w:default w:val="0"/>
            </w:checkBox>
          </w:ffData>
        </w:fldChar>
      </w:r>
      <w:r w:rsidRPr="00A2784D">
        <w:instrText xml:space="preserve"> FORMCHECKBOX </w:instrText>
      </w:r>
      <w:r w:rsidR="00000000">
        <w:fldChar w:fldCharType="separate"/>
      </w:r>
      <w:r w:rsidRPr="00A2784D">
        <w:fldChar w:fldCharType="end"/>
      </w:r>
      <w:r>
        <w:tab/>
        <w:t xml:space="preserve">The State assures that it </w:t>
      </w:r>
      <w:r w:rsidRPr="00D5380D">
        <w:t>provide</w:t>
      </w:r>
      <w:r>
        <w:t>s</w:t>
      </w:r>
      <w:r w:rsidRPr="00D5380D">
        <w:t xml:space="preserve"> information</w:t>
      </w:r>
      <w:r>
        <w:t>al notices to potential enrollees in an MCO, PIHP, PAHP, PCCM, or PCCM entity that includes the available managed care entities, e</w:t>
      </w:r>
      <w:r w:rsidRPr="00233103">
        <w:t>xplain</w:t>
      </w:r>
      <w:r>
        <w:t>s</w:t>
      </w:r>
      <w:r w:rsidRPr="00233103">
        <w:t xml:space="preserve"> how to select an entity</w:t>
      </w:r>
      <w:r>
        <w:t>, e</w:t>
      </w:r>
      <w:r w:rsidRPr="00233103">
        <w:t>xplain</w:t>
      </w:r>
      <w:r>
        <w:t>s</w:t>
      </w:r>
      <w:r w:rsidRPr="00233103">
        <w:t xml:space="preserve"> the implications of making or not making an active choice of an entity</w:t>
      </w:r>
      <w:r>
        <w:t>, e</w:t>
      </w:r>
      <w:r w:rsidRPr="00233103">
        <w:t>xplain</w:t>
      </w:r>
      <w:r>
        <w:t>s</w:t>
      </w:r>
      <w:r w:rsidRPr="00233103">
        <w:t xml:space="preserve"> the length of the enrollment period as wel</w:t>
      </w:r>
      <w:r>
        <w:t xml:space="preserve">l as the disenrollment policies, </w:t>
      </w:r>
      <w:r w:rsidRPr="00233103">
        <w:t>and</w:t>
      </w:r>
      <w:r>
        <w:t xml:space="preserve"> c</w:t>
      </w:r>
      <w:r w:rsidRPr="00233103">
        <w:t>ompl</w:t>
      </w:r>
      <w:r>
        <w:t>ies</w:t>
      </w:r>
      <w:r w:rsidRPr="00233103">
        <w:t xml:space="preserve"> with t</w:t>
      </w:r>
      <w:r>
        <w:t xml:space="preserve">he information requirements in 42 CFR </w:t>
      </w:r>
      <w:r w:rsidRPr="00233103">
        <w:t>457.1207 and accessibili</w:t>
      </w:r>
      <w:r>
        <w:t xml:space="preserve">ty standards established under 42 CFR </w:t>
      </w:r>
      <w:r w:rsidRPr="00233103">
        <w:t>457.340</w:t>
      </w:r>
      <w:r>
        <w:t>. (42 CFR 457.1210(c))</w:t>
      </w:r>
    </w:p>
    <w:p w14:paraId="2EBB5F31" w14:textId="1A6E069D" w:rsidR="00134E29" w:rsidRDefault="00134E29" w:rsidP="00134E29">
      <w:pPr>
        <w:pStyle w:val="CMSHeading4XXXX"/>
      </w:pPr>
      <w:r w:rsidRPr="00DD008D">
        <w:rPr>
          <w:b/>
        </w:rPr>
        <w:t>3.4.1.2</w:t>
      </w:r>
      <w:r>
        <w:t xml:space="preserve"> </w:t>
      </w:r>
      <w:r w:rsidRPr="00A2784D">
        <w:fldChar w:fldCharType="begin">
          <w:ffData>
            <w:name w:val="Check3"/>
            <w:enabled/>
            <w:calcOnExit w:val="0"/>
            <w:checkBox>
              <w:sizeAuto/>
              <w:default w:val="0"/>
            </w:checkBox>
          </w:ffData>
        </w:fldChar>
      </w:r>
      <w:r w:rsidRPr="00A2784D">
        <w:instrText xml:space="preserve"> FORMCHECKBOX </w:instrText>
      </w:r>
      <w:r w:rsidR="00000000">
        <w:fldChar w:fldCharType="separate"/>
      </w:r>
      <w:r w:rsidRPr="00A2784D">
        <w:fldChar w:fldCharType="end"/>
      </w:r>
      <w:r w:rsidRPr="00A2784D">
        <w:tab/>
        <w:t xml:space="preserve">The State assures that its </w:t>
      </w:r>
      <w:r w:rsidRPr="007B77C6">
        <w:t>enrollment system gives</w:t>
      </w:r>
      <w:r w:rsidRPr="007B77C6">
        <w:rPr>
          <w:lang w:val="en"/>
        </w:rPr>
        <w:t xml:space="preserve"> beneficiaries already enrolled in an </w:t>
      </w:r>
      <w:r w:rsidR="00A761BE" w:rsidRPr="00237AC0">
        <w:rPr>
          <w:lang w:val="en"/>
        </w:rPr>
        <w:t>MCO</w:t>
      </w:r>
      <w:r w:rsidRPr="007B77C6">
        <w:rPr>
          <w:lang w:val="en"/>
        </w:rPr>
        <w:t xml:space="preserve">, </w:t>
      </w:r>
      <w:r w:rsidR="00A761BE" w:rsidRPr="00237AC0">
        <w:rPr>
          <w:lang w:val="en"/>
        </w:rPr>
        <w:t>PIHP</w:t>
      </w:r>
      <w:r w:rsidRPr="007B77C6">
        <w:rPr>
          <w:lang w:val="en"/>
        </w:rPr>
        <w:t xml:space="preserve">, </w:t>
      </w:r>
      <w:r w:rsidR="00A761BE" w:rsidRPr="00237AC0">
        <w:rPr>
          <w:lang w:val="en"/>
        </w:rPr>
        <w:t>PAHP</w:t>
      </w:r>
      <w:r w:rsidRPr="007B77C6">
        <w:rPr>
          <w:lang w:val="en"/>
        </w:rPr>
        <w:t xml:space="preserve">, </w:t>
      </w:r>
      <w:r w:rsidR="00A761BE" w:rsidRPr="00237AC0">
        <w:rPr>
          <w:lang w:val="en"/>
        </w:rPr>
        <w:t>PCCM</w:t>
      </w:r>
      <w:r w:rsidRPr="007B77C6">
        <w:rPr>
          <w:lang w:val="en"/>
        </w:rPr>
        <w:t xml:space="preserve">, or </w:t>
      </w:r>
      <w:r w:rsidR="00A761BE" w:rsidRPr="00237AC0">
        <w:rPr>
          <w:lang w:val="en"/>
        </w:rPr>
        <w:t>PCCM</w:t>
      </w:r>
      <w:r w:rsidRPr="007B77C6">
        <w:rPr>
          <w:lang w:val="en"/>
        </w:rPr>
        <w:t xml:space="preserve"> entity priority to </w:t>
      </w:r>
      <w:r w:rsidRPr="007B77C6">
        <w:rPr>
          <w:lang w:val="en"/>
        </w:rPr>
        <w:lastRenderedPageBreak/>
        <w:t xml:space="preserve">continue that enrollment </w:t>
      </w:r>
      <w:r w:rsidRPr="007B77C6">
        <w:t xml:space="preserve">if the MCO, PIHP, PAHP, PCCM, or PCCM entity does not have the </w:t>
      </w:r>
      <w:r w:rsidRPr="006C1E90">
        <w:t>capacity to accept all those seeking enrollment under the program</w:t>
      </w:r>
      <w:r>
        <w:t>. (42 CFR 457.1210(b))</w:t>
      </w:r>
    </w:p>
    <w:p w14:paraId="653FA01C" w14:textId="77777777" w:rsidR="00134E29" w:rsidRDefault="00134E29" w:rsidP="00134E29">
      <w:pPr>
        <w:pStyle w:val="CMSHeading4XXXX"/>
        <w:spacing w:after="0"/>
      </w:pPr>
      <w:r w:rsidRPr="00DD008D">
        <w:rPr>
          <w:b/>
        </w:rPr>
        <w:t>3.4.1.3</w:t>
      </w:r>
      <w:r>
        <w:t xml:space="preserve"> </w:t>
      </w:r>
      <w:r>
        <w:tab/>
        <w:t>Does the State use a default enrollment process to assign beneficiaries to an MCO, PIHP, PAHP, PCCM, or PCCM entity? (42 CFR 457.1210(a))</w:t>
      </w:r>
    </w:p>
    <w:p w14:paraId="54EE2CAF"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Yes</w:t>
      </w:r>
    </w:p>
    <w:p w14:paraId="50351F99"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No</w:t>
      </w:r>
    </w:p>
    <w:p w14:paraId="210A0B3F" w14:textId="77777777" w:rsidR="00134E29" w:rsidRDefault="00134E29" w:rsidP="00134E29">
      <w:pPr>
        <w:pStyle w:val="CMSlevel4checkbox"/>
        <w:spacing w:after="0"/>
      </w:pPr>
    </w:p>
    <w:p w14:paraId="195E417C" w14:textId="77777777" w:rsidR="00134E29" w:rsidRDefault="00134E29" w:rsidP="00134E29">
      <w:pPr>
        <w:pStyle w:val="CMSlevel4indent"/>
        <w:spacing w:after="0"/>
      </w:pPr>
      <w:r>
        <w:t>If the State uses a default enrollment process, please make the following assurances:</w:t>
      </w:r>
    </w:p>
    <w:p w14:paraId="50030478"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 xml:space="preserve">The State assigns beneficiaries only to qualified MCOs, PIHPs, PAHPs, PCCMs, and PCCM entities that are not subject to the intermediate sanction </w:t>
      </w:r>
      <w:r w:rsidRPr="00FD5B07">
        <w:t>of having suspension of all new enrollment (including default enrollment)</w:t>
      </w:r>
      <w:r>
        <w:t xml:space="preserve"> under 42 CFR 438.702 and have capacity to enroll beneficiaries. (42 CFR 457.1210(a)(1)(</w:t>
      </w:r>
      <w:proofErr w:type="spellStart"/>
      <w:r>
        <w:t>i</w:t>
      </w:r>
      <w:proofErr w:type="spellEnd"/>
      <w:r>
        <w:t>))</w:t>
      </w:r>
    </w:p>
    <w:p w14:paraId="1ECF41F1"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 xml:space="preserve"> </w:t>
      </w:r>
      <w:r>
        <w:tab/>
        <w:t xml:space="preserve">The State maximizes continuation of existing provider-beneficiary relationships under 42 CFR 457.1210(a)(1)(ii) or if that is not possible, distributes the beneficiaries equitably and does not </w:t>
      </w:r>
      <w:r w:rsidRPr="00EB37B8">
        <w:t>arbitrarily exclude any MCO, PIHP, PAHP, PCCM or PCCM entity from being considered</w:t>
      </w:r>
      <w:r>
        <w:t>. (42 CFR 457.1210(a)(1)(ii), 42 CFR 457.1210(a)(1)(iii))</w:t>
      </w:r>
    </w:p>
    <w:p w14:paraId="102185EF" w14:textId="77777777" w:rsidR="00134E29" w:rsidRDefault="00134E29" w:rsidP="00134E29">
      <w:pPr>
        <w:pStyle w:val="CMSlevel4checkbox"/>
        <w:spacing w:after="0"/>
      </w:pPr>
    </w:p>
    <w:p w14:paraId="711BCAF5" w14:textId="77777777" w:rsidR="00134E29" w:rsidRPr="00FC2863" w:rsidRDefault="00134E29" w:rsidP="00134E29">
      <w:pPr>
        <w:pStyle w:val="CMSHeading3XXX"/>
      </w:pPr>
      <w:r w:rsidRPr="00FC2863">
        <w:t>3.4.2</w:t>
      </w:r>
      <w:r w:rsidRPr="00FC2863">
        <w:tab/>
        <w:t xml:space="preserve">Disenrollment </w:t>
      </w:r>
    </w:p>
    <w:p w14:paraId="52460E7E" w14:textId="77777777" w:rsidR="00134E29" w:rsidRDefault="00134E29" w:rsidP="00134E29">
      <w:pPr>
        <w:pStyle w:val="CMSHeading4XXXX"/>
      </w:pPr>
      <w:r w:rsidRPr="004140FD">
        <w:rPr>
          <w:b/>
        </w:rPr>
        <w:t xml:space="preserve">3.4.2.1 </w:t>
      </w: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 xml:space="preserve">The State assures that the State will notify enrollees </w:t>
      </w:r>
      <w:r w:rsidRPr="00EB37B8">
        <w:t>of their right to disenroll consistent with the requirements of 42 CFR 438.56 at least annually</w:t>
      </w:r>
      <w:r>
        <w:t>. (42 CFR 457.1207, cross-referencing to 42 CFR 438.10(f)(2))</w:t>
      </w:r>
    </w:p>
    <w:p w14:paraId="64A6CA6B" w14:textId="77777777" w:rsidR="00134E29" w:rsidRDefault="00134E29" w:rsidP="00134E29">
      <w:pPr>
        <w:pStyle w:val="CMSHeading4XXXX"/>
      </w:pPr>
      <w:r w:rsidRPr="004140FD">
        <w:rPr>
          <w:b/>
        </w:rPr>
        <w:t>3.4.2.2</w:t>
      </w:r>
      <w:r>
        <w:t xml:space="preserve"> </w:t>
      </w:r>
      <w:r w:rsidRPr="00E05716">
        <w:fldChar w:fldCharType="begin">
          <w:ffData>
            <w:name w:val="Check3"/>
            <w:enabled/>
            <w:calcOnExit w:val="0"/>
            <w:checkBox>
              <w:sizeAuto/>
              <w:default w:val="0"/>
            </w:checkBox>
          </w:ffData>
        </w:fldChar>
      </w:r>
      <w:r w:rsidRPr="003503B1">
        <w:instrText xml:space="preserve"> FORMCHECKBOX </w:instrText>
      </w:r>
      <w:r w:rsidR="00000000">
        <w:fldChar w:fldCharType="separate"/>
      </w:r>
      <w:r w:rsidRPr="00E05716">
        <w:fldChar w:fldCharType="end"/>
      </w:r>
      <w:r>
        <w:tab/>
        <w:t>The State assures that the effective date of an approved disenrollment, regardless of the procedure followed to request the disenrollment, will be no later than the first day of the second month following the month in which the enrollee requests disenrollment or the MCO, PIHP, PAHP, PCCM or PCCM entity refers the request to the State. (42 CFR 457.1212, cross-referencing to 438.56(e)(1))</w:t>
      </w:r>
    </w:p>
    <w:p w14:paraId="6DB0521F" w14:textId="281EDE23" w:rsidR="00134E29" w:rsidRDefault="00134E29" w:rsidP="00134E29">
      <w:pPr>
        <w:pStyle w:val="CMSHeading4XXXX"/>
      </w:pPr>
      <w:r w:rsidRPr="004140FD">
        <w:rPr>
          <w:b/>
        </w:rPr>
        <w:t>3.4.2.3</w:t>
      </w:r>
      <w:r>
        <w:t xml:space="preserve"> </w:t>
      </w:r>
      <w:r w:rsidRPr="00D41A2A">
        <w:fldChar w:fldCharType="begin">
          <w:ffData>
            <w:name w:val="Check3"/>
            <w:enabled/>
            <w:calcOnExit w:val="0"/>
            <w:checkBox>
              <w:sizeAuto/>
              <w:default w:val="0"/>
            </w:checkBox>
          </w:ffData>
        </w:fldChar>
      </w:r>
      <w:r w:rsidRPr="00D41A2A">
        <w:instrText xml:space="preserve"> FORMCHECKBOX </w:instrText>
      </w:r>
      <w:r w:rsidR="00000000">
        <w:fldChar w:fldCharType="separate"/>
      </w:r>
      <w:r w:rsidRPr="00D41A2A">
        <w:fldChar w:fldCharType="end"/>
      </w:r>
      <w:r w:rsidRPr="00D41A2A">
        <w:tab/>
        <w:t xml:space="preserve">If a beneficiary disenrolls from an MCO, PIHP, PAHP, PCCM, or PCCM entity, the State assures that the beneficiary is provided the option to enroll in another plan or receive benefits </w:t>
      </w:r>
      <w:r w:rsidR="00F62252">
        <w:t>from an alternative delivery system</w:t>
      </w:r>
      <w:r w:rsidRPr="00D41A2A">
        <w:t>. (Section 2103(f)(3) of the Social Security Act, incorporating section 1932(a)(4); 42 CFR 457.1212, cross referencing to 42 CFR 438.56</w:t>
      </w:r>
      <w:r w:rsidR="003B20FC">
        <w:t>; State Health Official Letter #09-008</w:t>
      </w:r>
      <w:r w:rsidRPr="00D41A2A">
        <w:t>)</w:t>
      </w:r>
    </w:p>
    <w:p w14:paraId="204B54A4" w14:textId="77777777" w:rsidR="00134E29" w:rsidRPr="00B14FB6" w:rsidRDefault="00134E29" w:rsidP="00134E29">
      <w:pPr>
        <w:pStyle w:val="CMSHeading4XXXX"/>
      </w:pPr>
      <w:r w:rsidRPr="00A936EC">
        <w:rPr>
          <w:b/>
        </w:rPr>
        <w:lastRenderedPageBreak/>
        <w:t>3.4.2.4</w:t>
      </w:r>
      <w:r w:rsidRPr="00B14FB6">
        <w:tab/>
      </w:r>
      <w:r w:rsidRPr="0009129B">
        <w:rPr>
          <w:b/>
        </w:rPr>
        <w:t>MCO, PIHP, PAHP, PCCM and PCCM Entity Requests for Disenrollment.</w:t>
      </w:r>
      <w:r w:rsidRPr="00B14FB6">
        <w:t xml:space="preserve"> </w:t>
      </w:r>
    </w:p>
    <w:p w14:paraId="04FAE848" w14:textId="77777777" w:rsidR="00134E29" w:rsidRDefault="00134E29" w:rsidP="00134E29">
      <w:pPr>
        <w:pStyle w:val="CMSlevel4checkbox"/>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The State assures that contracts with MCOs, PIHPs, PAHPs, PCCMs and PCCM entities describe the reasons for which an MCO, PIHP, PAHP, PCCM and PCCM entity may request disenrollment of an enrollee, if any. (42 CFR 457.1212, cross-referencing to 42 CFR 438.56(b))</w:t>
      </w:r>
    </w:p>
    <w:p w14:paraId="28ADB753" w14:textId="77777777" w:rsidR="00134E29" w:rsidRDefault="00134E29" w:rsidP="00134E29">
      <w:pPr>
        <w:pStyle w:val="CMSguidancelevel4"/>
        <w:ind w:left="3067"/>
      </w:pPr>
      <w:r>
        <w:t>Guidance:</w:t>
      </w:r>
      <w:r>
        <w:tab/>
        <w:t xml:space="preserve">Reasons for disenrollment by the MCO, PIHP, PAHP, PCCM, and PCCM entity must be specified in the contract with the State. Reasons for disenrollment may not include </w:t>
      </w:r>
      <w:r w:rsidRPr="0097530B">
        <w:t>an adverse change in t</w:t>
      </w:r>
      <w:r>
        <w:t xml:space="preserve">he enrollee's health status, or because of </w:t>
      </w:r>
      <w:r w:rsidRPr="0097530B">
        <w:t xml:space="preserve">the enrollee's utilization of medical services, diminished mental capacity, or uncooperative or disruptive behavior resulting from his or her special needs (except when his or her continued enrollment in the MCO, PIHP, PAHP, PCCM or PCCM entity seriously impairs the entity's ability to furnish services to either this </w:t>
      </w:r>
      <w:proofErr w:type="gramStart"/>
      <w:r w:rsidRPr="0097530B">
        <w:t>particular enrollee</w:t>
      </w:r>
      <w:proofErr w:type="gramEnd"/>
      <w:r w:rsidRPr="0097530B">
        <w:t xml:space="preserve"> or other enrollees).</w:t>
      </w:r>
      <w:r>
        <w:t xml:space="preserve"> </w:t>
      </w:r>
      <w:r w:rsidRPr="00FD5B07">
        <w:t>(42 CFR 457.1212, cross-referencing to 42 CFR 438.56(b)(2))</w:t>
      </w:r>
    </w:p>
    <w:p w14:paraId="2B5EA23A" w14:textId="77777777" w:rsidR="00134E29" w:rsidRPr="00A936EC" w:rsidRDefault="00134E29" w:rsidP="00134E29">
      <w:pPr>
        <w:pStyle w:val="CMSHeading4XXXX"/>
        <w:rPr>
          <w:b/>
        </w:rPr>
      </w:pPr>
      <w:r w:rsidRPr="00A936EC">
        <w:rPr>
          <w:b/>
        </w:rPr>
        <w:t>3.4.2.5</w:t>
      </w:r>
      <w:r w:rsidRPr="00A936EC">
        <w:rPr>
          <w:b/>
        </w:rPr>
        <w:tab/>
        <w:t xml:space="preserve">Enrollee Requests for Disenrollment. </w:t>
      </w:r>
    </w:p>
    <w:p w14:paraId="688251F3" w14:textId="77777777" w:rsidR="00134E29" w:rsidRDefault="00134E29" w:rsidP="00134E29">
      <w:pPr>
        <w:pStyle w:val="CMSguidancelevel4"/>
        <w:ind w:left="2880"/>
      </w:pPr>
      <w:r>
        <w:t>Guidance:</w:t>
      </w:r>
      <w:r>
        <w:tab/>
        <w:t xml:space="preserve">The State may also choose to limit disenrollment from </w:t>
      </w:r>
      <w:r w:rsidRPr="00394DC2">
        <w:t>the MCO, PIHP, PAHP, PCCM, or PCCM entity</w:t>
      </w:r>
      <w:r>
        <w:t>, except for either: 1) f</w:t>
      </w:r>
      <w:r w:rsidRPr="0097530B">
        <w:t>or cause, at any time</w:t>
      </w:r>
      <w:r>
        <w:t xml:space="preserve">; or 2) without cause during the latter of the 90 days after the beneficiary’s initial enrollment or the State sends the beneficiary notice of that enrollment, at least once every 12 months, upon reenrollment if the temporary loss of CHIP eligibility caused the beneficiary to miss the annual disenrollment opportunity, or when the State imposes </w:t>
      </w:r>
      <w:r w:rsidRPr="0097530B">
        <w:t>the inte</w:t>
      </w:r>
      <w:r>
        <w:t xml:space="preserve">rmediate sanction specified in 42 CFR </w:t>
      </w:r>
      <w:r w:rsidRPr="0097530B">
        <w:t xml:space="preserve">438.702(a)(4). </w:t>
      </w:r>
      <w:r>
        <w:t>(42 CFR 457.1212</w:t>
      </w:r>
      <w:r w:rsidRPr="00A442F3">
        <w:t>, cross-referencing to 42 CFR 438.56</w:t>
      </w:r>
      <w:r>
        <w:t>(c)</w:t>
      </w:r>
      <w:r w:rsidRPr="00A442F3">
        <w:t xml:space="preserve">) </w:t>
      </w:r>
    </w:p>
    <w:p w14:paraId="6A8ED109" w14:textId="77777777" w:rsidR="00134E29" w:rsidRDefault="00134E29" w:rsidP="00134E29">
      <w:pPr>
        <w:pStyle w:val="CMSlevel4indent"/>
        <w:spacing w:after="0"/>
        <w:ind w:left="2160"/>
      </w:pPr>
      <w:r>
        <w:t>Does the State limit disenrollment from an MCO, PIHP, PAHP, PCCM and PCCM entity by an enrollee? (42 CFR 457.1212, cross-referencing to 42 CFR 438.56(c))</w:t>
      </w:r>
    </w:p>
    <w:p w14:paraId="03F6267B" w14:textId="77777777" w:rsidR="00134E29" w:rsidRDefault="00134E29" w:rsidP="00134E29">
      <w:pPr>
        <w:pStyle w:val="CMSlevel4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Yes</w:t>
      </w:r>
    </w:p>
    <w:p w14:paraId="152EF8DB" w14:textId="77777777" w:rsidR="00134E29" w:rsidRDefault="00134E29" w:rsidP="00134E29">
      <w:pPr>
        <w:pStyle w:val="CMSlevel4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No</w:t>
      </w:r>
    </w:p>
    <w:p w14:paraId="460D9791" w14:textId="77777777" w:rsidR="00134E29" w:rsidRDefault="00134E29" w:rsidP="00134E29">
      <w:pPr>
        <w:pStyle w:val="CMSlevel4checkbox"/>
        <w:spacing w:after="0"/>
        <w:ind w:left="2610"/>
      </w:pPr>
    </w:p>
    <w:p w14:paraId="127C5D63" w14:textId="77777777" w:rsidR="00134E29" w:rsidRDefault="00134E29" w:rsidP="00134E29">
      <w:pPr>
        <w:pStyle w:val="CMSlevel4indent"/>
        <w:spacing w:after="0"/>
        <w:ind w:left="2160"/>
      </w:pPr>
      <w:r>
        <w:t xml:space="preserve">If the State limits disenrollment by the enrollee from an MCO, PIHP, PAHP, PCCM and PCCM entity, please make the following assurances </w:t>
      </w:r>
      <w:r w:rsidRPr="00795B36">
        <w:t>(42 CFR 457.1212</w:t>
      </w:r>
      <w:r>
        <w:t>, cross-referencing to</w:t>
      </w:r>
      <w:r w:rsidRPr="00795B36">
        <w:t xml:space="preserve"> 42 CFR 438.56(c))</w:t>
      </w:r>
      <w:r>
        <w:t>:</w:t>
      </w:r>
    </w:p>
    <w:p w14:paraId="48174BEC" w14:textId="77777777" w:rsidR="00134E29" w:rsidRDefault="00134E29" w:rsidP="00134E29">
      <w:pPr>
        <w:pStyle w:val="CMSlevel4checkbox"/>
        <w:spacing w:after="0"/>
        <w:ind w:left="2610"/>
        <w:rPr>
          <w:snapToGrid/>
        </w:rPr>
      </w:pPr>
      <w:r w:rsidRPr="00E05716">
        <w:fldChar w:fldCharType="begin">
          <w:ffData>
            <w:name w:val="Check3"/>
            <w:enabled/>
            <w:calcOnExit w:val="0"/>
            <w:checkBox>
              <w:sizeAuto/>
              <w:default w:val="0"/>
            </w:checkBox>
          </w:ffData>
        </w:fldChar>
      </w:r>
      <w:r w:rsidRPr="003503B1">
        <w:instrText xml:space="preserve"> FORMCHECKBOX </w:instrText>
      </w:r>
      <w:r w:rsidR="00000000">
        <w:fldChar w:fldCharType="separate"/>
      </w:r>
      <w:r w:rsidRPr="00E05716">
        <w:fldChar w:fldCharType="end"/>
      </w:r>
      <w:r>
        <w:tab/>
      </w:r>
      <w:r w:rsidRPr="003503B1">
        <w:t xml:space="preserve">The State assures that </w:t>
      </w:r>
      <w:r w:rsidRPr="003503B1">
        <w:rPr>
          <w:snapToGrid/>
        </w:rPr>
        <w:t xml:space="preserve">enrollees and their representatives are given written notice of disenrollment rights at least 60 days before the start of each </w:t>
      </w:r>
      <w:r w:rsidRPr="003503B1">
        <w:rPr>
          <w:snapToGrid/>
        </w:rPr>
        <w:lastRenderedPageBreak/>
        <w:t>enrollment period</w:t>
      </w:r>
      <w:r>
        <w:rPr>
          <w:snapToGrid/>
        </w:rPr>
        <w:t>.</w:t>
      </w:r>
      <w:r w:rsidRPr="003503B1">
        <w:rPr>
          <w:snapToGrid/>
        </w:rPr>
        <w:t xml:space="preserve"> </w:t>
      </w:r>
      <w:r>
        <w:rPr>
          <w:snapToGrid/>
        </w:rPr>
        <w:t>(42 CFR 457.1212, cross-referencing to 42 CFR 438.56(f)(1))</w:t>
      </w:r>
    </w:p>
    <w:p w14:paraId="40C875F9" w14:textId="77777777" w:rsidR="00134E29" w:rsidRPr="00B5697B" w:rsidRDefault="00134E29" w:rsidP="00134E29">
      <w:pPr>
        <w:pStyle w:val="CMSlevel4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B5697B">
        <w:t>The State assures that beneficiary requests to disenroll for cause will be permitted at any time by the MCO, PIHP, PAHP, PCCM or PCCM entity. (42 CFR 457.1212, cross-referencing to 42 CFR 438.56(c)(1) and (d)(2))</w:t>
      </w:r>
    </w:p>
    <w:p w14:paraId="6562B81B" w14:textId="77777777" w:rsidR="00134E29" w:rsidRPr="00B5697B" w:rsidRDefault="00134E29" w:rsidP="00134E29">
      <w:pPr>
        <w:pStyle w:val="CMSlevel4checkbox"/>
        <w:spacing w:after="0"/>
        <w:ind w:left="2610"/>
      </w:pPr>
      <w:r w:rsidRPr="00B5697B">
        <w:fldChar w:fldCharType="begin">
          <w:ffData>
            <w:name w:val="Check3"/>
            <w:enabled/>
            <w:calcOnExit w:val="0"/>
            <w:checkBox>
              <w:sizeAuto/>
              <w:default w:val="0"/>
            </w:checkBox>
          </w:ffData>
        </w:fldChar>
      </w:r>
      <w:r w:rsidRPr="00B5697B">
        <w:instrText xml:space="preserve"> FORMCHECKBOX </w:instrText>
      </w:r>
      <w:r w:rsidR="00000000">
        <w:fldChar w:fldCharType="separate"/>
      </w:r>
      <w:r w:rsidRPr="00B5697B">
        <w:fldChar w:fldCharType="end"/>
      </w:r>
      <w:r w:rsidRPr="00B5697B">
        <w:tab/>
        <w:t>The State assures that beneficiary requests for disenrollment without cause will be permitted by the MCO, PIHP, PAHP, PCCM or PCCM entity at the following times:</w:t>
      </w:r>
      <w:r w:rsidRPr="00B5697B" w:rsidDel="002D6448">
        <w:t xml:space="preserve"> </w:t>
      </w:r>
    </w:p>
    <w:p w14:paraId="173DDE2B" w14:textId="77777777" w:rsidR="00134E29" w:rsidRPr="00B5697B" w:rsidRDefault="00134E29" w:rsidP="00134E29">
      <w:pPr>
        <w:pStyle w:val="CMSBulletlevel4"/>
        <w:numPr>
          <w:ilvl w:val="0"/>
          <w:numId w:val="21"/>
        </w:numPr>
        <w:ind w:left="2970"/>
      </w:pPr>
      <w:r w:rsidRPr="00B5697B">
        <w:t xml:space="preserve">During the 90 days following the date of the beneficiary's initial enrollment into the MCO, PIHP, PAHP, PCCM, or PCCM entity, or during the 90 days following the date the State sends the beneficiary notice of that enrollment, whichever is </w:t>
      </w:r>
      <w:proofErr w:type="gramStart"/>
      <w:r w:rsidRPr="00B5697B">
        <w:t>later;</w:t>
      </w:r>
      <w:proofErr w:type="gramEnd"/>
    </w:p>
    <w:p w14:paraId="3B80E2DA" w14:textId="77777777" w:rsidR="00134E29" w:rsidRPr="00E93E67" w:rsidRDefault="00134E29" w:rsidP="00134E29">
      <w:pPr>
        <w:pStyle w:val="CMSBulletlevel4"/>
        <w:numPr>
          <w:ilvl w:val="0"/>
          <w:numId w:val="21"/>
        </w:numPr>
        <w:ind w:left="2970"/>
      </w:pPr>
      <w:r w:rsidRPr="00B5697B">
        <w:t>At least</w:t>
      </w:r>
      <w:r w:rsidRPr="00E93E67">
        <w:t xml:space="preserve"> once every 12 months </w:t>
      </w:r>
      <w:proofErr w:type="gramStart"/>
      <w:r>
        <w:t>thereafter</w:t>
      </w:r>
      <w:r w:rsidRPr="00E93E67">
        <w:t>;</w:t>
      </w:r>
      <w:proofErr w:type="gramEnd"/>
    </w:p>
    <w:p w14:paraId="5A8B86C2" w14:textId="77777777" w:rsidR="00134E29" w:rsidRPr="00E93E67" w:rsidRDefault="00134E29" w:rsidP="00134E29">
      <w:pPr>
        <w:pStyle w:val="CMSBulletlevel4"/>
        <w:numPr>
          <w:ilvl w:val="0"/>
          <w:numId w:val="21"/>
        </w:numPr>
        <w:ind w:left="2970"/>
      </w:pPr>
      <w:r w:rsidRPr="00E93E67">
        <w:t>If the State plan provides for automatic reenrollment for an individual who loses CHIP eligibility for a period of 2 months or less and the temporary loss of CHIP eligibility has caused the beneficiary to miss the annual disenrollment opportunity; and</w:t>
      </w:r>
    </w:p>
    <w:p w14:paraId="35BD97D8" w14:textId="77777777" w:rsidR="00134E29" w:rsidRDefault="00134E29" w:rsidP="00134E29">
      <w:pPr>
        <w:pStyle w:val="CMSBulletlevel4Last"/>
        <w:numPr>
          <w:ilvl w:val="0"/>
          <w:numId w:val="21"/>
        </w:numPr>
        <w:ind w:left="2970"/>
      </w:pPr>
      <w:r w:rsidRPr="00E93E67">
        <w:t>When the State imposes the intermediate sanction on the MCO, PIHP, PAHP, PCCM or PCCM entity specified in 42 CFR 438.702(a)(4). (42 CFR 457.1212, cross-referencing to 42 CFR 438.56(c)(2))</w:t>
      </w:r>
    </w:p>
    <w:p w14:paraId="45770B5E" w14:textId="77777777" w:rsidR="00134E29" w:rsidRDefault="00134E29" w:rsidP="00134E29">
      <w:pPr>
        <w:pStyle w:val="CMSHeading4XXXX"/>
        <w:rPr>
          <w:snapToGrid/>
        </w:rPr>
      </w:pPr>
      <w:r w:rsidRPr="00322CAD">
        <w:rPr>
          <w:b/>
        </w:rPr>
        <w:t>3.4.2.6</w:t>
      </w:r>
      <w:r>
        <w:t xml:space="preserve"> </w:t>
      </w:r>
      <w:r w:rsidRPr="00855005">
        <w:fldChar w:fldCharType="begin">
          <w:ffData>
            <w:name w:val="Check3"/>
            <w:enabled/>
            <w:calcOnExit w:val="0"/>
            <w:checkBox>
              <w:sizeAuto/>
              <w:default w:val="0"/>
            </w:checkBox>
          </w:ffData>
        </w:fldChar>
      </w:r>
      <w:r w:rsidRPr="00855005">
        <w:instrText xml:space="preserve"> FORMCHECKBOX </w:instrText>
      </w:r>
      <w:r w:rsidR="00000000">
        <w:fldChar w:fldCharType="separate"/>
      </w:r>
      <w:r w:rsidRPr="00855005">
        <w:fldChar w:fldCharType="end"/>
      </w:r>
      <w:r>
        <w:tab/>
      </w:r>
      <w:r w:rsidRPr="00175B20">
        <w:t xml:space="preserve">The State assures that </w:t>
      </w:r>
      <w:r>
        <w:t xml:space="preserve">the State ensures </w:t>
      </w:r>
      <w:r w:rsidRPr="00175B20">
        <w:rPr>
          <w:snapToGrid/>
        </w:rPr>
        <w:t xml:space="preserve">timely access to </w:t>
      </w:r>
      <w:r>
        <w:rPr>
          <w:snapToGrid/>
        </w:rPr>
        <w:t xml:space="preserve">a </w:t>
      </w:r>
      <w:proofErr w:type="gramStart"/>
      <w:r w:rsidRPr="00175B20">
        <w:rPr>
          <w:snapToGrid/>
        </w:rPr>
        <w:t>State</w:t>
      </w:r>
      <w:proofErr w:type="gramEnd"/>
      <w:r w:rsidRPr="00175B20">
        <w:rPr>
          <w:snapToGrid/>
        </w:rPr>
        <w:t xml:space="preserve"> </w:t>
      </w:r>
      <w:r>
        <w:rPr>
          <w:snapToGrid/>
        </w:rPr>
        <w:t>review</w:t>
      </w:r>
      <w:r w:rsidRPr="00587A2D">
        <w:rPr>
          <w:snapToGrid/>
        </w:rPr>
        <w:t xml:space="preserve"> for any enrollee dissatisfied with a State agency determination that there is not good cause for disenrollment. (42 CFR 457.1212, cross-referencing to 42 CFR 438.56(f)(2))</w:t>
      </w:r>
    </w:p>
    <w:p w14:paraId="02FBDD15" w14:textId="77777777" w:rsidR="00134E29" w:rsidRPr="000D086C" w:rsidRDefault="00134E29" w:rsidP="00134E29">
      <w:pPr>
        <w:pStyle w:val="CMSHeading2XX"/>
      </w:pPr>
      <w:r w:rsidRPr="00FC2863">
        <w:t>3.5</w:t>
      </w:r>
      <w:r>
        <w:tab/>
      </w:r>
      <w:r w:rsidRPr="00FC2863">
        <w:t>Information Requirements for Enrollees and Potential Enrollees</w:t>
      </w:r>
    </w:p>
    <w:p w14:paraId="135D307E" w14:textId="77777777" w:rsidR="00134E29" w:rsidRPr="00930A34" w:rsidRDefault="00134E29" w:rsidP="00134E29">
      <w:pPr>
        <w:pStyle w:val="CMSHeading3XXX"/>
        <w:rPr>
          <w:b w:val="0"/>
        </w:rPr>
      </w:pPr>
      <w:r w:rsidRPr="00DD7402">
        <w:t xml:space="preserve">3.5.1 </w:t>
      </w:r>
      <w:r w:rsidRPr="00DD7402">
        <w:fldChar w:fldCharType="begin">
          <w:ffData>
            <w:name w:val="Check3"/>
            <w:enabled/>
            <w:calcOnExit w:val="0"/>
            <w:checkBox>
              <w:sizeAuto/>
              <w:default w:val="0"/>
            </w:checkBox>
          </w:ffData>
        </w:fldChar>
      </w:r>
      <w:r w:rsidRPr="00DD7402">
        <w:instrText xml:space="preserve"> FORMCHECKBOX </w:instrText>
      </w:r>
      <w:r w:rsidR="00000000">
        <w:fldChar w:fldCharType="separate"/>
      </w:r>
      <w:r w:rsidRPr="00DD7402">
        <w:fldChar w:fldCharType="end"/>
      </w:r>
      <w:r w:rsidRPr="00DD7402">
        <w:tab/>
      </w:r>
      <w:r w:rsidRPr="00930A34">
        <w:rPr>
          <w:b w:val="0"/>
        </w:rPr>
        <w:t>The State assures that it provides, or ensures its contracted MCOs, PAHPs, PIHPs, PCCMs and PCCM entities provide, all enrollment notices, informational materials, and instructional materials related to enrollees and potential enrollees in accordance with the terms of 42 CFR 457.1207, cross-referencing to 42 CFR 438.10.</w:t>
      </w:r>
    </w:p>
    <w:p w14:paraId="791A1EA6" w14:textId="77777777" w:rsidR="00134E29" w:rsidRPr="00930A34" w:rsidRDefault="00134E29" w:rsidP="00134E29">
      <w:pPr>
        <w:pStyle w:val="CMSHeading3XXX"/>
        <w:rPr>
          <w:b w:val="0"/>
        </w:rPr>
      </w:pPr>
      <w:r w:rsidRPr="00DD7402">
        <w:t xml:space="preserve">3.5.2 </w:t>
      </w:r>
      <w:r w:rsidRPr="00DD7402">
        <w:fldChar w:fldCharType="begin">
          <w:ffData>
            <w:name w:val="Check3"/>
            <w:enabled/>
            <w:calcOnExit w:val="0"/>
            <w:checkBox>
              <w:sizeAuto/>
              <w:default w:val="0"/>
            </w:checkBox>
          </w:ffData>
        </w:fldChar>
      </w:r>
      <w:r w:rsidRPr="00DD7402">
        <w:instrText xml:space="preserve"> FORMCHECKBOX </w:instrText>
      </w:r>
      <w:r w:rsidR="00000000">
        <w:fldChar w:fldCharType="separate"/>
      </w:r>
      <w:r w:rsidRPr="00DD7402">
        <w:fldChar w:fldCharType="end"/>
      </w:r>
      <w:r w:rsidRPr="00DD7402">
        <w:tab/>
      </w:r>
      <w:r w:rsidRPr="00930A34">
        <w:rPr>
          <w:b w:val="0"/>
        </w:rPr>
        <w:t>The State assures that all required information provided to enrollees and potential enrollees are in a manner and format that may be easily understood and is readily accessible by such enrollees and potential enrollees. (42 CFR 457.1207, cross-referencing to 42 CFR 438.10(c)(1))</w:t>
      </w:r>
    </w:p>
    <w:p w14:paraId="7A16C515" w14:textId="77777777" w:rsidR="00134E29" w:rsidRPr="00930A34" w:rsidRDefault="00134E29" w:rsidP="00134E29">
      <w:pPr>
        <w:pStyle w:val="CMSHeading3XXX"/>
        <w:rPr>
          <w:b w:val="0"/>
        </w:rPr>
      </w:pPr>
      <w:r w:rsidRPr="00DD7402">
        <w:t xml:space="preserve">3.5.3 </w:t>
      </w:r>
      <w:r w:rsidRPr="00DD7402">
        <w:fldChar w:fldCharType="begin">
          <w:ffData>
            <w:name w:val="Check3"/>
            <w:enabled/>
            <w:calcOnExit w:val="0"/>
            <w:checkBox>
              <w:sizeAuto/>
              <w:default w:val="0"/>
            </w:checkBox>
          </w:ffData>
        </w:fldChar>
      </w:r>
      <w:r w:rsidRPr="00DD7402">
        <w:instrText xml:space="preserve"> FORMCHECKBOX </w:instrText>
      </w:r>
      <w:r w:rsidR="00000000">
        <w:fldChar w:fldCharType="separate"/>
      </w:r>
      <w:r w:rsidRPr="00DD7402">
        <w:fldChar w:fldCharType="end"/>
      </w:r>
      <w:r w:rsidRPr="00DD7402">
        <w:tab/>
      </w:r>
      <w:r w:rsidRPr="00930A34">
        <w:rPr>
          <w:b w:val="0"/>
        </w:rPr>
        <w:t>The State assures that it operates a Web site that provides the content specified in 42 CFR 457.1207, cross-referencing to 42 CFR 438.10(g)-(</w:t>
      </w:r>
      <w:proofErr w:type="spellStart"/>
      <w:r w:rsidRPr="00930A34">
        <w:rPr>
          <w:b w:val="0"/>
        </w:rPr>
        <w:t>i</w:t>
      </w:r>
      <w:proofErr w:type="spellEnd"/>
      <w:r w:rsidRPr="00930A34">
        <w:rPr>
          <w:b w:val="0"/>
        </w:rPr>
        <w:t>) either directly or by linking to individual MCO, PIHP, PAHP and PCCM entity Web sites.</w:t>
      </w:r>
    </w:p>
    <w:p w14:paraId="56939D5B" w14:textId="77777777" w:rsidR="00134E29" w:rsidRPr="00930A34" w:rsidRDefault="00134E29" w:rsidP="00134E29">
      <w:pPr>
        <w:pStyle w:val="CMSHeading3XXX"/>
        <w:spacing w:after="0"/>
        <w:rPr>
          <w:b w:val="0"/>
        </w:rPr>
      </w:pPr>
      <w:r w:rsidRPr="00A936EC">
        <w:lastRenderedPageBreak/>
        <w:t xml:space="preserve">3.5.4 </w:t>
      </w:r>
      <w:r w:rsidRPr="00DD7402">
        <w:fldChar w:fldCharType="begin">
          <w:ffData>
            <w:name w:val="Check3"/>
            <w:enabled/>
            <w:calcOnExit w:val="0"/>
            <w:checkBox>
              <w:sizeAuto/>
              <w:default w:val="0"/>
            </w:checkBox>
          </w:ffData>
        </w:fldChar>
      </w:r>
      <w:r w:rsidRPr="00DD7402">
        <w:instrText xml:space="preserve"> FORMCHECKBOX </w:instrText>
      </w:r>
      <w:r w:rsidR="00000000">
        <w:fldChar w:fldCharType="separate"/>
      </w:r>
      <w:r w:rsidRPr="00DD7402">
        <w:fldChar w:fldCharType="end"/>
      </w:r>
      <w:r w:rsidRPr="00DD7402">
        <w:tab/>
      </w:r>
      <w:r w:rsidRPr="00930A34">
        <w:rPr>
          <w:b w:val="0"/>
        </w:rPr>
        <w:t xml:space="preserve">The State assures that it has developed and requires each MCO, PIHP, PAHP and PCCM entity </w:t>
      </w:r>
      <w:r>
        <w:rPr>
          <w:b w:val="0"/>
        </w:rPr>
        <w:t>to</w:t>
      </w:r>
      <w:r w:rsidRPr="00930A34">
        <w:rPr>
          <w:b w:val="0"/>
        </w:rPr>
        <w:t xml:space="preserve"> use:</w:t>
      </w:r>
    </w:p>
    <w:p w14:paraId="78088718" w14:textId="77777777" w:rsidR="00134E29" w:rsidRDefault="00134E29" w:rsidP="00134E29">
      <w:pPr>
        <w:pStyle w:val="CMSBulletlevel3"/>
        <w:ind w:left="2520"/>
      </w:pPr>
      <w:r>
        <w:t>D</w:t>
      </w:r>
      <w:r w:rsidRPr="00F93F63">
        <w:t>efinition</w:t>
      </w:r>
      <w:r>
        <w:t>s</w:t>
      </w:r>
      <w:r w:rsidRPr="00F93F63">
        <w:t xml:space="preserve"> for the terms specified under 42 CFR 438.10(c)(4)(</w:t>
      </w:r>
      <w:proofErr w:type="spellStart"/>
      <w:r w:rsidRPr="00F93F63">
        <w:t>i</w:t>
      </w:r>
      <w:proofErr w:type="spellEnd"/>
      <w:r w:rsidRPr="00F93F63">
        <w:t xml:space="preserve">), </w:t>
      </w:r>
      <w:r>
        <w:t>and</w:t>
      </w:r>
    </w:p>
    <w:p w14:paraId="7A339827" w14:textId="77777777" w:rsidR="00134E29" w:rsidRPr="00F93F63" w:rsidRDefault="00134E29" w:rsidP="00134E29">
      <w:pPr>
        <w:pStyle w:val="CMSBulletlevel3"/>
        <w:ind w:left="2520"/>
      </w:pPr>
      <w:r>
        <w:t>M</w:t>
      </w:r>
      <w:r w:rsidRPr="00F93F63">
        <w:t xml:space="preserve">odel enrollee handbooks, and model enrollee notices. </w:t>
      </w:r>
      <w:r w:rsidRPr="00FD5B07">
        <w:t>(42 CFR 457.1207, cross-referencing to 42 CFR 438.10(c)(4))</w:t>
      </w:r>
    </w:p>
    <w:p w14:paraId="28611ADD" w14:textId="77777777" w:rsidR="00134E29" w:rsidRPr="00F93F63" w:rsidRDefault="00134E29" w:rsidP="00134E29">
      <w:pPr>
        <w:pStyle w:val="CMSBulletlevel3"/>
        <w:numPr>
          <w:ilvl w:val="0"/>
          <w:numId w:val="0"/>
        </w:numPr>
        <w:ind w:left="3168"/>
      </w:pPr>
    </w:p>
    <w:p w14:paraId="30504C27" w14:textId="77777777" w:rsidR="00134E29" w:rsidRPr="00930A34" w:rsidRDefault="00134E29" w:rsidP="00134E29">
      <w:pPr>
        <w:pStyle w:val="CMSHeading3XXX"/>
        <w:spacing w:after="0"/>
        <w:rPr>
          <w:b w:val="0"/>
        </w:rPr>
      </w:pPr>
      <w:r w:rsidRPr="00DD7402">
        <w:t xml:space="preserve">3.5.5 </w:t>
      </w:r>
      <w:r w:rsidRPr="00DD7402">
        <w:fldChar w:fldCharType="begin">
          <w:ffData>
            <w:name w:val="Check3"/>
            <w:enabled/>
            <w:calcOnExit w:val="0"/>
            <w:checkBox>
              <w:sizeAuto/>
              <w:default w:val="0"/>
            </w:checkBox>
          </w:ffData>
        </w:fldChar>
      </w:r>
      <w:r w:rsidRPr="00DD7402">
        <w:instrText xml:space="preserve"> FORMCHECKBOX </w:instrText>
      </w:r>
      <w:r w:rsidR="00000000">
        <w:fldChar w:fldCharType="separate"/>
      </w:r>
      <w:r w:rsidRPr="00DD7402">
        <w:fldChar w:fldCharType="end"/>
      </w:r>
      <w:r w:rsidRPr="00DD7402">
        <w:tab/>
      </w:r>
      <w:r w:rsidRPr="00930A34">
        <w:rPr>
          <w:b w:val="0"/>
        </w:rPr>
        <w:t>If the State, MCOs, PIHPs, PAHPs, PCCMs or PCCM entities provide the information required under 42 CFR 457.1207 electronically, check this box to confirm that the State assures that it meets the requirements under 42 CFR 457.1207, cross-referencing to 42 CFR 438.10(c)(6) for providing the material in an accessible manner. Including that:</w:t>
      </w:r>
    </w:p>
    <w:p w14:paraId="13865308" w14:textId="77777777" w:rsidR="00134E29" w:rsidRPr="00604CF1" w:rsidRDefault="00134E29" w:rsidP="00134E29">
      <w:pPr>
        <w:pStyle w:val="CMSBulletlevel3"/>
        <w:ind w:left="2520"/>
      </w:pPr>
      <w:r w:rsidRPr="00604CF1">
        <w:t xml:space="preserve">The format is readily </w:t>
      </w:r>
      <w:proofErr w:type="gramStart"/>
      <w:r w:rsidRPr="00604CF1">
        <w:t>accessible;</w:t>
      </w:r>
      <w:proofErr w:type="gramEnd"/>
    </w:p>
    <w:p w14:paraId="232C0BBC" w14:textId="77777777" w:rsidR="00134E29" w:rsidRPr="00604CF1" w:rsidRDefault="00134E29" w:rsidP="00134E29">
      <w:pPr>
        <w:pStyle w:val="CMSBulletlevel3"/>
        <w:ind w:left="2520"/>
      </w:pPr>
      <w:r w:rsidRPr="00604CF1">
        <w:t xml:space="preserve">The information is placed in a location on the State, MCO's, PIHP's, PAHP's, or PCCM's, or PCCM entity's Web site that is prominent and readily </w:t>
      </w:r>
      <w:proofErr w:type="gramStart"/>
      <w:r w:rsidRPr="00604CF1">
        <w:t>accessible;</w:t>
      </w:r>
      <w:proofErr w:type="gramEnd"/>
    </w:p>
    <w:p w14:paraId="6BCAFD1E" w14:textId="77777777" w:rsidR="00134E29" w:rsidRPr="00604CF1" w:rsidRDefault="00134E29" w:rsidP="00134E29">
      <w:pPr>
        <w:pStyle w:val="CMSBulletlevel3"/>
        <w:ind w:left="2520"/>
      </w:pPr>
      <w:r w:rsidRPr="00604CF1">
        <w:t xml:space="preserve">The information is provided in an electronic form which can be electronically retained and </w:t>
      </w:r>
      <w:proofErr w:type="gramStart"/>
      <w:r w:rsidRPr="00604CF1">
        <w:t>printed;</w:t>
      </w:r>
      <w:proofErr w:type="gramEnd"/>
    </w:p>
    <w:p w14:paraId="655D4F39" w14:textId="77777777" w:rsidR="00134E29" w:rsidRPr="00604CF1" w:rsidRDefault="00134E29" w:rsidP="00134E29">
      <w:pPr>
        <w:pStyle w:val="CMSBulletlevel3"/>
        <w:ind w:left="2520"/>
      </w:pPr>
      <w:r w:rsidRPr="00604CF1">
        <w:t xml:space="preserve">The information is consistent with the content and language requirements </w:t>
      </w:r>
      <w:r>
        <w:t>in 42 CFR 438.10</w:t>
      </w:r>
      <w:r w:rsidRPr="00604CF1">
        <w:t>; and</w:t>
      </w:r>
    </w:p>
    <w:p w14:paraId="47B52A21" w14:textId="77777777" w:rsidR="00134E29" w:rsidRDefault="00134E29" w:rsidP="00134E29">
      <w:pPr>
        <w:pStyle w:val="CMSBulletlevel3LAST"/>
        <w:numPr>
          <w:ilvl w:val="0"/>
          <w:numId w:val="21"/>
        </w:numPr>
        <w:ind w:left="2520"/>
      </w:pPr>
      <w:r w:rsidRPr="00604CF1">
        <w:t xml:space="preserve">The enrollee is informed that the information is available in paper form without charge upon request and </w:t>
      </w:r>
      <w:r>
        <w:t>is provided the information</w:t>
      </w:r>
      <w:r w:rsidRPr="00604CF1">
        <w:t xml:space="preserve"> upon request within 5 business days.</w:t>
      </w:r>
    </w:p>
    <w:p w14:paraId="0C1E0776" w14:textId="77777777" w:rsidR="00134E29" w:rsidRPr="00DD7402" w:rsidRDefault="00134E29" w:rsidP="00134E29">
      <w:pPr>
        <w:pStyle w:val="CMSHeading3XXX"/>
        <w:spacing w:after="0"/>
      </w:pPr>
      <w:r w:rsidRPr="00DD7402">
        <w:t xml:space="preserve">3.5.6 </w:t>
      </w:r>
      <w:r w:rsidRPr="00930A34">
        <w:rPr>
          <w:b w:val="0"/>
        </w:rPr>
        <w:fldChar w:fldCharType="begin">
          <w:ffData>
            <w:name w:val="Check3"/>
            <w:enabled/>
            <w:calcOnExit w:val="0"/>
            <w:checkBox>
              <w:sizeAuto/>
              <w:default w:val="0"/>
            </w:checkBox>
          </w:ffData>
        </w:fldChar>
      </w:r>
      <w:r w:rsidRPr="00930A34">
        <w:rPr>
          <w:b w:val="0"/>
        </w:rPr>
        <w:instrText xml:space="preserve"> FORMCHECKBOX </w:instrText>
      </w:r>
      <w:r w:rsidR="00000000">
        <w:rPr>
          <w:b w:val="0"/>
        </w:rPr>
      </w:r>
      <w:r w:rsidR="00000000">
        <w:rPr>
          <w:b w:val="0"/>
        </w:rPr>
        <w:fldChar w:fldCharType="separate"/>
      </w:r>
      <w:r w:rsidRPr="00930A34">
        <w:rPr>
          <w:b w:val="0"/>
        </w:rPr>
        <w:fldChar w:fldCharType="end"/>
      </w:r>
      <w:r w:rsidRPr="00930A34">
        <w:rPr>
          <w:b w:val="0"/>
        </w:rPr>
        <w:tab/>
      </w:r>
      <w:r w:rsidRPr="00C6204B">
        <w:rPr>
          <w:b w:val="0"/>
        </w:rPr>
        <w:t>Th</w:t>
      </w:r>
      <w:r w:rsidRPr="00930A34">
        <w:rPr>
          <w:b w:val="0"/>
        </w:rPr>
        <w:t xml:space="preserve">e State assures that it meets the language and format requirements set forth in 42 CFR 457.1207, cross-referencing to 42 CFR 438.10(d), including but not limited to: </w:t>
      </w:r>
    </w:p>
    <w:p w14:paraId="7710FAAD" w14:textId="77777777" w:rsidR="00134E29" w:rsidRPr="00AF0486" w:rsidRDefault="00134E29" w:rsidP="00134E29">
      <w:pPr>
        <w:pStyle w:val="CMSBulletlevel3"/>
        <w:ind w:left="2520"/>
      </w:pPr>
      <w:r w:rsidRPr="00AF0486">
        <w:t xml:space="preserve">Establishing a methodology that identifies the prevalent non-English languages spoken by enrollees and potential enrollees throughout the State, and in each MCO, PIHP, PAHP, or PCCM entity service </w:t>
      </w:r>
      <w:proofErr w:type="gramStart"/>
      <w:r w:rsidRPr="00AF0486">
        <w:t>area;</w:t>
      </w:r>
      <w:proofErr w:type="gramEnd"/>
    </w:p>
    <w:p w14:paraId="616DC39E" w14:textId="77777777" w:rsidR="00134E29" w:rsidRPr="00AF0486" w:rsidRDefault="00134E29" w:rsidP="00134E29">
      <w:pPr>
        <w:pStyle w:val="CMSBulletlevel3"/>
        <w:ind w:left="2520"/>
      </w:pPr>
      <w:r w:rsidRPr="00AF0486">
        <w:t xml:space="preserve">Making oral interpretation available in all languages and written translation available in each prevalent non-English </w:t>
      </w:r>
      <w:proofErr w:type="gramStart"/>
      <w:r w:rsidRPr="00AF0486">
        <w:t>language;</w:t>
      </w:r>
      <w:proofErr w:type="gramEnd"/>
      <w:r w:rsidRPr="00AF0486">
        <w:t xml:space="preserve"> </w:t>
      </w:r>
    </w:p>
    <w:p w14:paraId="4AF67F81" w14:textId="77777777" w:rsidR="00134E29" w:rsidRPr="00AF0486" w:rsidRDefault="00134E29" w:rsidP="00134E29">
      <w:pPr>
        <w:pStyle w:val="CMSBulletlevel3"/>
        <w:ind w:left="2520"/>
      </w:pPr>
      <w:r w:rsidRPr="00AF0486">
        <w:t xml:space="preserve">Requiring each MCO, PIHP, PAHP, and PCCM entity to make its written materials that are critical to obtaining services available in the prevalent non-English languages in its particular service </w:t>
      </w:r>
      <w:proofErr w:type="gramStart"/>
      <w:r w:rsidRPr="00AF0486">
        <w:t>area;</w:t>
      </w:r>
      <w:proofErr w:type="gramEnd"/>
    </w:p>
    <w:p w14:paraId="6D866269" w14:textId="77777777" w:rsidR="00134E29" w:rsidRPr="00AF0486" w:rsidRDefault="00134E29" w:rsidP="00134E29">
      <w:pPr>
        <w:pStyle w:val="CMSBulletlevel3"/>
        <w:ind w:left="2520"/>
      </w:pPr>
      <w:r w:rsidRPr="00AF0486">
        <w:t>Making interpretation services available to each potential enrollee and requiring each MCO, PIHP, PAHP, and PCCM entity to make those services available free of charge to each enrollee;</w:t>
      </w:r>
      <w:r>
        <w:t xml:space="preserve"> and</w:t>
      </w:r>
    </w:p>
    <w:p w14:paraId="577A3B39" w14:textId="77777777" w:rsidR="00134E29" w:rsidRPr="00AF0486" w:rsidRDefault="00134E29" w:rsidP="00134E29">
      <w:pPr>
        <w:pStyle w:val="CMSBulletlevel3"/>
        <w:ind w:left="2520"/>
      </w:pPr>
      <w:r w:rsidRPr="00AF0486">
        <w:t>Notifying potential enrollees, and requiring each MCO, PIHP, PAHP, and PCCM</w:t>
      </w:r>
      <w:r>
        <w:t xml:space="preserve"> entity to notify its enrollees:</w:t>
      </w:r>
    </w:p>
    <w:p w14:paraId="073ED4E6" w14:textId="77777777" w:rsidR="00134E29" w:rsidRPr="00AC5B6A" w:rsidRDefault="00134E29" w:rsidP="00134E29">
      <w:pPr>
        <w:pStyle w:val="CMSopenbulletlevel3"/>
        <w:ind w:left="2880"/>
      </w:pPr>
      <w:r w:rsidRPr="00AC5B6A">
        <w:t xml:space="preserve">That oral interpretation is available for any language and written translation is available in prevalent </w:t>
      </w:r>
      <w:proofErr w:type="gramStart"/>
      <w:r w:rsidRPr="00AC5B6A">
        <w:t>languages;</w:t>
      </w:r>
      <w:proofErr w:type="gramEnd"/>
    </w:p>
    <w:p w14:paraId="107A3135" w14:textId="77777777" w:rsidR="00134E29" w:rsidRPr="00AC5B6A" w:rsidRDefault="00134E29" w:rsidP="00134E29">
      <w:pPr>
        <w:pStyle w:val="CMSopenbulletlevel3"/>
        <w:ind w:left="2880"/>
      </w:pPr>
      <w:r w:rsidRPr="00AC5B6A">
        <w:t xml:space="preserve">That auxiliary aids and services are available upon request and at no cost </w:t>
      </w:r>
      <w:r w:rsidRPr="00AC5B6A">
        <w:lastRenderedPageBreak/>
        <w:t>for enrollees with disabilities; and</w:t>
      </w:r>
    </w:p>
    <w:p w14:paraId="3ABE73D4" w14:textId="77777777" w:rsidR="00134E29" w:rsidRPr="00AC5B6A" w:rsidRDefault="00134E29" w:rsidP="00134E29">
      <w:pPr>
        <w:pStyle w:val="CMSopenbulletlevel3"/>
        <w:ind w:left="2880"/>
      </w:pPr>
      <w:r w:rsidRPr="00AC5B6A">
        <w:t>How to access the services in 42 CFR 457.1207, cross-referencing 42 CFR 438.10(d)(5)(</w:t>
      </w:r>
      <w:proofErr w:type="spellStart"/>
      <w:r w:rsidRPr="00AC5B6A">
        <w:t>i</w:t>
      </w:r>
      <w:proofErr w:type="spellEnd"/>
      <w:r w:rsidRPr="00AC5B6A">
        <w:t>) and (ii).</w:t>
      </w:r>
    </w:p>
    <w:p w14:paraId="376E60FC" w14:textId="77777777" w:rsidR="00134E29" w:rsidRPr="00AC5B6A" w:rsidRDefault="00134E29" w:rsidP="00134E29">
      <w:pPr>
        <w:pStyle w:val="CMSopenbulletlevel3"/>
        <w:numPr>
          <w:ilvl w:val="0"/>
          <w:numId w:val="0"/>
        </w:numPr>
        <w:ind w:left="3510"/>
      </w:pPr>
    </w:p>
    <w:p w14:paraId="208B7CA4" w14:textId="77777777" w:rsidR="00134E29" w:rsidRPr="00C6204B" w:rsidRDefault="00134E29" w:rsidP="00134E29">
      <w:pPr>
        <w:pStyle w:val="CMSHeading3XXX"/>
        <w:spacing w:after="0"/>
        <w:rPr>
          <w:b w:val="0"/>
        </w:rPr>
      </w:pPr>
      <w:r w:rsidRPr="00DD7402">
        <w:t xml:space="preserve">3.5.7 </w:t>
      </w:r>
      <w:r w:rsidRPr="00DD7402">
        <w:fldChar w:fldCharType="begin">
          <w:ffData>
            <w:name w:val="Check3"/>
            <w:enabled/>
            <w:calcOnExit w:val="0"/>
            <w:checkBox>
              <w:sizeAuto/>
              <w:default w:val="0"/>
            </w:checkBox>
          </w:ffData>
        </w:fldChar>
      </w:r>
      <w:r w:rsidRPr="00DD7402">
        <w:instrText xml:space="preserve"> FORMCHECKBOX </w:instrText>
      </w:r>
      <w:r w:rsidR="00000000">
        <w:fldChar w:fldCharType="separate"/>
      </w:r>
      <w:r w:rsidRPr="00DD7402">
        <w:fldChar w:fldCharType="end"/>
      </w:r>
      <w:r w:rsidRPr="00DD7402">
        <w:tab/>
      </w:r>
      <w:r w:rsidRPr="00C6204B">
        <w:rPr>
          <w:b w:val="0"/>
        </w:rPr>
        <w:t xml:space="preserve">The State assures that the State or its contracted representative provides the information specified in 42 CFR 457.1207, cross-referencing to 438.10(e)(2), and includes the information either in paper or electronic format, to all potential enrollees at the time the potential enrollee becomes eligible to enroll in a voluntary managed care program or is first required to enroll in a mandatory managed care program and within a timeframe that enables the potential enrollee to use the information to choose among the available MCOs, PIHPs, PAHPs, PCCMs and PCCM entities: </w:t>
      </w:r>
    </w:p>
    <w:p w14:paraId="223951EF" w14:textId="77777777" w:rsidR="00134E29" w:rsidRPr="00C6204B" w:rsidRDefault="00134E29" w:rsidP="00134E29">
      <w:pPr>
        <w:pStyle w:val="CMSBulletlevel3"/>
        <w:ind w:left="2520"/>
      </w:pPr>
      <w:r w:rsidRPr="00C6204B">
        <w:t xml:space="preserve">Information about the potential enrollee's right to disenroll consistent with the requirements of 42 CFR 438.56 and which explains clearly the process for exercising this disenrollment right, as well as the alternatives available to the potential enrollee based on their specific </w:t>
      </w:r>
      <w:proofErr w:type="gramStart"/>
      <w:r w:rsidRPr="00C6204B">
        <w:t>circumstance;</w:t>
      </w:r>
      <w:proofErr w:type="gramEnd"/>
    </w:p>
    <w:p w14:paraId="0C08F3B3" w14:textId="77777777" w:rsidR="00134E29" w:rsidRPr="00C6204B" w:rsidRDefault="00134E29" w:rsidP="00134E29">
      <w:pPr>
        <w:pStyle w:val="CMSBulletlevel3"/>
        <w:ind w:left="2520"/>
      </w:pPr>
      <w:r w:rsidRPr="00C6204B">
        <w:t xml:space="preserve">The basic features of managed </w:t>
      </w:r>
      <w:proofErr w:type="gramStart"/>
      <w:r w:rsidRPr="00C6204B">
        <w:t>care;</w:t>
      </w:r>
      <w:proofErr w:type="gramEnd"/>
    </w:p>
    <w:p w14:paraId="4E79E481" w14:textId="77777777" w:rsidR="00134E29" w:rsidRPr="00C6204B" w:rsidRDefault="00134E29" w:rsidP="00134E29">
      <w:pPr>
        <w:pStyle w:val="CMSBulletlevel3"/>
        <w:ind w:left="2520"/>
      </w:pPr>
      <w:r w:rsidRPr="00C6204B">
        <w:t>Which populations are excluded from enrollment in managed care</w:t>
      </w:r>
      <w:r>
        <w:t xml:space="preserve">, </w:t>
      </w:r>
      <w:r w:rsidRPr="00BC0F72">
        <w:t xml:space="preserve">subject to mandatory enrollment, or free to enroll voluntarily in the </w:t>
      </w:r>
      <w:proofErr w:type="gramStart"/>
      <w:r w:rsidRPr="00BC0F72">
        <w:t>program</w:t>
      </w:r>
      <w:r w:rsidRPr="00C6204B">
        <w:t>;</w:t>
      </w:r>
      <w:proofErr w:type="gramEnd"/>
    </w:p>
    <w:p w14:paraId="354017D5" w14:textId="77777777" w:rsidR="00134E29" w:rsidRPr="00C6204B" w:rsidRDefault="00134E29" w:rsidP="00134E29">
      <w:pPr>
        <w:pStyle w:val="CMSBulletlevel3"/>
        <w:ind w:left="2520"/>
      </w:pPr>
      <w:r w:rsidRPr="00C6204B">
        <w:t xml:space="preserve">The service area covered by each MCO, PIHP, PAHP, PCCM, or PCCM </w:t>
      </w:r>
      <w:proofErr w:type="gramStart"/>
      <w:r w:rsidRPr="00C6204B">
        <w:t>entity;</w:t>
      </w:r>
      <w:proofErr w:type="gramEnd"/>
    </w:p>
    <w:p w14:paraId="76DF2097" w14:textId="77777777" w:rsidR="00134E29" w:rsidRPr="00C6204B" w:rsidRDefault="00134E29" w:rsidP="00134E29">
      <w:pPr>
        <w:pStyle w:val="CMSBulletlevel3"/>
        <w:ind w:left="2520"/>
      </w:pPr>
      <w:r w:rsidRPr="00C6204B">
        <w:t>Covered benefits including:</w:t>
      </w:r>
    </w:p>
    <w:p w14:paraId="68F2355E" w14:textId="77777777" w:rsidR="00134E29" w:rsidRPr="00C6204B" w:rsidRDefault="00134E29" w:rsidP="00134E29">
      <w:pPr>
        <w:pStyle w:val="CMSopenbulletlevel3"/>
        <w:ind w:left="2880"/>
      </w:pPr>
      <w:r w:rsidRPr="00C6204B">
        <w:t>Which benefits are provided by the MCO, PIHP, or PAHP; and which, if any, benefits are provided directly by the State; and</w:t>
      </w:r>
    </w:p>
    <w:p w14:paraId="2EF6425F" w14:textId="77777777" w:rsidR="00134E29" w:rsidRPr="00C6204B" w:rsidRDefault="00134E29" w:rsidP="00134E29">
      <w:pPr>
        <w:pStyle w:val="CMSopenbulletlevel3"/>
        <w:ind w:left="2880"/>
      </w:pPr>
      <w:r w:rsidRPr="00C6204B">
        <w:t xml:space="preserve">For a counseling or referral service that the MCO, PIHP, or PAHP does not cover because of moral or religious objections, where and how to obtain the </w:t>
      </w:r>
      <w:proofErr w:type="gramStart"/>
      <w:r w:rsidRPr="00C6204B">
        <w:t>service;</w:t>
      </w:r>
      <w:proofErr w:type="gramEnd"/>
    </w:p>
    <w:p w14:paraId="385D0D94" w14:textId="77777777" w:rsidR="00134E29" w:rsidRPr="00C6204B" w:rsidRDefault="00134E29" w:rsidP="00134E29">
      <w:pPr>
        <w:pStyle w:val="CMSBulletlevel3"/>
        <w:ind w:left="2520"/>
      </w:pPr>
      <w:r w:rsidRPr="00C6204B">
        <w:t>The provider directory and formulary information required in 42 CFR 457.1207, cross-referencing to 42 CFR 438.10(h) and (</w:t>
      </w:r>
      <w:proofErr w:type="spellStart"/>
      <w:r w:rsidRPr="00C6204B">
        <w:t>i</w:t>
      </w:r>
      <w:proofErr w:type="spellEnd"/>
      <w:proofErr w:type="gramStart"/>
      <w:r w:rsidRPr="00C6204B">
        <w:t>);</w:t>
      </w:r>
      <w:proofErr w:type="gramEnd"/>
    </w:p>
    <w:p w14:paraId="64DEC326" w14:textId="77777777" w:rsidR="00134E29" w:rsidRPr="00C6204B" w:rsidRDefault="00134E29" w:rsidP="00134E29">
      <w:pPr>
        <w:pStyle w:val="CMSBulletlevel3"/>
        <w:ind w:left="2520"/>
      </w:pPr>
      <w:r w:rsidRPr="00C6204B">
        <w:t xml:space="preserve">Any cost-sharing for the enrollee that will be imposed by the MCO, PIHP, PAHP, PCCM, or PCCM entity consistent with those set forth in the State </w:t>
      </w:r>
      <w:proofErr w:type="gramStart"/>
      <w:r w:rsidRPr="00C6204B">
        <w:t>plan;</w:t>
      </w:r>
      <w:proofErr w:type="gramEnd"/>
    </w:p>
    <w:p w14:paraId="50F18795" w14:textId="77777777" w:rsidR="00134E29" w:rsidRPr="00C6204B" w:rsidRDefault="00134E29" w:rsidP="00134E29">
      <w:pPr>
        <w:pStyle w:val="CMSBulletlevel3"/>
        <w:ind w:left="2520"/>
      </w:pPr>
      <w:r w:rsidRPr="00C6204B">
        <w:t xml:space="preserve">The requirements for each MCO, PIHP or PAHP to provide adequate access to covered services, including the network adequacy standards established in 42 CFR 457.1218, cross-referencing 42 CFR </w:t>
      </w:r>
      <w:proofErr w:type="gramStart"/>
      <w:r w:rsidRPr="00C6204B">
        <w:t>438.68;</w:t>
      </w:r>
      <w:proofErr w:type="gramEnd"/>
    </w:p>
    <w:p w14:paraId="5CEB45DB" w14:textId="77777777" w:rsidR="00134E29" w:rsidRPr="00C6204B" w:rsidRDefault="00134E29" w:rsidP="00134E29">
      <w:pPr>
        <w:pStyle w:val="CMSBulletlevel3"/>
        <w:ind w:left="2520"/>
      </w:pPr>
      <w:r w:rsidRPr="00C6204B">
        <w:t>The MCO, PIHP, PAHP, PCCM and PCCM entity's responsibilities for coordination of enrollee care; and</w:t>
      </w:r>
    </w:p>
    <w:p w14:paraId="48E3BD85" w14:textId="77777777" w:rsidR="00134E29" w:rsidRPr="00C6204B" w:rsidRDefault="00134E29" w:rsidP="00134E29">
      <w:pPr>
        <w:pStyle w:val="CMSBulletlevel3LAST"/>
        <w:numPr>
          <w:ilvl w:val="0"/>
          <w:numId w:val="21"/>
        </w:numPr>
        <w:ind w:left="2520"/>
      </w:pPr>
      <w:r w:rsidRPr="00C6204B">
        <w:t>To the extent available, quality and performance indicators for each MCO, PIHP, PAHP and PCCM entity, including enrollee satisfaction.</w:t>
      </w:r>
    </w:p>
    <w:p w14:paraId="63EA84C9" w14:textId="77777777" w:rsidR="00134E29" w:rsidRPr="00C6204B" w:rsidRDefault="00134E29" w:rsidP="00134E29">
      <w:pPr>
        <w:pStyle w:val="CMSHeading3XXX"/>
        <w:rPr>
          <w:b w:val="0"/>
        </w:rPr>
      </w:pPr>
      <w:r w:rsidRPr="00C6204B">
        <w:t xml:space="preserve">3.5.8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 xml:space="preserve">The State assures that it will provide the information specified in 42 CFR 457.1207, cross-referencing to 42 CFR 438.10(f) to all enrollees of MCOs, </w:t>
      </w:r>
      <w:r w:rsidRPr="00C6204B">
        <w:rPr>
          <w:b w:val="0"/>
        </w:rPr>
        <w:lastRenderedPageBreak/>
        <w:t xml:space="preserve">PIHPs, PAHPs and PCCM entities, including that the State must notify all enrollees of their right to disenroll consistent with the requirements of 42 CFR 438.56 at least annually. </w:t>
      </w:r>
    </w:p>
    <w:p w14:paraId="36F4FB52" w14:textId="77777777" w:rsidR="00134E29" w:rsidRPr="00C6204B" w:rsidRDefault="00134E29" w:rsidP="00134E29">
      <w:pPr>
        <w:pStyle w:val="CMSHeading3XXX"/>
        <w:spacing w:after="0"/>
        <w:rPr>
          <w:b w:val="0"/>
        </w:rPr>
      </w:pPr>
      <w:r w:rsidRPr="00C6204B">
        <w:t xml:space="preserve">3.5.9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PAHP and PCCM entity will provide the information specified in 42 CFR 457.1207, cross-referencing to 42 CFR 438.10(f) to all enrollees of MCOs, PIHPs, PAHPs and PCCM entities, including that:</w:t>
      </w:r>
    </w:p>
    <w:p w14:paraId="6F5A4CA2" w14:textId="77777777" w:rsidR="00134E29" w:rsidRPr="00C6204B" w:rsidRDefault="00134E29" w:rsidP="00134E29">
      <w:pPr>
        <w:pStyle w:val="CMSBulletlevel3"/>
        <w:ind w:left="2520"/>
      </w:pPr>
      <w:r w:rsidRPr="00C6204B">
        <w:t xml:space="preserve">The MCO, PIHP, PAHP and, when appropriate, the PCCM entity, must make a good faith effort to give written notice of termination of a contracted provider within the timeframe specified in 42 CFR 438.10(f), and </w:t>
      </w:r>
    </w:p>
    <w:p w14:paraId="763AC681" w14:textId="77777777" w:rsidR="00134E29" w:rsidRDefault="00134E29" w:rsidP="00134E29">
      <w:pPr>
        <w:pStyle w:val="CMSBulletlevel3"/>
        <w:ind w:left="2520"/>
      </w:pPr>
      <w:r w:rsidRPr="00C6204B">
        <w:t>The MCO, PIHP, PAHP and, when appropriate, the PCCM entity must make available, upon request, any physician incentive plans in place as set forth in 42 CFR 438.3(</w:t>
      </w:r>
      <w:proofErr w:type="spellStart"/>
      <w:r w:rsidRPr="00C6204B">
        <w:t>i</w:t>
      </w:r>
      <w:proofErr w:type="spellEnd"/>
      <w:r w:rsidRPr="00C6204B">
        <w:t>).</w:t>
      </w:r>
    </w:p>
    <w:p w14:paraId="47DE332E" w14:textId="77777777" w:rsidR="00134E29" w:rsidRPr="00C6204B" w:rsidRDefault="00134E29" w:rsidP="00134E29">
      <w:pPr>
        <w:pStyle w:val="CMSBulletlevel3"/>
        <w:numPr>
          <w:ilvl w:val="0"/>
          <w:numId w:val="0"/>
        </w:numPr>
        <w:ind w:left="3168"/>
      </w:pPr>
    </w:p>
    <w:p w14:paraId="325E5057" w14:textId="77777777" w:rsidR="00134E29" w:rsidRPr="00C6204B" w:rsidRDefault="00134E29" w:rsidP="00134E29">
      <w:pPr>
        <w:pStyle w:val="CMSHeading3XXX"/>
        <w:rPr>
          <w:b w:val="0"/>
        </w:rPr>
      </w:pPr>
      <w:r w:rsidRPr="00C6204B">
        <w:t>3.5.10</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rPr>
          <w:b w:val="0"/>
        </w:rPr>
        <w:tab/>
        <w:t>The State assures that each MCO, PIHP, PAHP and PCCM entity will provide enrollees of that MCO, PIHP, PAHP or PCCM entity an enrollee handbook that meets the requirements as applicable to the MCO, PIHP, PAHP and PCCM entity, specified in 42 CFR 457.1207, cross-referencing to 42 CFR 438.10(g)(1)-(2), within a reasonable time after receiving notice of the beneficiary's enrollment, by a method consistent with 42 CFR 438.10(g)(3), and including the following items:</w:t>
      </w:r>
    </w:p>
    <w:p w14:paraId="673CF145" w14:textId="77777777" w:rsidR="00134E29" w:rsidRPr="00C6204B" w:rsidRDefault="00134E29" w:rsidP="00134E29">
      <w:pPr>
        <w:pStyle w:val="CMSBulletlevel3"/>
      </w:pPr>
      <w:r w:rsidRPr="00C6204B">
        <w:t>Information that enables the enrollee to understand how to effectively use the managed care program, which, at a minimum, must include:</w:t>
      </w:r>
    </w:p>
    <w:p w14:paraId="2800D1D7" w14:textId="77777777" w:rsidR="00134E29" w:rsidRPr="00C6204B" w:rsidRDefault="00134E29" w:rsidP="00134E29">
      <w:pPr>
        <w:pStyle w:val="CMSopenbulletlevel3"/>
      </w:pPr>
      <w:r w:rsidRPr="00C6204B">
        <w:t xml:space="preserve">Benefits provided by the MCO, PIHP, PAHP or PCCM </w:t>
      </w:r>
      <w:proofErr w:type="gramStart"/>
      <w:r w:rsidRPr="00C6204B">
        <w:t>entity;</w:t>
      </w:r>
      <w:proofErr w:type="gramEnd"/>
    </w:p>
    <w:p w14:paraId="427EDC8D" w14:textId="77777777" w:rsidR="00134E29" w:rsidRPr="00C6204B" w:rsidRDefault="00134E29" w:rsidP="00134E29">
      <w:pPr>
        <w:pStyle w:val="CMSopenbulletlevel3"/>
      </w:pPr>
      <w:r w:rsidRPr="00C6204B">
        <w:t>How and where to access any benefits provided by the State, including any cost sharing, and how transportation is provided; and</w:t>
      </w:r>
    </w:p>
    <w:p w14:paraId="17DFF6F3" w14:textId="77777777" w:rsidR="00134E29" w:rsidRPr="00C6204B" w:rsidRDefault="00134E29" w:rsidP="00134E29">
      <w:pPr>
        <w:pStyle w:val="CMSopenbulletlevel3"/>
      </w:pPr>
      <w:r w:rsidRPr="00C6204B">
        <w:t xml:space="preserve">In the case of a counseling or referral service that the MCO, PIHP, PAHP, or PCCM entity does not cover because of moral or religious objections, the MCO, PIHP, PAHP, or PCCM entity must inform enrollees that the service is not covered by the MCO, PIHP, PAHP, or PCCM entity and how they can obtain information from the State about how to access these </w:t>
      </w:r>
      <w:proofErr w:type="gramStart"/>
      <w:r w:rsidRPr="00C6204B">
        <w:t>services;</w:t>
      </w:r>
      <w:proofErr w:type="gramEnd"/>
    </w:p>
    <w:p w14:paraId="06118712" w14:textId="77777777" w:rsidR="00134E29" w:rsidRPr="00C6204B" w:rsidRDefault="00134E29" w:rsidP="00134E29">
      <w:pPr>
        <w:pStyle w:val="CMSBulletlevel3"/>
      </w:pPr>
      <w:r w:rsidRPr="00C6204B">
        <w:t xml:space="preserve">The amount, duration, and scope of benefits available under the contract in sufficient detail to ensure that enrollees understand the benefits to which they are </w:t>
      </w:r>
      <w:proofErr w:type="gramStart"/>
      <w:r w:rsidRPr="00C6204B">
        <w:t>entitled;</w:t>
      </w:r>
      <w:proofErr w:type="gramEnd"/>
    </w:p>
    <w:p w14:paraId="69777941" w14:textId="77777777" w:rsidR="00134E29" w:rsidRPr="00C6204B" w:rsidRDefault="00134E29" w:rsidP="00134E29">
      <w:pPr>
        <w:pStyle w:val="CMSBulletlevel3"/>
      </w:pPr>
      <w:r w:rsidRPr="00C6204B">
        <w:t xml:space="preserve">Procedures for obtaining benefits, including any requirements for service authorizations and/or referrals for specialty care and for other benefits not furnished by the enrollee's primary care </w:t>
      </w:r>
      <w:proofErr w:type="gramStart"/>
      <w:r w:rsidRPr="00C6204B">
        <w:t>provider;</w:t>
      </w:r>
      <w:proofErr w:type="gramEnd"/>
    </w:p>
    <w:p w14:paraId="2773A9E7" w14:textId="77777777" w:rsidR="00134E29" w:rsidRPr="00C6204B" w:rsidRDefault="00134E29" w:rsidP="00134E29">
      <w:pPr>
        <w:pStyle w:val="CMSBulletlevel3"/>
      </w:pPr>
      <w:r w:rsidRPr="00C6204B">
        <w:t>The extent to which, and how, after-hours and emergency coverage are provided, including:</w:t>
      </w:r>
    </w:p>
    <w:p w14:paraId="1B49BCFD" w14:textId="77777777" w:rsidR="00134E29" w:rsidRPr="00C6204B" w:rsidRDefault="00134E29" w:rsidP="00134E29">
      <w:pPr>
        <w:pStyle w:val="CMSopenbulletlevel3"/>
      </w:pPr>
      <w:r w:rsidRPr="00C6204B">
        <w:t xml:space="preserve">What constitutes an emergency medical condition and emergency </w:t>
      </w:r>
      <w:proofErr w:type="gramStart"/>
      <w:r w:rsidRPr="00C6204B">
        <w:t>services;</w:t>
      </w:r>
      <w:proofErr w:type="gramEnd"/>
    </w:p>
    <w:p w14:paraId="76E406FB" w14:textId="77777777" w:rsidR="00134E29" w:rsidRPr="00C6204B" w:rsidRDefault="00134E29" w:rsidP="00134E29">
      <w:pPr>
        <w:pStyle w:val="CMSopenbulletlevel3"/>
      </w:pPr>
      <w:r w:rsidRPr="00C6204B">
        <w:t xml:space="preserve">The fact that prior authorization is not required for emergency </w:t>
      </w:r>
      <w:r w:rsidRPr="00C6204B">
        <w:lastRenderedPageBreak/>
        <w:t>services; and</w:t>
      </w:r>
    </w:p>
    <w:p w14:paraId="24ECB98E" w14:textId="77777777" w:rsidR="00134E29" w:rsidRPr="00C6204B" w:rsidRDefault="00134E29" w:rsidP="00134E29">
      <w:pPr>
        <w:pStyle w:val="CMSopenbulletlevel3"/>
      </w:pPr>
      <w:r w:rsidRPr="00C6204B">
        <w:t xml:space="preserve">The fact that, subject to the provisions of this section, the enrollee has a right to use any hospital or other setting for emergency </w:t>
      </w:r>
      <w:proofErr w:type="gramStart"/>
      <w:r w:rsidRPr="00C6204B">
        <w:t>care;</w:t>
      </w:r>
      <w:proofErr w:type="gramEnd"/>
    </w:p>
    <w:p w14:paraId="2897457E" w14:textId="77777777" w:rsidR="00134E29" w:rsidRPr="00C6204B" w:rsidRDefault="00134E29" w:rsidP="00134E29">
      <w:pPr>
        <w:pStyle w:val="CMSBulletlevel3"/>
      </w:pPr>
      <w:r w:rsidRPr="00C6204B">
        <w:t xml:space="preserve">Any restrictions on the enrollee's freedom of choice among network </w:t>
      </w:r>
      <w:proofErr w:type="gramStart"/>
      <w:r w:rsidRPr="00C6204B">
        <w:t>providers;</w:t>
      </w:r>
      <w:proofErr w:type="gramEnd"/>
    </w:p>
    <w:p w14:paraId="4E51C27F" w14:textId="77777777" w:rsidR="00134E29" w:rsidRPr="00C6204B" w:rsidRDefault="00134E29" w:rsidP="00134E29">
      <w:pPr>
        <w:pStyle w:val="CMSBulletlevel3"/>
      </w:pPr>
      <w:r w:rsidRPr="00C6204B">
        <w:t xml:space="preserve">The extent to which, and how, enrollees may obtain benefits, including family planning services and supplies from out-of-network </w:t>
      </w:r>
      <w:proofErr w:type="gramStart"/>
      <w:r w:rsidRPr="00C6204B">
        <w:t>providers;</w:t>
      </w:r>
      <w:proofErr w:type="gramEnd"/>
      <w:r w:rsidRPr="00C6204B">
        <w:t xml:space="preserve"> </w:t>
      </w:r>
    </w:p>
    <w:p w14:paraId="319F662B" w14:textId="77777777" w:rsidR="00134E29" w:rsidRPr="00C6204B" w:rsidRDefault="00134E29" w:rsidP="00134E29">
      <w:pPr>
        <w:pStyle w:val="CMSBulletlevel3"/>
      </w:pPr>
      <w:r w:rsidRPr="00C6204B">
        <w:t xml:space="preserve">Cost sharing, if any is imposed under the State </w:t>
      </w:r>
      <w:proofErr w:type="gramStart"/>
      <w:r w:rsidRPr="00C6204B">
        <w:t>plan;</w:t>
      </w:r>
      <w:proofErr w:type="gramEnd"/>
    </w:p>
    <w:p w14:paraId="4B1F45E7" w14:textId="77777777" w:rsidR="00134E29" w:rsidRPr="00C6204B" w:rsidRDefault="00134E29" w:rsidP="00134E29">
      <w:pPr>
        <w:pStyle w:val="CMSBulletlevel3"/>
      </w:pPr>
      <w:r w:rsidRPr="00C6204B">
        <w:t>Enrollee rights and responsibilities, including the elements specified in 42 CFR §</w:t>
      </w:r>
      <w:proofErr w:type="gramStart"/>
      <w:r w:rsidRPr="00C6204B">
        <w:t>438.100;</w:t>
      </w:r>
      <w:proofErr w:type="gramEnd"/>
    </w:p>
    <w:p w14:paraId="09C9974C" w14:textId="77777777" w:rsidR="00134E29" w:rsidRPr="00C6204B" w:rsidRDefault="00134E29" w:rsidP="00134E29">
      <w:pPr>
        <w:pStyle w:val="CMSBulletlevel3"/>
      </w:pPr>
      <w:r w:rsidRPr="00C6204B">
        <w:t xml:space="preserve">The process of selecting and changing the enrollee's primary care </w:t>
      </w:r>
      <w:proofErr w:type="gramStart"/>
      <w:r w:rsidRPr="00C6204B">
        <w:t>provider;</w:t>
      </w:r>
      <w:proofErr w:type="gramEnd"/>
    </w:p>
    <w:p w14:paraId="15BDF310" w14:textId="77777777" w:rsidR="00134E29" w:rsidRPr="00C6204B" w:rsidRDefault="00134E29" w:rsidP="00134E29">
      <w:pPr>
        <w:pStyle w:val="CMSBulletlevel3"/>
      </w:pPr>
      <w:r w:rsidRPr="00C6204B">
        <w:t xml:space="preserve">Grievance, appeal, and review procedures and timeframes, consistent with 42 CFR 457.1260, in a State-developed or State-approved description, including: </w:t>
      </w:r>
    </w:p>
    <w:p w14:paraId="332265FC" w14:textId="77777777" w:rsidR="00134E29" w:rsidRPr="00C6204B" w:rsidRDefault="00134E29" w:rsidP="00134E29">
      <w:pPr>
        <w:pStyle w:val="CMSopenbulletlevel3"/>
      </w:pPr>
      <w:r w:rsidRPr="00C6204B">
        <w:t xml:space="preserve">The right to file grievances and </w:t>
      </w:r>
      <w:proofErr w:type="gramStart"/>
      <w:r w:rsidRPr="00C6204B">
        <w:t>appeals;</w:t>
      </w:r>
      <w:proofErr w:type="gramEnd"/>
    </w:p>
    <w:p w14:paraId="49AF3EBA" w14:textId="77777777" w:rsidR="00134E29" w:rsidRPr="00C6204B" w:rsidRDefault="00134E29" w:rsidP="00134E29">
      <w:pPr>
        <w:pStyle w:val="CMSopenbulletlevel3"/>
      </w:pPr>
      <w:r w:rsidRPr="00C6204B">
        <w:t xml:space="preserve">The requirements and timeframes for filing a grievance or </w:t>
      </w:r>
      <w:proofErr w:type="gramStart"/>
      <w:r w:rsidRPr="00C6204B">
        <w:t>appeal;</w:t>
      </w:r>
      <w:proofErr w:type="gramEnd"/>
    </w:p>
    <w:p w14:paraId="630638AA" w14:textId="77777777" w:rsidR="00134E29" w:rsidRPr="00C6204B" w:rsidRDefault="00134E29" w:rsidP="00134E29">
      <w:pPr>
        <w:pStyle w:val="CMSopenbulletlevel3"/>
      </w:pPr>
      <w:r w:rsidRPr="00C6204B">
        <w:t>The availability of assistance in the filing process;</w:t>
      </w:r>
      <w:r>
        <w:t xml:space="preserve"> and</w:t>
      </w:r>
    </w:p>
    <w:p w14:paraId="00B8BC76" w14:textId="77777777" w:rsidR="00134E29" w:rsidRPr="00C6204B" w:rsidRDefault="00134E29" w:rsidP="00134E29">
      <w:pPr>
        <w:pStyle w:val="CMSopenbulletlevel3"/>
      </w:pPr>
      <w:r w:rsidRPr="00C6204B">
        <w:t xml:space="preserve">The right to request a State review after the MCO, PIHP or PAHP has made a determination on an enrollee's appeal which </w:t>
      </w:r>
      <w:r>
        <w:t xml:space="preserve">is </w:t>
      </w:r>
      <w:proofErr w:type="gramStart"/>
      <w:r>
        <w:t>adverse</w:t>
      </w:r>
      <w:proofErr w:type="gramEnd"/>
      <w:r>
        <w:t xml:space="preserve"> to the enrollee</w:t>
      </w:r>
      <w:r w:rsidRPr="00C6204B">
        <w:t>;</w:t>
      </w:r>
    </w:p>
    <w:p w14:paraId="4A22A128" w14:textId="77777777" w:rsidR="00134E29" w:rsidRPr="00C6204B" w:rsidRDefault="00134E29" w:rsidP="00134E29">
      <w:pPr>
        <w:pStyle w:val="CMSBulletlevel3"/>
      </w:pPr>
      <w:r w:rsidRPr="00C6204B">
        <w:t xml:space="preserve">How to access auxiliary aids and services, including additional information in alternative formats or </w:t>
      </w:r>
      <w:proofErr w:type="gramStart"/>
      <w:r w:rsidRPr="00C6204B">
        <w:t>languages;</w:t>
      </w:r>
      <w:proofErr w:type="gramEnd"/>
    </w:p>
    <w:p w14:paraId="2D8D4E68" w14:textId="77777777" w:rsidR="00134E29" w:rsidRPr="00C6204B" w:rsidRDefault="00134E29" w:rsidP="00134E29">
      <w:pPr>
        <w:pStyle w:val="CMSBulletlevel3"/>
      </w:pPr>
      <w:r w:rsidRPr="00C6204B">
        <w:t>The toll-free telephone number for member services, medical management, and any other unit providing services directly to enrollees; and</w:t>
      </w:r>
    </w:p>
    <w:p w14:paraId="2105A6AD" w14:textId="77777777" w:rsidR="00134E29" w:rsidRPr="00C6204B" w:rsidRDefault="00134E29" w:rsidP="00134E29">
      <w:pPr>
        <w:pStyle w:val="CMSBulletlevel3LAST"/>
        <w:numPr>
          <w:ilvl w:val="0"/>
          <w:numId w:val="21"/>
        </w:numPr>
        <w:ind w:left="3168"/>
      </w:pPr>
      <w:r w:rsidRPr="00C6204B">
        <w:t>Information on how to report suspected fraud or abuse.</w:t>
      </w:r>
      <w:r w:rsidRPr="00C6204B" w:rsidDel="00604CF1">
        <w:t xml:space="preserve"> </w:t>
      </w:r>
    </w:p>
    <w:p w14:paraId="70D80BD8" w14:textId="77777777" w:rsidR="00134E29" w:rsidRPr="00C6204B" w:rsidRDefault="00134E29" w:rsidP="00134E29">
      <w:pPr>
        <w:pStyle w:val="CMSHeading3XXX"/>
        <w:rPr>
          <w:b w:val="0"/>
        </w:rPr>
      </w:pPr>
      <w:r w:rsidRPr="00C6204B">
        <w:t>3.5.11</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PAHP and PCCM entity will give each enrollee notice of any change that the State defines as significant in the information specified in the enrollee handbook at least 30 days before the intended effective date of the change. (42 CFR 457.1207, cross-referencing to 42 CFR 438.10(g)(4))</w:t>
      </w:r>
    </w:p>
    <w:p w14:paraId="2B4B44DF" w14:textId="77777777" w:rsidR="00134E29" w:rsidRPr="00C6204B" w:rsidRDefault="00134E29" w:rsidP="00134E29">
      <w:pPr>
        <w:pStyle w:val="CMSHeading3XXX"/>
        <w:rPr>
          <w:b w:val="0"/>
        </w:rPr>
      </w:pPr>
      <w:r w:rsidRPr="00C6204B">
        <w:t>3.5.12</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PAHP and when appropriate, PCCM entity, will make available a provider directory for the MCO’s, PIHP’s, PAHP’s or PCCM entity’s network providers, including for physicians (including specialists), hospitals, pharmacies, and behavioral health providers, that includes information as specified in 42 CFR 457.1207, cross-referencing to 42 CFR 438.10(h)(1)-(2) and (4).</w:t>
      </w:r>
    </w:p>
    <w:p w14:paraId="019DEBF8" w14:textId="77777777" w:rsidR="00134E29" w:rsidRPr="00C6204B" w:rsidRDefault="00134E29" w:rsidP="00134E29">
      <w:pPr>
        <w:pStyle w:val="CMSHeading3XXX"/>
        <w:rPr>
          <w:b w:val="0"/>
        </w:rPr>
      </w:pPr>
      <w:r w:rsidRPr="00C6204B">
        <w:t>3.5.13</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 xml:space="preserve">The State assures that each MCO, PIHP, PAHP and when appropriate, PCCM entity, will update any information included in a paper provider directory at least </w:t>
      </w:r>
      <w:r w:rsidRPr="00C6204B">
        <w:rPr>
          <w:b w:val="0"/>
        </w:rPr>
        <w:lastRenderedPageBreak/>
        <w:t xml:space="preserve">monthly and in an </w:t>
      </w:r>
      <w:proofErr w:type="gramStart"/>
      <w:r w:rsidRPr="00C6204B">
        <w:rPr>
          <w:b w:val="0"/>
        </w:rPr>
        <w:t>electronic provider directories</w:t>
      </w:r>
      <w:proofErr w:type="gramEnd"/>
      <w:r w:rsidRPr="00C6204B">
        <w:rPr>
          <w:b w:val="0"/>
        </w:rPr>
        <w:t xml:space="preserve"> as specified in 42 CFR 438.10(h)(3). (42 CFR 457.1207, cross-referencing to 42 CFR 438.10(h)(3))</w:t>
      </w:r>
    </w:p>
    <w:p w14:paraId="22722B1D" w14:textId="77777777" w:rsidR="00134E29" w:rsidRPr="00C6204B" w:rsidRDefault="00134E29" w:rsidP="00134E29">
      <w:pPr>
        <w:pStyle w:val="CMSHeading3XXX"/>
        <w:spacing w:after="0"/>
        <w:rPr>
          <w:b w:val="0"/>
        </w:rPr>
      </w:pPr>
      <w:r>
        <w:t xml:space="preserve">3.5.14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PAHP and when appropriate, PCCM entity, will make available the MCO’s, PIHP’s, PAHP’s, or PCCM entity’s formulary that meets the requirements specified in 42 CFR 457.1207, cross-referencing to 42 CFR 438.10(</w:t>
      </w:r>
      <w:proofErr w:type="spellStart"/>
      <w:r w:rsidRPr="00C6204B">
        <w:rPr>
          <w:b w:val="0"/>
        </w:rPr>
        <w:t>i</w:t>
      </w:r>
      <w:proofErr w:type="spellEnd"/>
      <w:r w:rsidRPr="00C6204B">
        <w:rPr>
          <w:b w:val="0"/>
        </w:rPr>
        <w:t xml:space="preserve">), including: </w:t>
      </w:r>
    </w:p>
    <w:p w14:paraId="10ECBCD9" w14:textId="77777777" w:rsidR="00134E29" w:rsidRPr="00C6204B" w:rsidRDefault="00134E29" w:rsidP="00134E29">
      <w:pPr>
        <w:pStyle w:val="CMSBulletlevel3"/>
        <w:ind w:left="2520"/>
      </w:pPr>
      <w:r w:rsidRPr="00C6204B">
        <w:t>Which medications are covered (both generic and name brand); and</w:t>
      </w:r>
    </w:p>
    <w:p w14:paraId="6515907B" w14:textId="77777777" w:rsidR="00134E29" w:rsidRPr="00C6204B" w:rsidRDefault="00134E29" w:rsidP="00134E29">
      <w:pPr>
        <w:pStyle w:val="CMSBulletlevel3LAST"/>
        <w:numPr>
          <w:ilvl w:val="0"/>
          <w:numId w:val="21"/>
        </w:numPr>
        <w:ind w:left="2520"/>
      </w:pPr>
      <w:r w:rsidRPr="00C6204B">
        <w:t>What tier each medication is on.</w:t>
      </w:r>
    </w:p>
    <w:p w14:paraId="0754B75C" w14:textId="77777777" w:rsidR="00134E29" w:rsidRPr="00930A34" w:rsidRDefault="00134E29" w:rsidP="00134E29">
      <w:pPr>
        <w:pStyle w:val="CMSHeading3XXX"/>
        <w:rPr>
          <w:b w:val="0"/>
        </w:rPr>
      </w:pPr>
      <w:r>
        <w:t xml:space="preserve">3.5.15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PAHP, PCCM and PCCM entity follows the requirements</w:t>
      </w:r>
      <w:r w:rsidRPr="00930A34">
        <w:rPr>
          <w:b w:val="0"/>
        </w:rPr>
        <w:t xml:space="preserve"> for marketing activities under 42 CFR 457.1224, cross-referencing to 42 CFR 438.104 (except 42 CFR 438.104(c)).</w:t>
      </w:r>
    </w:p>
    <w:p w14:paraId="580AF92C" w14:textId="77777777" w:rsidR="00134E29" w:rsidRPr="00C55EF5" w:rsidRDefault="00134E29" w:rsidP="00134E29">
      <w:pPr>
        <w:pStyle w:val="CMSguidancelevel2"/>
        <w:ind w:left="2160"/>
      </w:pPr>
      <w:r w:rsidRPr="00C55EF5">
        <w:t>Guidance:</w:t>
      </w:r>
      <w:r w:rsidRPr="00C55EF5">
        <w:tab/>
      </w:r>
      <w:r>
        <w:t>Requirements for m</w:t>
      </w:r>
      <w:r w:rsidRPr="00C55EF5">
        <w:t>arketing activities include, but are not limited to, that the MCO, PIHP, PAHP, PCCM, or PCCM entity does not distribute any marketing materials without first obtaining State approval; distribute</w:t>
      </w:r>
      <w:r>
        <w:t>s</w:t>
      </w:r>
      <w:r w:rsidRPr="00C55EF5">
        <w:t xml:space="preserve"> the materials to its entire service areas as indicated in the contract</w:t>
      </w:r>
      <w:r>
        <w:t>;</w:t>
      </w:r>
      <w:r w:rsidRPr="00C55EF5">
        <w:t xml:space="preserve"> does not seek to influence enrollment in conjunction with the sale or offering of any private insurance; and does not, directly or indirectly, engage in door-to-door, telephone, email, texting, or other cold-call marketing activities. </w:t>
      </w:r>
      <w:r>
        <w:t>(42 CFR 104(b))</w:t>
      </w:r>
    </w:p>
    <w:p w14:paraId="3805E207" w14:textId="77777777" w:rsidR="00134E29" w:rsidRDefault="00134E29" w:rsidP="00134E29">
      <w:pPr>
        <w:pStyle w:val="CMSguidancelevel2"/>
        <w:ind w:left="2160"/>
      </w:pPr>
      <w:r w:rsidRPr="00C55EF5">
        <w:t xml:space="preserve">Guidance: </w:t>
      </w:r>
      <w:r w:rsidRPr="00C55EF5">
        <w:tab/>
      </w:r>
      <w:r w:rsidRPr="004B2B8D">
        <w:t xml:space="preserve">Only States with MCOs, </w:t>
      </w:r>
      <w:r>
        <w:t>PIHP</w:t>
      </w:r>
      <w:r w:rsidRPr="004B2B8D">
        <w:t xml:space="preserve">s, or </w:t>
      </w:r>
      <w:r>
        <w:t>PAHPs</w:t>
      </w:r>
      <w:r w:rsidRPr="004B2B8D">
        <w:t xml:space="preserve"> need to answer the </w:t>
      </w:r>
      <w:r w:rsidRPr="00C55EF5">
        <w:t xml:space="preserve">remaining </w:t>
      </w:r>
      <w:r>
        <w:t>assurances</w:t>
      </w:r>
      <w:r w:rsidRPr="00C55EF5">
        <w:t xml:space="preserve"> in </w:t>
      </w:r>
      <w:r w:rsidRPr="0009129B">
        <w:t>Section 3.5</w:t>
      </w:r>
      <w:r>
        <w:t xml:space="preserve"> (3.5.16 through 3.5</w:t>
      </w:r>
      <w:r w:rsidRPr="0009129B">
        <w:t>.</w:t>
      </w:r>
      <w:r>
        <w:t>18)</w:t>
      </w:r>
      <w:r w:rsidRPr="0009129B">
        <w:t>.</w:t>
      </w:r>
    </w:p>
    <w:p w14:paraId="54BD069A" w14:textId="77777777" w:rsidR="00134E29" w:rsidRPr="00C6204B" w:rsidRDefault="00134E29" w:rsidP="00134E29">
      <w:pPr>
        <w:pStyle w:val="CMSHeading3XXX"/>
        <w:rPr>
          <w:b w:val="0"/>
        </w:rPr>
      </w:pPr>
      <w:r>
        <w:t xml:space="preserve">3.5.16 </w:t>
      </w:r>
      <w:r w:rsidRPr="00DD7402">
        <w:fldChar w:fldCharType="begin">
          <w:ffData>
            <w:name w:val="Check3"/>
            <w:enabled/>
            <w:calcOnExit w:val="0"/>
            <w:checkBox>
              <w:sizeAuto/>
              <w:default w:val="0"/>
            </w:checkBox>
          </w:ffData>
        </w:fldChar>
      </w:r>
      <w:r w:rsidRPr="00DD7402">
        <w:instrText xml:space="preserve"> FORMCHECKBOX </w:instrText>
      </w:r>
      <w:r w:rsidR="00000000">
        <w:fldChar w:fldCharType="separate"/>
      </w:r>
      <w:r w:rsidRPr="00DD7402">
        <w:fldChar w:fldCharType="end"/>
      </w:r>
      <w:r w:rsidRPr="00DD7402">
        <w:tab/>
      </w:r>
      <w:r w:rsidRPr="00C6204B">
        <w:rPr>
          <w:b w:val="0"/>
        </w:rPr>
        <w:t xml:space="preserve">The State assures that each MCO, PIHP and PAHP protects communications between providers and enrollees under 42 CFR 457.1222, cross-referencing to 42 CFR 438.102. </w:t>
      </w:r>
    </w:p>
    <w:p w14:paraId="72B31689" w14:textId="77777777" w:rsidR="00134E29" w:rsidRPr="00930A34" w:rsidRDefault="00134E29" w:rsidP="00134E29">
      <w:pPr>
        <w:pStyle w:val="CMSHeading3XXX"/>
        <w:rPr>
          <w:b w:val="0"/>
        </w:rPr>
      </w:pPr>
      <w:r>
        <w:t xml:space="preserve">3.5.17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MCOs, PIHPs, and PAHPs have arrangements and procedures</w:t>
      </w:r>
      <w:r w:rsidRPr="00930A34">
        <w:rPr>
          <w:b w:val="0"/>
        </w:rPr>
        <w:t xml:space="preserve"> that prohibit the MCO, PIHP, and PAHP from conducting any unsolicited personal contact with a potential enrollee by an employee or agent of the MCO, PAHP, or PIHP for the purpose of influencing the individual to enroll with the entity. (42 CFR 457.1280(b)(2))</w:t>
      </w:r>
    </w:p>
    <w:p w14:paraId="5B7488BE" w14:textId="77777777" w:rsidR="00134E29" w:rsidRPr="00BA2474" w:rsidRDefault="00134E29" w:rsidP="00134E29">
      <w:pPr>
        <w:pStyle w:val="CMSguidancelevel2"/>
        <w:ind w:left="2160"/>
      </w:pPr>
      <w:r w:rsidRPr="00BA2474">
        <w:t>Guidance:</w:t>
      </w:r>
      <w:r w:rsidRPr="00BA2474">
        <w:tab/>
      </w:r>
      <w:r>
        <w:t xml:space="preserve">States should also complete </w:t>
      </w:r>
      <w:r w:rsidRPr="0009129B">
        <w:t>Section 3.9,</w:t>
      </w:r>
      <w:r>
        <w:t xml:space="preserve"> which includes additional provisions about the notice procedures for </w:t>
      </w:r>
      <w:r w:rsidRPr="00BA2474">
        <w:t>grievances and appeals</w:t>
      </w:r>
      <w:r>
        <w:t xml:space="preserve">. </w:t>
      </w:r>
    </w:p>
    <w:p w14:paraId="20AECE59" w14:textId="77777777" w:rsidR="00134E29" w:rsidRPr="00930A34" w:rsidRDefault="00134E29" w:rsidP="00134E29">
      <w:pPr>
        <w:pStyle w:val="CMSHeading3XXX"/>
        <w:rPr>
          <w:b w:val="0"/>
        </w:rPr>
      </w:pPr>
      <w:r>
        <w:t xml:space="preserve">3.5.18 </w:t>
      </w:r>
      <w:r w:rsidRPr="00DD7402">
        <w:fldChar w:fldCharType="begin">
          <w:ffData>
            <w:name w:val="Check3"/>
            <w:enabled/>
            <w:calcOnExit w:val="0"/>
            <w:checkBox>
              <w:sizeAuto/>
              <w:default w:val="0"/>
            </w:checkBox>
          </w:ffData>
        </w:fldChar>
      </w:r>
      <w:r w:rsidRPr="00DD7402">
        <w:instrText xml:space="preserve"> FORMCHECKBOX </w:instrText>
      </w:r>
      <w:r w:rsidR="00000000">
        <w:fldChar w:fldCharType="separate"/>
      </w:r>
      <w:r w:rsidRPr="00DD7402">
        <w:fldChar w:fldCharType="end"/>
      </w:r>
      <w:r w:rsidRPr="00DD7402">
        <w:tab/>
      </w:r>
      <w:r w:rsidRPr="00C6204B">
        <w:rPr>
          <w:b w:val="0"/>
        </w:rPr>
        <w:t>The State</w:t>
      </w:r>
      <w:r w:rsidRPr="00930A34">
        <w:rPr>
          <w:b w:val="0"/>
        </w:rPr>
        <w:t xml:space="preserve"> assures that each contracted MCO, PIHP, and PAHP comply with the notice requirements specified for grievances and appeals in accordance with the terms of 42 CFR 438, Subpart F, except that the terms of 42 CFR 438.420 do not apply and that references to reviews should be read to refer to reviews as described in 42 CFR 457, Subpart K. (42 CFR 457.1260)</w:t>
      </w:r>
    </w:p>
    <w:p w14:paraId="6D2EE054" w14:textId="77777777" w:rsidR="00134E29" w:rsidRPr="00FC2863" w:rsidRDefault="00134E29" w:rsidP="00134E29">
      <w:pPr>
        <w:pStyle w:val="CMSHeading2XX"/>
      </w:pPr>
      <w:r w:rsidRPr="00FC2863">
        <w:lastRenderedPageBreak/>
        <w:t>3.6</w:t>
      </w:r>
      <w:r>
        <w:tab/>
      </w:r>
      <w:r w:rsidRPr="00FC2863">
        <w:t>Benefits and Services</w:t>
      </w:r>
    </w:p>
    <w:p w14:paraId="3A60F8F7" w14:textId="77777777" w:rsidR="00134E29" w:rsidRDefault="00134E29" w:rsidP="00134E29">
      <w:pPr>
        <w:pStyle w:val="CMSguidancepar1"/>
      </w:pPr>
      <w:r>
        <w:t>Guidance:</w:t>
      </w:r>
      <w:r>
        <w:tab/>
        <w:t xml:space="preserve">The State should also complete Section </w:t>
      </w:r>
      <w:r w:rsidRPr="00196631">
        <w:t>3.10</w:t>
      </w:r>
      <w:r>
        <w:t xml:space="preserve"> (Program Integrity).</w:t>
      </w:r>
    </w:p>
    <w:p w14:paraId="353BFEB6" w14:textId="77777777" w:rsidR="00134E29" w:rsidRPr="00C6204B" w:rsidRDefault="00134E29" w:rsidP="00134E29">
      <w:pPr>
        <w:pStyle w:val="CMSHeading3XXX"/>
        <w:rPr>
          <w:b w:val="0"/>
        </w:rPr>
      </w:pPr>
      <w:r w:rsidRPr="00DD7402">
        <w:t xml:space="preserve">3.6.1 </w:t>
      </w: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rsidRPr="00DD7402">
        <w:tab/>
      </w:r>
      <w:r w:rsidRPr="00C6204B">
        <w:rPr>
          <w:b w:val="0"/>
        </w:rPr>
        <w:t>The State assures that MCO, PIHP, PAHP, PCCM entity, and PCCM contracts involving Indians, Indian health care providers, and Indian managed care entities comply with the requirements of 42 CFR 438.14. (42 CFR 457.1209)</w:t>
      </w:r>
    </w:p>
    <w:p w14:paraId="59A763EF" w14:textId="77777777" w:rsidR="00134E29" w:rsidRPr="00C6204B" w:rsidRDefault="00134E29" w:rsidP="00134E29">
      <w:pPr>
        <w:pStyle w:val="CMSHeading3XXX"/>
        <w:rPr>
          <w:b w:val="0"/>
        </w:rPr>
      </w:pPr>
      <w:r w:rsidRPr="00C6204B">
        <w:t xml:space="preserve">3.6.2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 xml:space="preserve">The State assures that all services covered under the State plan are available and accessible to enrollees. (42 CFR 457.1230(a), cross-referencing to 42 CFR 438.206) </w:t>
      </w:r>
    </w:p>
    <w:p w14:paraId="05B19D2C" w14:textId="77777777" w:rsidR="00134E29" w:rsidRPr="00930A34" w:rsidRDefault="00134E29" w:rsidP="00134E29">
      <w:pPr>
        <w:pStyle w:val="CMSHeading3XXX"/>
        <w:spacing w:after="0"/>
        <w:rPr>
          <w:b w:val="0"/>
        </w:rPr>
      </w:pPr>
      <w:r w:rsidRPr="00C6204B">
        <w:t xml:space="preserve">3.6.3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w:t>
      </w:r>
      <w:r w:rsidRPr="00930A34">
        <w:rPr>
          <w:b w:val="0"/>
        </w:rPr>
        <w:t xml:space="preserve"> it:</w:t>
      </w:r>
    </w:p>
    <w:p w14:paraId="09E75031" w14:textId="77777777" w:rsidR="00134E29" w:rsidRDefault="00134E29" w:rsidP="00134E29">
      <w:pPr>
        <w:pStyle w:val="CMSBulletlevel3"/>
      </w:pPr>
      <w:r>
        <w:t>P</w:t>
      </w:r>
      <w:r w:rsidRPr="00642749">
        <w:t>ublish</w:t>
      </w:r>
      <w:r>
        <w:t>es</w:t>
      </w:r>
      <w:r w:rsidRPr="00642749">
        <w:t xml:space="preserve"> the </w:t>
      </w:r>
      <w:r>
        <w:t xml:space="preserve">State’s network adequacy </w:t>
      </w:r>
      <w:r w:rsidRPr="00642749">
        <w:t xml:space="preserve">standards developed in accordance with </w:t>
      </w:r>
      <w:r>
        <w:t xml:space="preserve">42 CFR 457.1218, cross-referencing 42 CFR 438.68(b)(1) </w:t>
      </w:r>
      <w:r w:rsidRPr="00642749">
        <w:t xml:space="preserve">on the Web site required by </w:t>
      </w:r>
      <w:r>
        <w:t xml:space="preserve">42 CFR </w:t>
      </w:r>
      <w:proofErr w:type="gramStart"/>
      <w:r w:rsidRPr="00642749">
        <w:t>438.10</w:t>
      </w:r>
      <w:r>
        <w:t>;</w:t>
      </w:r>
      <w:proofErr w:type="gramEnd"/>
    </w:p>
    <w:p w14:paraId="09FC2BEA" w14:textId="77777777" w:rsidR="00134E29" w:rsidRPr="00642749" w:rsidRDefault="00134E29" w:rsidP="00134E29">
      <w:pPr>
        <w:pStyle w:val="CMSBulletlevel3LAST"/>
        <w:numPr>
          <w:ilvl w:val="0"/>
          <w:numId w:val="21"/>
        </w:numPr>
        <w:ind w:left="3168"/>
        <w:rPr>
          <w:rFonts w:ascii="Arial" w:hAnsi="Arial" w:cs="Arial"/>
          <w:sz w:val="20"/>
        </w:rPr>
      </w:pPr>
      <w:r>
        <w:t>Makes available, u</w:t>
      </w:r>
      <w:r w:rsidRPr="00642749">
        <w:t xml:space="preserve">pon request, </w:t>
      </w:r>
      <w:r>
        <w:t xml:space="preserve">the State’s </w:t>
      </w:r>
      <w:r w:rsidRPr="00642749">
        <w:t>network adequacy standards at no cost to enrollees with disabilities in alternate formats or through the provision of auxiliary aids and services</w:t>
      </w:r>
      <w:r>
        <w:t>. (42 CFR 457.1218, cross-referencing 42 CFR 438.68(e))</w:t>
      </w:r>
    </w:p>
    <w:p w14:paraId="2A2D67C2" w14:textId="77777777" w:rsidR="00134E29" w:rsidRDefault="00134E29" w:rsidP="00134E29">
      <w:pPr>
        <w:pStyle w:val="CMSguidancelevel2"/>
        <w:ind w:left="2160"/>
      </w:pPr>
      <w:r w:rsidRPr="00C55EF5">
        <w:t>Guidance:</w:t>
      </w:r>
      <w:r w:rsidRPr="00C55EF5">
        <w:tab/>
      </w:r>
      <w:r w:rsidRPr="00445B62">
        <w:t>Only</w:t>
      </w:r>
      <w:r w:rsidRPr="004B2B8D">
        <w:t xml:space="preserve"> States with MCOs, </w:t>
      </w:r>
      <w:r>
        <w:t>PIHP</w:t>
      </w:r>
      <w:r w:rsidRPr="004B2B8D">
        <w:t xml:space="preserve">s, or </w:t>
      </w:r>
      <w:r>
        <w:t>PAHPs</w:t>
      </w:r>
      <w:r w:rsidRPr="004B2B8D">
        <w:t xml:space="preserve"> need to </w:t>
      </w:r>
      <w:r>
        <w:t>complete</w:t>
      </w:r>
      <w:r w:rsidRPr="004B2B8D">
        <w:t xml:space="preserve"> the </w:t>
      </w:r>
      <w:r w:rsidRPr="00C55EF5">
        <w:t xml:space="preserve">remaining </w:t>
      </w:r>
      <w:r>
        <w:t>assurances</w:t>
      </w:r>
      <w:r w:rsidRPr="00C55EF5">
        <w:t xml:space="preserve"> in </w:t>
      </w:r>
      <w:r w:rsidRPr="00196631">
        <w:t>Section 3.6</w:t>
      </w:r>
      <w:r>
        <w:t xml:space="preserve"> (3.6</w:t>
      </w:r>
      <w:r w:rsidRPr="00196631">
        <w:t>.4</w:t>
      </w:r>
      <w:r>
        <w:t xml:space="preserve"> through 3.6.20</w:t>
      </w:r>
      <w:r w:rsidRPr="00C55EF5">
        <w:t>.</w:t>
      </w:r>
    </w:p>
    <w:p w14:paraId="2AF23659" w14:textId="77777777" w:rsidR="00134E29" w:rsidRPr="00C6204B" w:rsidRDefault="00134E29" w:rsidP="00134E29">
      <w:pPr>
        <w:pStyle w:val="CMSHeading3XXX"/>
        <w:rPr>
          <w:b w:val="0"/>
        </w:rPr>
      </w:pPr>
      <w:r w:rsidRPr="00DD7402">
        <w:t>3.6.4</w:t>
      </w:r>
      <w:r>
        <w:t xml:space="preserve"> </w:t>
      </w:r>
      <w:r w:rsidRPr="001C4088">
        <w:fldChar w:fldCharType="begin">
          <w:ffData>
            <w:name w:val="Check3"/>
            <w:enabled/>
            <w:calcOnExit w:val="0"/>
            <w:checkBox>
              <w:sizeAuto/>
              <w:default w:val="0"/>
            </w:checkBox>
          </w:ffData>
        </w:fldChar>
      </w:r>
      <w:r w:rsidRPr="001C4088">
        <w:instrText xml:space="preserve"> FORMCHECKBOX </w:instrText>
      </w:r>
      <w:r w:rsidR="00000000">
        <w:fldChar w:fldCharType="separate"/>
      </w:r>
      <w:r w:rsidRPr="001C4088">
        <w:fldChar w:fldCharType="end"/>
      </w:r>
      <w:r w:rsidRPr="00DD7402">
        <w:tab/>
      </w:r>
      <w:r w:rsidRPr="00C6204B">
        <w:rPr>
          <w:b w:val="0"/>
        </w:rPr>
        <w:t>The State assures that each MCO, PAHP and PIHP meet the State’s network adequacy standards. (42 CFR 457.1218, cross-referencing 42 CFR 438.68; 42 CFR 457.1230(a), cross-referencing to 42 CFR 438.206)</w:t>
      </w:r>
    </w:p>
    <w:p w14:paraId="291BC901" w14:textId="77777777" w:rsidR="00134E29" w:rsidRPr="00C6204B" w:rsidRDefault="00134E29" w:rsidP="00134E29">
      <w:pPr>
        <w:pStyle w:val="CMSHeading3XXX"/>
        <w:spacing w:after="0"/>
        <w:rPr>
          <w:b w:val="0"/>
        </w:rPr>
      </w:pPr>
      <w:r w:rsidRPr="00C6204B">
        <w:t xml:space="preserve">3.6.5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and PAHP includes within its network of credentialed providers:</w:t>
      </w:r>
    </w:p>
    <w:p w14:paraId="29FAE895" w14:textId="77777777" w:rsidR="00134E29" w:rsidRPr="00C6204B" w:rsidRDefault="00134E29" w:rsidP="00134E29">
      <w:pPr>
        <w:pStyle w:val="CMSBulletlevel3"/>
      </w:pPr>
      <w:r w:rsidRPr="00C6204B">
        <w:t xml:space="preserve">A sufficient number of providers to provide adequate access to all services covered under the contract for all enrollees, including those with limited English proficiency or physical or mental </w:t>
      </w:r>
      <w:proofErr w:type="gramStart"/>
      <w:r w:rsidRPr="00C6204B">
        <w:t>disabilities;</w:t>
      </w:r>
      <w:proofErr w:type="gramEnd"/>
    </w:p>
    <w:p w14:paraId="19B95EF8" w14:textId="77777777" w:rsidR="00134E29" w:rsidRPr="00C6204B" w:rsidRDefault="00134E29" w:rsidP="00134E29">
      <w:pPr>
        <w:pStyle w:val="CMSBulletlevel3"/>
      </w:pPr>
      <w:r w:rsidRPr="00C6204B">
        <w:t>Women’s health specialists to provide direct access to covered care necessary to provide women’s routine and preventative health care services for female enrollees; and</w:t>
      </w:r>
    </w:p>
    <w:p w14:paraId="777D0477" w14:textId="77777777" w:rsidR="00134E29" w:rsidRPr="00C6204B" w:rsidRDefault="00134E29" w:rsidP="00134E29">
      <w:pPr>
        <w:pStyle w:val="CMSBulletlevel3LAST"/>
        <w:numPr>
          <w:ilvl w:val="0"/>
          <w:numId w:val="21"/>
        </w:numPr>
        <w:ind w:left="3168"/>
      </w:pPr>
      <w:r w:rsidRPr="00C6204B">
        <w:t>Family planning providers to ensure timely access to covered services. (42 CFR 457.1230(a), cross-referencing to 42 CFR 438.206(b)</w:t>
      </w:r>
    </w:p>
    <w:p w14:paraId="1221482A" w14:textId="77777777" w:rsidR="00134E29" w:rsidRPr="00C6204B" w:rsidRDefault="00134E29" w:rsidP="00134E29">
      <w:pPr>
        <w:pStyle w:val="CMSHeading3XXX"/>
        <w:rPr>
          <w:b w:val="0"/>
        </w:rPr>
      </w:pPr>
      <w:r w:rsidRPr="00C6204B">
        <w:t xml:space="preserve">3.6.6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contract under 42 CFR 457.1201 permits an enrollee to choose his or her network provider. (42 CFR 457.1201(j), cross-referencing 42 CFR 438.3(l))</w:t>
      </w:r>
    </w:p>
    <w:p w14:paraId="21DA1B59" w14:textId="77777777" w:rsidR="00134E29" w:rsidRPr="00C6204B" w:rsidRDefault="00134E29" w:rsidP="00134E29">
      <w:pPr>
        <w:pStyle w:val="CMSHeading3XXX"/>
        <w:rPr>
          <w:b w:val="0"/>
        </w:rPr>
      </w:pPr>
      <w:r w:rsidRPr="00C6204B">
        <w:lastRenderedPageBreak/>
        <w:t xml:space="preserve">3.6.7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and PAHP provides for a second opinion from a network</w:t>
      </w:r>
      <w:r w:rsidRPr="00930A34">
        <w:rPr>
          <w:b w:val="0"/>
        </w:rPr>
        <w:t xml:space="preserve"> </w:t>
      </w:r>
      <w:proofErr w:type="gramStart"/>
      <w:r w:rsidRPr="00930A34">
        <w:rPr>
          <w:b w:val="0"/>
        </w:rPr>
        <w:t>provider, or</w:t>
      </w:r>
      <w:proofErr w:type="gramEnd"/>
      <w:r w:rsidRPr="00930A34">
        <w:rPr>
          <w:b w:val="0"/>
        </w:rPr>
        <w:t xml:space="preserve"> arranges for the enrollee to obtain one outside the </w:t>
      </w:r>
      <w:r w:rsidRPr="00C6204B">
        <w:rPr>
          <w:b w:val="0"/>
        </w:rPr>
        <w:t>network, at no cost. (42 CFR 457.1230(a), cross-referencing to 42 CFR 438.206(b)(3))</w:t>
      </w:r>
    </w:p>
    <w:p w14:paraId="4757DFA0" w14:textId="77777777" w:rsidR="00134E29" w:rsidRPr="00930A34" w:rsidRDefault="00134E29" w:rsidP="00134E29">
      <w:pPr>
        <w:pStyle w:val="CMSHeading3XXX"/>
        <w:spacing w:after="0"/>
        <w:rPr>
          <w:b w:val="0"/>
        </w:rPr>
      </w:pPr>
      <w:r w:rsidRPr="00C6204B">
        <w:t xml:space="preserve">3.6.8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and PAHP ensures that providers, in furnishing services to enrollees, provide timely access to care and services, including</w:t>
      </w:r>
      <w:r w:rsidRPr="00930A34">
        <w:rPr>
          <w:b w:val="0"/>
        </w:rPr>
        <w:t xml:space="preserve"> by:</w:t>
      </w:r>
    </w:p>
    <w:p w14:paraId="112AE31B" w14:textId="77777777" w:rsidR="00134E29" w:rsidRDefault="00134E29" w:rsidP="00134E29">
      <w:pPr>
        <w:pStyle w:val="CMSBulletlevel3"/>
      </w:pPr>
      <w:r>
        <w:t xml:space="preserve">Requiring the contract to adequately and timely cover out-of-network services if the provider network is unable to provide necessary services covered under the contract to a particular enrollee and at a cost to the enrollee that is no greater than if the services were furnished within the </w:t>
      </w:r>
      <w:proofErr w:type="gramStart"/>
      <w:r>
        <w:t>network;</w:t>
      </w:r>
      <w:proofErr w:type="gramEnd"/>
    </w:p>
    <w:p w14:paraId="35573E74" w14:textId="77777777" w:rsidR="00134E29" w:rsidRDefault="00134E29" w:rsidP="00134E29">
      <w:pPr>
        <w:pStyle w:val="CMSBulletlevel3"/>
      </w:pPr>
      <w:r>
        <w:t xml:space="preserve">Requiring the MCO, PIHP and PAHP meet and its network providers to meet State standards for timely access to care and services, taking into account the urgency of the need for </w:t>
      </w:r>
      <w:proofErr w:type="gramStart"/>
      <w:r>
        <w:t>services;</w:t>
      </w:r>
      <w:proofErr w:type="gramEnd"/>
    </w:p>
    <w:p w14:paraId="6F03B218" w14:textId="77777777" w:rsidR="00134E29" w:rsidRDefault="00134E29" w:rsidP="00134E29">
      <w:pPr>
        <w:pStyle w:val="CMSBulletlevel3"/>
      </w:pPr>
      <w:r>
        <w:t xml:space="preserve">Ensuring that the hours of operation for a network provider are no less than the hours of operation offered to commercial enrollees or comparable to Medicaid or CHIP Fee-For-Service, if the provider serves only Medicaid or CHIP </w:t>
      </w:r>
      <w:proofErr w:type="gramStart"/>
      <w:r>
        <w:t>enrollees;</w:t>
      </w:r>
      <w:proofErr w:type="gramEnd"/>
      <w:r>
        <w:t xml:space="preserve"> </w:t>
      </w:r>
    </w:p>
    <w:p w14:paraId="7BD42745" w14:textId="77777777" w:rsidR="00134E29" w:rsidRDefault="00134E29" w:rsidP="00134E29">
      <w:pPr>
        <w:pStyle w:val="CMSBulletlevel3"/>
      </w:pPr>
      <w:r>
        <w:t xml:space="preserve">Ensuring that the MCO, PIHP and PAHP makes available services include in the contract on </w:t>
      </w:r>
      <w:proofErr w:type="gramStart"/>
      <w:r>
        <w:t>a 24 hours</w:t>
      </w:r>
      <w:proofErr w:type="gramEnd"/>
      <w:r>
        <w:t xml:space="preserve"> a day, 7 days a week basis when medically necessary;</w:t>
      </w:r>
    </w:p>
    <w:p w14:paraId="14F37948" w14:textId="77777777" w:rsidR="00134E29" w:rsidRDefault="00134E29" w:rsidP="00134E29">
      <w:pPr>
        <w:pStyle w:val="CMSBulletlevel3"/>
      </w:pPr>
      <w:r>
        <w:t xml:space="preserve">Establishing mechanisms to ensure compliance by network </w:t>
      </w:r>
      <w:proofErr w:type="gramStart"/>
      <w:r>
        <w:t>providers;</w:t>
      </w:r>
      <w:proofErr w:type="gramEnd"/>
    </w:p>
    <w:p w14:paraId="5B807255" w14:textId="77777777" w:rsidR="00134E29" w:rsidRDefault="00134E29" w:rsidP="00134E29">
      <w:pPr>
        <w:pStyle w:val="CMSBulletlevel3"/>
      </w:pPr>
      <w:r>
        <w:t xml:space="preserve">Monitoring network providers regularly to determine </w:t>
      </w:r>
      <w:proofErr w:type="gramStart"/>
      <w:r>
        <w:t>compliance;</w:t>
      </w:r>
      <w:proofErr w:type="gramEnd"/>
    </w:p>
    <w:p w14:paraId="69AF030A" w14:textId="77777777" w:rsidR="00134E29" w:rsidRPr="00C6204B" w:rsidRDefault="00134E29" w:rsidP="00134E29">
      <w:pPr>
        <w:pStyle w:val="CMSBulletlevel3LAST"/>
        <w:numPr>
          <w:ilvl w:val="0"/>
          <w:numId w:val="21"/>
        </w:numPr>
        <w:ind w:left="3168"/>
      </w:pPr>
      <w:r>
        <w:t xml:space="preserve">Taking corrective action if there is a failure to comply by a network provider. (42 CFR 457.1230(a), cross-referencing to 42 CFR </w:t>
      </w:r>
      <w:r w:rsidRPr="00C6204B">
        <w:t>438.206(b)(4) and (5) and (c))</w:t>
      </w:r>
    </w:p>
    <w:p w14:paraId="7A148081" w14:textId="77777777" w:rsidR="00134E29" w:rsidRPr="00C6204B" w:rsidRDefault="00134E29" w:rsidP="00134E29">
      <w:pPr>
        <w:pStyle w:val="CMSHeading3XXX"/>
        <w:rPr>
          <w:b w:val="0"/>
        </w:rPr>
      </w:pPr>
      <w:r w:rsidRPr="00C6204B">
        <w:t xml:space="preserve">3.6.9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and PAHP has the capacity to serve the expected enrollment in its service area in accordance with the State's standards for access to care. (42 CFR 457.1230(b), cross-referencing to 42 CFR 438.207)</w:t>
      </w:r>
    </w:p>
    <w:p w14:paraId="7F92C7F3" w14:textId="77777777" w:rsidR="00134E29" w:rsidRPr="00930A34" w:rsidRDefault="00134E29" w:rsidP="00134E29">
      <w:pPr>
        <w:pStyle w:val="CMSHeading3XXX"/>
        <w:spacing w:after="0"/>
        <w:rPr>
          <w:b w:val="0"/>
        </w:rPr>
      </w:pPr>
      <w:r w:rsidRPr="00C6204B">
        <w:t>3.6.10</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and PAHP will be required to submit documentation to the State, at the time of entering into a contract with the State, on an annual basis, and at any time there has been a significant change to the MCO, PIHP, or PAHP’s operations that would affect the adequacy of capacity and services, to demonstrate that each MCO, PIHP, and PAHP for the anticipated number of enrollees</w:t>
      </w:r>
      <w:r w:rsidRPr="00930A34">
        <w:rPr>
          <w:b w:val="0"/>
        </w:rPr>
        <w:t xml:space="preserve"> for the service area:</w:t>
      </w:r>
    </w:p>
    <w:p w14:paraId="3D0DB57B" w14:textId="77777777" w:rsidR="00134E29" w:rsidRDefault="00134E29" w:rsidP="00134E29">
      <w:pPr>
        <w:pStyle w:val="CMSBulletlevel3"/>
      </w:pPr>
      <w:r>
        <w:t xml:space="preserve">Offers an appropriate range of preventative, primary </w:t>
      </w:r>
      <w:proofErr w:type="gramStart"/>
      <w:r>
        <w:t>care</w:t>
      </w:r>
      <w:proofErr w:type="gramEnd"/>
      <w:r>
        <w:t xml:space="preserve"> and specialty services; and</w:t>
      </w:r>
    </w:p>
    <w:p w14:paraId="51F8016E" w14:textId="77777777" w:rsidR="00134E29" w:rsidRPr="00C6204B" w:rsidRDefault="00134E29" w:rsidP="00134E29">
      <w:pPr>
        <w:pStyle w:val="CMSBulletlevel3LAST"/>
        <w:numPr>
          <w:ilvl w:val="0"/>
          <w:numId w:val="21"/>
        </w:numPr>
        <w:ind w:left="3168"/>
      </w:pPr>
      <w:r>
        <w:t xml:space="preserve">Maintains a provider network that is sufficient in number, mix, and geographic distribution. (42 CFR 457.1230, cross-referencing to 42 </w:t>
      </w:r>
      <w:r w:rsidRPr="00C6204B">
        <w:lastRenderedPageBreak/>
        <w:t>CFR 438.207(b))</w:t>
      </w:r>
    </w:p>
    <w:p w14:paraId="325BB952" w14:textId="77777777" w:rsidR="00134E29" w:rsidRPr="00930A34" w:rsidRDefault="00134E29" w:rsidP="00134E29">
      <w:pPr>
        <w:pStyle w:val="CMSHeading3XXX"/>
        <w:spacing w:after="0"/>
        <w:rPr>
          <w:b w:val="0"/>
        </w:rPr>
      </w:pPr>
      <w:r w:rsidRPr="00C6204B">
        <w:t>3.6.11</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Except that 42 CFR 438.210(a)(5) does not apply to CHIP, the State assures that its contracts with each MCO, PIHP, or PAHP comply with the coverage of services requirements under 42 CFR 438.210, including:</w:t>
      </w:r>
    </w:p>
    <w:p w14:paraId="03E148E6" w14:textId="77777777" w:rsidR="00134E29" w:rsidRPr="004A72BD" w:rsidRDefault="00134E29" w:rsidP="00134E29">
      <w:pPr>
        <w:pStyle w:val="CMSBulletlevel3"/>
      </w:pPr>
      <w:r w:rsidRPr="004A72BD">
        <w:t>Identifying, defining, and specifying the amount, duration, and scope of each service that the MCO, PIHP, or PAHP is required to offer; and</w:t>
      </w:r>
    </w:p>
    <w:p w14:paraId="74B64551" w14:textId="77777777" w:rsidR="00134E29" w:rsidRPr="004A72BD" w:rsidRDefault="00134E29" w:rsidP="00134E29">
      <w:pPr>
        <w:pStyle w:val="CMSBulletlevel3LAST"/>
        <w:numPr>
          <w:ilvl w:val="0"/>
          <w:numId w:val="21"/>
        </w:numPr>
        <w:ind w:left="3168"/>
      </w:pPr>
      <w:r w:rsidRPr="004A72BD">
        <w:t xml:space="preserve">Permitting an MCO, PIHP, or PAHP to place appropriate limits on a service. (42 CFR 457.1230(d), cross referencing to </w:t>
      </w:r>
      <w:r>
        <w:t xml:space="preserve">42 CFR </w:t>
      </w:r>
      <w:r w:rsidRPr="004A72BD">
        <w:t>438.210(a)</w:t>
      </w:r>
      <w:r>
        <w:t xml:space="preserve"> </w:t>
      </w:r>
      <w:r w:rsidRPr="004A72BD">
        <w:t>except that 438.210(a)(5) does not apply to CHIP contracts)</w:t>
      </w:r>
    </w:p>
    <w:p w14:paraId="0F8E233F" w14:textId="77777777" w:rsidR="00134E29" w:rsidRPr="00C6204B" w:rsidRDefault="00134E29" w:rsidP="00134E29">
      <w:pPr>
        <w:pStyle w:val="CMSHeading3XXX"/>
        <w:spacing w:after="0"/>
        <w:rPr>
          <w:b w:val="0"/>
        </w:rPr>
      </w:pPr>
      <w:r w:rsidRPr="00DD7402">
        <w:t>3.6.12</w:t>
      </w:r>
      <w:r>
        <w:t xml:space="preserve"> </w:t>
      </w:r>
      <w:r w:rsidRPr="00DD7402">
        <w:fldChar w:fldCharType="begin">
          <w:ffData>
            <w:name w:val="Check3"/>
            <w:enabled/>
            <w:calcOnExit w:val="0"/>
            <w:checkBox>
              <w:sizeAuto/>
              <w:default w:val="0"/>
            </w:checkBox>
          </w:ffData>
        </w:fldChar>
      </w:r>
      <w:r w:rsidRPr="00DD7402">
        <w:instrText xml:space="preserve"> FORMCHECKBOX </w:instrText>
      </w:r>
      <w:r w:rsidR="00000000">
        <w:fldChar w:fldCharType="separate"/>
      </w:r>
      <w:r w:rsidRPr="00DD7402">
        <w:fldChar w:fldCharType="end"/>
      </w:r>
      <w:r w:rsidRPr="00DD7402">
        <w:tab/>
      </w:r>
      <w:r w:rsidRPr="00C6204B">
        <w:rPr>
          <w:b w:val="0"/>
        </w:rPr>
        <w:t>Except that 438.210(b)(2)(iii) does not apply to CHIP, the State assures that its contracts with each MCO, PIHP, or PAHP comply with the authorization of services requirements under 42 CFR 438.210, including that:</w:t>
      </w:r>
    </w:p>
    <w:p w14:paraId="5AEAF43D" w14:textId="77777777" w:rsidR="00134E29" w:rsidRPr="00C6204B" w:rsidRDefault="00134E29" w:rsidP="00134E29">
      <w:pPr>
        <w:pStyle w:val="CMSBulletlevel3"/>
      </w:pPr>
      <w:r w:rsidRPr="00C6204B">
        <w:t xml:space="preserve">The MCO, PIHP, or PAHP and its subcontractors have in place and follow written policies and </w:t>
      </w:r>
      <w:proofErr w:type="gramStart"/>
      <w:r w:rsidRPr="00C6204B">
        <w:t>procedures;</w:t>
      </w:r>
      <w:proofErr w:type="gramEnd"/>
    </w:p>
    <w:p w14:paraId="02A8A586" w14:textId="77777777" w:rsidR="00134E29" w:rsidRPr="00C6204B" w:rsidRDefault="00134E29" w:rsidP="00134E29">
      <w:pPr>
        <w:pStyle w:val="CMSBulletlevel3"/>
      </w:pPr>
      <w:r w:rsidRPr="00C6204B">
        <w:t xml:space="preserve">The MCO, PIHP, or PAHP have in place mechanisms to ensure consistent application of review criteria and consult with the requesting provider when appropriate; and </w:t>
      </w:r>
    </w:p>
    <w:p w14:paraId="1AE2C599" w14:textId="77777777" w:rsidR="00134E29" w:rsidRPr="00C6204B" w:rsidRDefault="00134E29" w:rsidP="00134E29">
      <w:pPr>
        <w:pStyle w:val="CMSBulletlevel3LAST"/>
        <w:numPr>
          <w:ilvl w:val="0"/>
          <w:numId w:val="21"/>
        </w:numPr>
        <w:ind w:left="3168"/>
      </w:pPr>
      <w:r w:rsidRPr="00C6204B">
        <w:t>Any decision to deny a service authorization request or to authorize a service in an amount, duration, or scope that is less than requested be made by an individual with appropriate expertise in addressing the enrollee’s medical, or behavioral health needs. (42 CFR 457.1230(d), cross referencing to 42 CFR 438.210(b), except that 438.210(b)(2)(iii) does not apply to CHIP contracts)</w:t>
      </w:r>
    </w:p>
    <w:p w14:paraId="08C32FBE" w14:textId="77777777" w:rsidR="00134E29" w:rsidRPr="00C6204B" w:rsidRDefault="00134E29" w:rsidP="00134E29">
      <w:pPr>
        <w:pStyle w:val="CMSHeading3XXX"/>
        <w:rPr>
          <w:b w:val="0"/>
        </w:rPr>
      </w:pPr>
      <w:r w:rsidRPr="00C6204B">
        <w:t>3.6.13</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its contracts with each MCO, PIHP, or PAHP require each MCO, PIHP, or PAHP to notify the requesting provider and given written notice to the enrollee of any adverse benefit determination to deny a service authorization request, or to authorize a service in an amount, duration, or scope that is less than requested. (42 CFR 457.1230(d), cross-referencing to 42 CFR 438.210(c))</w:t>
      </w:r>
    </w:p>
    <w:p w14:paraId="430B3622" w14:textId="77777777" w:rsidR="00134E29" w:rsidRPr="00C6204B" w:rsidRDefault="00134E29" w:rsidP="00134E29">
      <w:pPr>
        <w:pStyle w:val="CMSHeading3XXX"/>
        <w:rPr>
          <w:b w:val="0"/>
        </w:rPr>
      </w:pPr>
      <w:r w:rsidRPr="00C6204B">
        <w:t>3.6.14</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 xml:space="preserve">The State assures that its contracts with each MCO, PIHP, or PAHP provide that compensation to individuals or entities that conduct utilization management activities is not structured </w:t>
      </w:r>
      <w:proofErr w:type="gramStart"/>
      <w:r w:rsidRPr="00C6204B">
        <w:rPr>
          <w:b w:val="0"/>
        </w:rPr>
        <w:t>so as to</w:t>
      </w:r>
      <w:proofErr w:type="gramEnd"/>
      <w:r w:rsidRPr="00C6204B">
        <w:rPr>
          <w:b w:val="0"/>
        </w:rPr>
        <w:t xml:space="preserve"> provide incentives for the individual or entity to deny, limit, or discontinue medically necessary services to any enrollee. (42 CFR 457.1230(d), cross-referencing to 42 CFR 438.210(e))</w:t>
      </w:r>
    </w:p>
    <w:p w14:paraId="20289357" w14:textId="77777777" w:rsidR="00134E29" w:rsidRPr="00C6204B" w:rsidRDefault="00134E29" w:rsidP="00134E29">
      <w:pPr>
        <w:pStyle w:val="CMSHeading3XXX"/>
        <w:rPr>
          <w:b w:val="0"/>
        </w:rPr>
      </w:pPr>
      <w:r w:rsidRPr="00C6204B">
        <w:t>3.6.15</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it has a transition of care policy that meets the requirements of 438.62(b)(1) and requires that each contracted MCO, PIHP, and PAHP implements the policy. (42 CFR 457.1216, cross-referencing to 42 CFR 438.62)</w:t>
      </w:r>
    </w:p>
    <w:p w14:paraId="4FA9340A" w14:textId="77777777" w:rsidR="00134E29" w:rsidRPr="00C6204B" w:rsidRDefault="00134E29" w:rsidP="00134E29">
      <w:pPr>
        <w:pStyle w:val="CMSHeading3XXX"/>
        <w:spacing w:after="0"/>
        <w:rPr>
          <w:b w:val="0"/>
        </w:rPr>
      </w:pPr>
      <w:r w:rsidRPr="00C6204B">
        <w:lastRenderedPageBreak/>
        <w:t>3.6.16</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and PAHP has implemented procedures to deliver care to and coordinate services for all enrollees in accordance with 42 CFR 457.1230(c), cross-referencing to 42 CFR 438.208, including:</w:t>
      </w:r>
    </w:p>
    <w:p w14:paraId="293E4FC2" w14:textId="77777777" w:rsidR="00134E29" w:rsidRPr="00C6204B" w:rsidRDefault="00134E29" w:rsidP="00134E29">
      <w:pPr>
        <w:pStyle w:val="CMSBulletlevel3"/>
      </w:pPr>
      <w:r w:rsidRPr="00C6204B">
        <w:t xml:space="preserve">Ensure that each enrollee has an ongoing source of care appropriate to his or </w:t>
      </w:r>
      <w:r>
        <w:t xml:space="preserve">her </w:t>
      </w:r>
      <w:proofErr w:type="gramStart"/>
      <w:r w:rsidRPr="00C6204B">
        <w:t>needs;</w:t>
      </w:r>
      <w:proofErr w:type="gramEnd"/>
    </w:p>
    <w:p w14:paraId="56867D13" w14:textId="77777777" w:rsidR="00134E29" w:rsidRDefault="00134E29" w:rsidP="00134E29">
      <w:pPr>
        <w:pStyle w:val="CMSBulletlevel3"/>
      </w:pPr>
      <w:r>
        <w:t xml:space="preserve">Ensure that each enrollee has a person or entity formally designated as primarily responsible for coordinating the services accessed by the </w:t>
      </w:r>
      <w:proofErr w:type="gramStart"/>
      <w:r>
        <w:t>enrollee;</w:t>
      </w:r>
      <w:proofErr w:type="gramEnd"/>
    </w:p>
    <w:p w14:paraId="00791334" w14:textId="77777777" w:rsidR="00134E29" w:rsidRDefault="00134E29" w:rsidP="00134E29">
      <w:pPr>
        <w:pStyle w:val="CMSBulletlevel3"/>
      </w:pPr>
      <w:r>
        <w:t xml:space="preserve">Provide the enrollee with information on how to contract their designated person or entity responsible for the enrollee’s coordination of </w:t>
      </w:r>
      <w:proofErr w:type="gramStart"/>
      <w:r>
        <w:t>services;</w:t>
      </w:r>
      <w:proofErr w:type="gramEnd"/>
    </w:p>
    <w:p w14:paraId="3FE26870" w14:textId="77777777" w:rsidR="00134E29" w:rsidRDefault="00134E29" w:rsidP="00134E29">
      <w:pPr>
        <w:pStyle w:val="CMSBulletlevel3"/>
      </w:pPr>
      <w:r>
        <w:t xml:space="preserve">Coordinate the services the MCO, PIHP, or PAHP furnishes to the enrollee between settings of care; with services from any other MCO, PIHP, or PAHP; with fee-for-service services; and with the services the enrollee receives from community and social support </w:t>
      </w:r>
      <w:proofErr w:type="gramStart"/>
      <w:r>
        <w:t>providers;</w:t>
      </w:r>
      <w:proofErr w:type="gramEnd"/>
    </w:p>
    <w:p w14:paraId="6BCD7384" w14:textId="77777777" w:rsidR="00134E29" w:rsidRDefault="00134E29" w:rsidP="00134E29">
      <w:pPr>
        <w:pStyle w:val="CMSBulletlevel3"/>
      </w:pPr>
      <w:r>
        <w:t xml:space="preserve">Make a best effort to conduct an initial screening of each </w:t>
      </w:r>
      <w:proofErr w:type="gramStart"/>
      <w:r>
        <w:t>enrollees</w:t>
      </w:r>
      <w:proofErr w:type="gramEnd"/>
      <w:r>
        <w:t xml:space="preserve"> needs within 90 days of the effective date of enrollment for all new enrollees;</w:t>
      </w:r>
    </w:p>
    <w:p w14:paraId="43D58AA9" w14:textId="77777777" w:rsidR="00134E29" w:rsidRDefault="00134E29" w:rsidP="00134E29">
      <w:pPr>
        <w:pStyle w:val="CMSBulletlevel3"/>
      </w:pPr>
      <w:r>
        <w:t xml:space="preserve">Share with the State or other MCOs, PIHPs, or PAHPs serving the enrollee the results of any identification and assessment of the enrollee’s </w:t>
      </w:r>
      <w:proofErr w:type="gramStart"/>
      <w:r>
        <w:t>needs;</w:t>
      </w:r>
      <w:proofErr w:type="gramEnd"/>
    </w:p>
    <w:p w14:paraId="72354B09" w14:textId="77777777" w:rsidR="00134E29" w:rsidRDefault="00134E29" w:rsidP="00134E29">
      <w:pPr>
        <w:pStyle w:val="CMSBulletlevel3"/>
      </w:pPr>
      <w:r>
        <w:t>Ensure that each provider furnishing services to enrollees maintains and shares, as appropriate, an enrollee health record in accordance with professional standards; and</w:t>
      </w:r>
    </w:p>
    <w:p w14:paraId="018C89B7" w14:textId="77777777" w:rsidR="00134E29" w:rsidRDefault="00134E29" w:rsidP="00134E29">
      <w:pPr>
        <w:pStyle w:val="CMSBulletlevel3LAST"/>
        <w:numPr>
          <w:ilvl w:val="0"/>
          <w:numId w:val="21"/>
        </w:numPr>
        <w:ind w:left="3168"/>
      </w:pPr>
      <w:r>
        <w:t>Ensure that each enrollee’s privacy is protected in the process of coordinating care is protected with the requirements of 45 CFR parts 160 and 164 subparts A and E. (42 CFR 457.1230(c), cross-referencing to 42 CFR 438.208(b))</w:t>
      </w:r>
    </w:p>
    <w:p w14:paraId="078BE542" w14:textId="77777777" w:rsidR="00134E29" w:rsidRPr="00B5697B" w:rsidRDefault="00134E29" w:rsidP="00134E29">
      <w:pPr>
        <w:pStyle w:val="CMSguidancepar1"/>
        <w:ind w:left="2160"/>
      </w:pPr>
      <w:r w:rsidRPr="00B5697B">
        <w:t>Guidance:</w:t>
      </w:r>
      <w:r w:rsidRPr="00B5697B">
        <w:tab/>
        <w:t xml:space="preserve">For </w:t>
      </w:r>
      <w:r>
        <w:t>assurances 3.6.17 through 3.6.20</w:t>
      </w:r>
      <w:r w:rsidRPr="00B5697B">
        <w:t>, a</w:t>
      </w:r>
      <w:r>
        <w:t>pplicability to</w:t>
      </w:r>
      <w:r w:rsidRPr="00B5697B">
        <w:t xml:space="preserve"> PIHP</w:t>
      </w:r>
      <w:r>
        <w:t>s and PAHPs is</w:t>
      </w:r>
      <w:r w:rsidRPr="00B5697B">
        <w:t xml:space="preserve"> based </w:t>
      </w:r>
      <w:r>
        <w:t>a determination</w:t>
      </w:r>
      <w:r w:rsidRPr="00B5697B">
        <w:t xml:space="preserve"> by the State</w:t>
      </w:r>
      <w:r>
        <w:t xml:space="preserve"> in relation to </w:t>
      </w:r>
      <w:r w:rsidRPr="00B5697B">
        <w:t>the scope of the entity’s services and on the way the State has organized its delivery of managed care services, whether a particular PIHP or PAHP is required to implement the mechanisms for identifying, assessing, and producing a treatment plan for an individual with special health care needs. (42 CFR 457.1230(c), cross-referencing to 42 CFR 438.208(a)(2))</w:t>
      </w:r>
    </w:p>
    <w:p w14:paraId="1CE6DC29" w14:textId="77777777" w:rsidR="00134E29" w:rsidRPr="00C6204B" w:rsidRDefault="00134E29" w:rsidP="00134E29">
      <w:pPr>
        <w:pStyle w:val="CMSHeading3XXX"/>
        <w:rPr>
          <w:b w:val="0"/>
        </w:rPr>
      </w:pPr>
      <w:r w:rsidRPr="00DD7402">
        <w:t>3.6.17</w:t>
      </w:r>
      <w:r>
        <w:t xml:space="preserve"> </w:t>
      </w:r>
      <w:r w:rsidRPr="001876DA">
        <w:fldChar w:fldCharType="begin">
          <w:ffData>
            <w:name w:val="Check3"/>
            <w:enabled/>
            <w:calcOnExit w:val="0"/>
            <w:checkBox>
              <w:sizeAuto/>
              <w:default w:val="0"/>
            </w:checkBox>
          </w:ffData>
        </w:fldChar>
      </w:r>
      <w:r w:rsidRPr="001876DA">
        <w:instrText xml:space="preserve"> FORMCHECKBOX </w:instrText>
      </w:r>
      <w:r w:rsidR="00000000">
        <w:fldChar w:fldCharType="separate"/>
      </w:r>
      <w:r w:rsidRPr="001876DA">
        <w:fldChar w:fldCharType="end"/>
      </w:r>
      <w:r w:rsidRPr="00DD7402">
        <w:tab/>
      </w:r>
      <w:r w:rsidRPr="00C6204B">
        <w:rPr>
          <w:b w:val="0"/>
        </w:rPr>
        <w:t>The State assures that it has implemented mechanisms for identifying to MCOs, PIHPs, and PAHPs enrollees with special health care needs who are eligible for assessment and treatment services under 42 CFR 457.1230(c), cross-referencing to 42 CFR 438.208(c) and included the mechanism in the State’s quality strategy.</w:t>
      </w:r>
    </w:p>
    <w:p w14:paraId="5F98E54D" w14:textId="77777777" w:rsidR="00134E29" w:rsidRPr="00C6204B" w:rsidRDefault="00134E29" w:rsidP="00134E29">
      <w:pPr>
        <w:pStyle w:val="CMSHeading3XXX"/>
        <w:rPr>
          <w:b w:val="0"/>
        </w:rPr>
      </w:pPr>
      <w:r w:rsidRPr="00C6204B">
        <w:lastRenderedPageBreak/>
        <w:t>3.6.18</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applicable MCO, PIHP, and PAHP implements the mechanisms to comprehensively assess each enrollee identified by the state as having special health care needs. (42 CFR 457.1230(c), cross-referencing to 42 CFR 438.208(c)(2))</w:t>
      </w:r>
    </w:p>
    <w:p w14:paraId="07A19959" w14:textId="77777777" w:rsidR="00134E29" w:rsidRPr="00C6204B" w:rsidRDefault="00134E29" w:rsidP="00134E29">
      <w:pPr>
        <w:pStyle w:val="CMSHeading3XXX"/>
        <w:spacing w:after="0"/>
        <w:rPr>
          <w:b w:val="0"/>
        </w:rPr>
      </w:pPr>
      <w:r w:rsidRPr="00C6204B">
        <w:t>3.6.19</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and PAHP will produce a treatment or service plan that meets the following requirements for enrollees identified with special health care needs:</w:t>
      </w:r>
    </w:p>
    <w:p w14:paraId="5D84A95F" w14:textId="77777777" w:rsidR="00134E29" w:rsidRPr="00C6204B" w:rsidRDefault="00134E29" w:rsidP="00134E29">
      <w:pPr>
        <w:pStyle w:val="CMSBulletlevel2"/>
        <w:numPr>
          <w:ilvl w:val="0"/>
          <w:numId w:val="21"/>
        </w:numPr>
        <w:ind w:left="2736"/>
      </w:pPr>
      <w:r w:rsidRPr="00C6204B">
        <w:t xml:space="preserve">Is in accordance with applicable State quality assurance and utilization review </w:t>
      </w:r>
      <w:proofErr w:type="gramStart"/>
      <w:r w:rsidRPr="00C6204B">
        <w:t>standards;</w:t>
      </w:r>
      <w:proofErr w:type="gramEnd"/>
    </w:p>
    <w:p w14:paraId="45628AA3" w14:textId="77777777" w:rsidR="00134E29" w:rsidRPr="00C6204B" w:rsidRDefault="00134E29" w:rsidP="00134E29">
      <w:pPr>
        <w:pStyle w:val="CMSBulletlevel2LAST"/>
        <w:numPr>
          <w:ilvl w:val="0"/>
          <w:numId w:val="21"/>
        </w:numPr>
        <w:ind w:left="2736"/>
      </w:pPr>
      <w:r w:rsidRPr="00C6204B">
        <w:t>Reviewed and revised upon reassessment of functional need, at least every 12 months, or when the enrollee’s circumstances or needs change significantly. (42 CFR 457.1230(c), cross-referencing to 42 CFR 438.208(c)(3))</w:t>
      </w:r>
    </w:p>
    <w:p w14:paraId="706D62FB" w14:textId="77777777" w:rsidR="00134E29" w:rsidRDefault="00134E29" w:rsidP="00134E29">
      <w:pPr>
        <w:pStyle w:val="CMSHeading3XXX"/>
        <w:rPr>
          <w:b w:val="0"/>
        </w:rPr>
      </w:pPr>
      <w:r w:rsidRPr="00C6204B">
        <w:t>3.6.20</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and PAHP must have a mechanism in place to allow enrollees to directly access a specialist as appropriate for the enrollee's</w:t>
      </w:r>
      <w:r w:rsidRPr="00930A34">
        <w:rPr>
          <w:b w:val="0"/>
        </w:rPr>
        <w:t xml:space="preserve"> condition and identified needs for enrollees identified with special health care needs who need a course of treatment or regular care monitoring. (42 CFR 457.1230(c), cross-referencing to 42 CFR 438.208(c)(4))</w:t>
      </w:r>
    </w:p>
    <w:p w14:paraId="2F7B3A3C" w14:textId="77777777" w:rsidR="00134E29" w:rsidRDefault="00134E29" w:rsidP="00134E29">
      <w:pPr>
        <w:pStyle w:val="CMSHeading2XX"/>
      </w:pPr>
      <w:r w:rsidRPr="00B5697B">
        <w:t>3.7</w:t>
      </w:r>
      <w:r>
        <w:tab/>
      </w:r>
      <w:r w:rsidRPr="00B5697B">
        <w:t>Operations</w:t>
      </w:r>
    </w:p>
    <w:p w14:paraId="2575DDCD" w14:textId="77777777" w:rsidR="00134E29" w:rsidRPr="00930A34" w:rsidRDefault="00134E29" w:rsidP="00134E29">
      <w:pPr>
        <w:pStyle w:val="CMSHeading3XXX"/>
        <w:rPr>
          <w:b w:val="0"/>
        </w:rPr>
      </w:pPr>
      <w:r w:rsidRPr="008721F8">
        <w:t>3.7.1</w:t>
      </w:r>
      <w:r>
        <w:t xml:space="preserve"> </w:t>
      </w:r>
      <w:r w:rsidRPr="008721F8">
        <w:fldChar w:fldCharType="begin">
          <w:ffData>
            <w:name w:val="Check3"/>
            <w:enabled/>
            <w:calcOnExit w:val="0"/>
            <w:checkBox>
              <w:sizeAuto/>
              <w:default w:val="0"/>
            </w:checkBox>
          </w:ffData>
        </w:fldChar>
      </w:r>
      <w:r w:rsidRPr="008721F8">
        <w:instrText xml:space="preserve"> FORMCHECKBOX </w:instrText>
      </w:r>
      <w:r w:rsidR="00000000">
        <w:fldChar w:fldCharType="separate"/>
      </w:r>
      <w:r w:rsidRPr="008721F8">
        <w:fldChar w:fldCharType="end"/>
      </w:r>
      <w:r w:rsidRPr="008721F8">
        <w:tab/>
      </w:r>
      <w:r w:rsidRPr="00C6204B">
        <w:rPr>
          <w:b w:val="0"/>
        </w:rPr>
        <w:t>The State assures that it has established a uniform credentialing and recredentialing</w:t>
      </w:r>
      <w:r w:rsidRPr="00930A34">
        <w:rPr>
          <w:b w:val="0"/>
        </w:rPr>
        <w:t xml:space="preserve"> policy that addresses acute, primary, behavioral, and substance use disorders providers and requires each MCO, PIHP and PAHP to follow those policies. (42 CFR 457.1233(a), cross-referencing 42 CFR 438.214(b)(1))</w:t>
      </w:r>
    </w:p>
    <w:p w14:paraId="35CAB852" w14:textId="77777777" w:rsidR="00134E29" w:rsidRDefault="00134E29" w:rsidP="00134E29">
      <w:pPr>
        <w:spacing w:after="240"/>
        <w:ind w:left="2070" w:hanging="1350"/>
        <w:outlineLvl w:val="0"/>
      </w:pPr>
      <w:r w:rsidRPr="00C55EF5">
        <w:rPr>
          <w:u w:val="single"/>
        </w:rPr>
        <w:t>Guidance:</w:t>
      </w:r>
      <w:r w:rsidRPr="00C55EF5">
        <w:rPr>
          <w:u w:val="single"/>
        </w:rPr>
        <w:tab/>
      </w:r>
      <w:r w:rsidRPr="004B2B8D">
        <w:rPr>
          <w:u w:val="single"/>
        </w:rPr>
        <w:t xml:space="preserve">Only States with MCOs, </w:t>
      </w:r>
      <w:r>
        <w:rPr>
          <w:u w:val="single"/>
        </w:rPr>
        <w:t>PIHP</w:t>
      </w:r>
      <w:r w:rsidRPr="004B2B8D">
        <w:rPr>
          <w:u w:val="single"/>
        </w:rPr>
        <w:t xml:space="preserve">s, or </w:t>
      </w:r>
      <w:r>
        <w:rPr>
          <w:u w:val="single"/>
        </w:rPr>
        <w:t>PAHPs</w:t>
      </w:r>
      <w:r w:rsidRPr="004B2B8D">
        <w:rPr>
          <w:u w:val="single"/>
        </w:rPr>
        <w:t xml:space="preserve"> need to answer the </w:t>
      </w:r>
      <w:r w:rsidRPr="00C55EF5">
        <w:rPr>
          <w:u w:val="single"/>
        </w:rPr>
        <w:t xml:space="preserve">remaining </w:t>
      </w:r>
      <w:r>
        <w:rPr>
          <w:u w:val="single"/>
        </w:rPr>
        <w:t>assurances</w:t>
      </w:r>
      <w:r w:rsidRPr="00C55EF5">
        <w:rPr>
          <w:u w:val="single"/>
        </w:rPr>
        <w:t xml:space="preserve"> in Section </w:t>
      </w:r>
      <w:r w:rsidRPr="00196631">
        <w:rPr>
          <w:u w:val="single"/>
        </w:rPr>
        <w:t>3.7 (</w:t>
      </w:r>
      <w:r>
        <w:rPr>
          <w:u w:val="single"/>
        </w:rPr>
        <w:t>3.7.2 through 3.7.9)</w:t>
      </w:r>
      <w:r w:rsidRPr="00C55EF5">
        <w:rPr>
          <w:u w:val="single"/>
        </w:rPr>
        <w:t>.</w:t>
      </w:r>
    </w:p>
    <w:p w14:paraId="3D0DFA21" w14:textId="77777777" w:rsidR="00134E29" w:rsidRPr="00930A34" w:rsidRDefault="00134E29" w:rsidP="00134E29">
      <w:pPr>
        <w:pStyle w:val="CMSHeading3XXX"/>
        <w:spacing w:after="0"/>
        <w:rPr>
          <w:b w:val="0"/>
        </w:rPr>
      </w:pPr>
      <w:r w:rsidRPr="00C6204B">
        <w:t>3.7.2</w:t>
      </w:r>
      <w:r w:rsidRPr="00C6204B">
        <w:rPr>
          <w:b w:val="0"/>
        </w:rPr>
        <w:tab/>
        <w:t>The State assures each</w:t>
      </w:r>
      <w:r w:rsidRPr="00930A34">
        <w:rPr>
          <w:b w:val="0"/>
        </w:rPr>
        <w:t xml:space="preserve"> contracted MCO, PIHP and PAHP will comply with the provider selection requirements in 42 CFR 457.1208 and 457.1233(a), cross-referencing 42 CFR 438.12 and 438.214, including that: </w:t>
      </w:r>
    </w:p>
    <w:p w14:paraId="5C41A3BF"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E</w:t>
      </w:r>
      <w:r w:rsidRPr="0000598A">
        <w:t xml:space="preserve">ach MCO, PIHP, or PAHP implements written policies and procedures for selection and retention of network providers </w:t>
      </w:r>
      <w:r>
        <w:t>(42 CFR 457.1233(a), cross-referencing 42 CFR 438.214(a)</w:t>
      </w:r>
      <w:proofErr w:type="gramStart"/>
      <w:r>
        <w:t>);</w:t>
      </w:r>
      <w:proofErr w:type="gramEnd"/>
    </w:p>
    <w:p w14:paraId="5D33B578"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00598A">
        <w:t>MCO, PIHP, and PAHP network provider selection policies and procedures</w:t>
      </w:r>
      <w:r>
        <w:t xml:space="preserve"> do</w:t>
      </w:r>
      <w:r w:rsidRPr="0000598A">
        <w:t xml:space="preserve"> not discriminate against particular providers that serve high-risk populations or specialize in conditions that require costly treatment</w:t>
      </w:r>
      <w:r>
        <w:t xml:space="preserve"> (42 CFR 457.1233(a), cross-referencing 42 CFR 438.214(c)</w:t>
      </w:r>
      <w:proofErr w:type="gramStart"/>
      <w:r>
        <w:t>);</w:t>
      </w:r>
      <w:proofErr w:type="gramEnd"/>
    </w:p>
    <w:p w14:paraId="23C5A9B1"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 xml:space="preserve">MCOs, PIHPs, and PAHPs do not discriminate in the participation, reimbursement, or indemnification of any provider who is acting within the </w:t>
      </w:r>
      <w:r>
        <w:lastRenderedPageBreak/>
        <w:t>scope of his or her license or certification, solely on the basis of that license or certification (42 CFR 457.1208, cross referencing 42 CFR 438.12(a)</w:t>
      </w:r>
      <w:proofErr w:type="gramStart"/>
      <w:r>
        <w:t>);</w:t>
      </w:r>
      <w:proofErr w:type="gramEnd"/>
    </w:p>
    <w:p w14:paraId="710BB0C2"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If an MCO, PIHP, or PAHP declines to include individual or groups of providers in the MCO, PIHP, or PAHP’s provider network, the MCO, PIHP, and PAHP gives the affected providers written notice of the reason for the decision (42 CFR 457.1208, cross referencing 42 CFR 438.12(a)); and</w:t>
      </w:r>
    </w:p>
    <w:p w14:paraId="6888EAED"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00598A">
        <w:t xml:space="preserve">MCOs, PIHPs, and PAHPs </w:t>
      </w:r>
      <w:r>
        <w:t>do</w:t>
      </w:r>
      <w:r w:rsidRPr="0000598A">
        <w:t xml:space="preserve"> not employ or contract with providers excluded from participation in Federal health care programs under either section 1</w:t>
      </w:r>
      <w:r>
        <w:t xml:space="preserve">128 </w:t>
      </w:r>
      <w:r w:rsidRPr="00C6204B">
        <w:t>or section 1128A of the Act. (42 CFR 457.1233(a), cross-referencing 42 CFR 438.214(d)).</w:t>
      </w:r>
    </w:p>
    <w:p w14:paraId="67A96807" w14:textId="77777777" w:rsidR="00134E29" w:rsidRPr="00C6204B" w:rsidRDefault="00134E29" w:rsidP="00134E29">
      <w:pPr>
        <w:pStyle w:val="CMSlevel3checkbox"/>
        <w:spacing w:after="0"/>
      </w:pPr>
    </w:p>
    <w:p w14:paraId="6908BDE4" w14:textId="77777777" w:rsidR="00134E29" w:rsidRPr="00930A34" w:rsidRDefault="00134E29" w:rsidP="00134E29">
      <w:pPr>
        <w:pStyle w:val="CMSHeading3XXX"/>
        <w:spacing w:after="0"/>
        <w:rPr>
          <w:b w:val="0"/>
        </w:rPr>
      </w:pPr>
      <w:r w:rsidRPr="00C6204B">
        <w:t>3.7.3</w:t>
      </w:r>
      <w:r w:rsidRPr="00C6204B">
        <w:tab/>
      </w:r>
      <w:r w:rsidRPr="00C6204B">
        <w:rPr>
          <w:b w:val="0"/>
        </w:rPr>
        <w:t xml:space="preserve">The State assures that each contracted MCO, PIHP, and PAHP complies with the </w:t>
      </w:r>
      <w:proofErr w:type="spellStart"/>
      <w:r w:rsidRPr="00C6204B">
        <w:rPr>
          <w:b w:val="0"/>
        </w:rPr>
        <w:t>subcontractual</w:t>
      </w:r>
      <w:proofErr w:type="spellEnd"/>
      <w:r w:rsidRPr="00C6204B">
        <w:rPr>
          <w:b w:val="0"/>
        </w:rPr>
        <w:t xml:space="preserve"> relationships</w:t>
      </w:r>
      <w:r w:rsidRPr="00930A34">
        <w:rPr>
          <w:b w:val="0"/>
        </w:rPr>
        <w:t xml:space="preserve"> and delegation requirements in 42 CFR 457.1233(b), cross-referencing 42 CFR 438.230, including that: </w:t>
      </w:r>
    </w:p>
    <w:p w14:paraId="0F69BC82"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T</w:t>
      </w:r>
      <w:r w:rsidRPr="00900E5B">
        <w:t>he MCO, PIHP,</w:t>
      </w:r>
      <w:r>
        <w:t xml:space="preserve"> or</w:t>
      </w:r>
      <w:r w:rsidRPr="00900E5B">
        <w:t xml:space="preserve"> PAHP maintains ultimate res</w:t>
      </w:r>
      <w:r>
        <w:t xml:space="preserve">ponsibility for adhering to and </w:t>
      </w:r>
      <w:r w:rsidRPr="00900E5B">
        <w:t xml:space="preserve">otherwise fully complying with all terms and conditions of its contract with the </w:t>
      </w:r>
      <w:proofErr w:type="gramStart"/>
      <w:r w:rsidRPr="00900E5B">
        <w:t>State</w:t>
      </w:r>
      <w:r>
        <w:t>;</w:t>
      </w:r>
      <w:proofErr w:type="gramEnd"/>
    </w:p>
    <w:p w14:paraId="6671712F"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DE0204">
        <w:t>All contracts or written arrangements between</w:t>
      </w:r>
      <w:r>
        <w:t xml:space="preserve"> the MCO, PIHP, or PAHP and any </w:t>
      </w:r>
      <w:r w:rsidRPr="00DE0204">
        <w:t>subcontractor specify that all delegated activities or obligations, and related reporting responsibilities, are specified in the contract or written agreement, the subcontractor agrees to perform the delegated activities and reporting responsibilities specified in compliance with the MCO's, PIHP's, or PAHP's contract obligations, and the contract or written arrangement must either provide for revocation of the delegation of activities or obligations, or specify other remedies in instances where the State or the MCO, PIHP, or PAHP determine that the subcontractor has not performed satisfactorily</w:t>
      </w:r>
      <w:r>
        <w:t>;</w:t>
      </w:r>
    </w:p>
    <w:p w14:paraId="29100D7D" w14:textId="77777777" w:rsidR="00134E29" w:rsidRPr="00C6204B"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900E5B">
        <w:t xml:space="preserve">All contracts or written arrangements between the MCO, PIHP, </w:t>
      </w:r>
      <w:r>
        <w:t xml:space="preserve">or </w:t>
      </w:r>
      <w:r w:rsidRPr="00900E5B">
        <w:t xml:space="preserve">PAHP </w:t>
      </w:r>
      <w:r w:rsidRPr="00C6204B">
        <w:t xml:space="preserve">and any subcontractor must specify that the subcontractor agrees to comply with all applicable CHIP laws, regulations, including applicable </w:t>
      </w:r>
      <w:proofErr w:type="spellStart"/>
      <w:r w:rsidRPr="00C6204B">
        <w:t>subregulatory</w:t>
      </w:r>
      <w:proofErr w:type="spellEnd"/>
      <w:r w:rsidRPr="00C6204B">
        <w:t xml:space="preserve"> guidance and contract provisions; and</w:t>
      </w:r>
    </w:p>
    <w:p w14:paraId="67E24016" w14:textId="77777777" w:rsidR="00134E29" w:rsidRPr="00C6204B" w:rsidRDefault="00134E29" w:rsidP="00134E29">
      <w:pPr>
        <w:pStyle w:val="CMSlevel3checkbox"/>
        <w:ind w:left="2592"/>
      </w:pP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t>The subcontractor agrees to the audit provisions in 438.230(c)(3).</w:t>
      </w:r>
    </w:p>
    <w:p w14:paraId="6DC1775D" w14:textId="77777777" w:rsidR="00134E29" w:rsidRPr="00C6204B" w:rsidRDefault="00134E29" w:rsidP="00134E29">
      <w:pPr>
        <w:pStyle w:val="CMSHeading3XXX"/>
        <w:rPr>
          <w:b w:val="0"/>
        </w:rPr>
      </w:pPr>
      <w:r w:rsidRPr="00C6204B">
        <w:t xml:space="preserve">3.7.4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contracted MCO and, when applicable, each PIHP and PAHP, adopts and disseminates practice guidelines that are based on valid and reliable clinical evidence or a consensus of providers in the particular field; consider the needs of the MCO's, PIHP's, or PAHP's enrollees; are adopted in consultation with network providers; and are reviewed and updated periodically as appropriate. (42 CFR 457.1233(c), cross referencing 42 CFR 438.236(b) and (c))</w:t>
      </w:r>
    </w:p>
    <w:p w14:paraId="320D0FCA" w14:textId="77777777" w:rsidR="00134E29" w:rsidRPr="00C6204B" w:rsidRDefault="00134E29" w:rsidP="00134E29">
      <w:pPr>
        <w:pStyle w:val="CMSHeading3XXX"/>
        <w:rPr>
          <w:b w:val="0"/>
        </w:rPr>
      </w:pPr>
      <w:r w:rsidRPr="00C6204B">
        <w:lastRenderedPageBreak/>
        <w:t xml:space="preserve">3.7.5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contracted MCO and, when applicable, each PIHP and PAHP makes decisions for utilization management, enrollee education, coverage of services, and other areas to which the guidelines apply are consistent with the practice guidelines. (42 CFR 457.1233(c), cross referencing 42 CFR 438.236(d))</w:t>
      </w:r>
    </w:p>
    <w:p w14:paraId="3A238C87" w14:textId="77777777" w:rsidR="00134E29" w:rsidRPr="00C6204B" w:rsidRDefault="00134E29" w:rsidP="00134E29">
      <w:pPr>
        <w:pStyle w:val="CMSHeading3XXX"/>
        <w:rPr>
          <w:b w:val="0"/>
        </w:rPr>
      </w:pPr>
      <w:r w:rsidRPr="00C6204B">
        <w:t xml:space="preserve">3.7.6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contracted MCO, PIHP, and PAHP maintains a health information system that collects, analyzes, integrates, and reports data consistent with 42 CFR 438.242. The systems must provide information on areas including, but not</w:t>
      </w:r>
      <w:r w:rsidRPr="00930A34">
        <w:rPr>
          <w:b w:val="0"/>
        </w:rPr>
        <w:t xml:space="preserve"> limited to, utilization, claims, </w:t>
      </w:r>
      <w:proofErr w:type="gramStart"/>
      <w:r w:rsidRPr="00930A34">
        <w:rPr>
          <w:b w:val="0"/>
        </w:rPr>
        <w:t>grievances</w:t>
      </w:r>
      <w:proofErr w:type="gramEnd"/>
      <w:r w:rsidRPr="00930A34">
        <w:rPr>
          <w:b w:val="0"/>
        </w:rPr>
        <w:t xml:space="preserve"> and appeals, and disenrollments for other </w:t>
      </w:r>
      <w:r w:rsidRPr="00C6204B">
        <w:rPr>
          <w:b w:val="0"/>
        </w:rPr>
        <w:t>than loss of CHIP eligibility. (42 CFR 457.1233(d), cross referencing 42 CFR 438.242)</w:t>
      </w:r>
    </w:p>
    <w:p w14:paraId="00D2F036" w14:textId="77777777" w:rsidR="00134E29" w:rsidRPr="00C6204B" w:rsidRDefault="00134E29" w:rsidP="00134E29">
      <w:pPr>
        <w:pStyle w:val="CMSHeading3XXX"/>
        <w:rPr>
          <w:b w:val="0"/>
        </w:rPr>
      </w:pPr>
      <w:r w:rsidRPr="00C6204B">
        <w:t xml:space="preserve">3.7.7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it reviews and validates the encounter data collected, maintained, and submitted to the State by the MCO, PIHP, or PAHP to ensure it is a complete and accurate representation of the services provided to the enrollees under the contract between the State and the MCO, PIHP, or PAHP and meets the requirements 42 CFR 438.242 of this section. (42 CFR 457.1233(d), cross referencing 42 CFR 438.242)</w:t>
      </w:r>
    </w:p>
    <w:p w14:paraId="375600F0" w14:textId="77777777" w:rsidR="00134E29" w:rsidRPr="00C6204B" w:rsidRDefault="00134E29" w:rsidP="00134E29">
      <w:pPr>
        <w:pStyle w:val="CMSHeading3XXX"/>
        <w:rPr>
          <w:b w:val="0"/>
        </w:rPr>
      </w:pPr>
      <w:r w:rsidRPr="00C6204B">
        <w:t xml:space="preserve">3.7.8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it will submit to CMS all encounter data collected, maintained, submitted to the State by the MCO, PIHP, and PAHP once the State has reviewed and validated the data based on the requirements of 42 CFR 438.242. (CMS State Medicaid Director Letter #13-004)</w:t>
      </w:r>
    </w:p>
    <w:p w14:paraId="796ECF4D" w14:textId="77777777" w:rsidR="00134E29" w:rsidRPr="00930A34" w:rsidRDefault="00134E29" w:rsidP="00134E29">
      <w:pPr>
        <w:pStyle w:val="CMSHeading3XXX"/>
        <w:rPr>
          <w:b w:val="0"/>
        </w:rPr>
      </w:pPr>
      <w:r w:rsidRPr="00C6204B">
        <w:t xml:space="preserve">3.7.9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contracted MCO, PIHP and PAHP complies with the privacy protections</w:t>
      </w:r>
      <w:r w:rsidRPr="00930A34">
        <w:rPr>
          <w:b w:val="0"/>
        </w:rPr>
        <w:t xml:space="preserve"> under 42 CFR 457.1110. (42 CFR 457.1233(e))</w:t>
      </w:r>
    </w:p>
    <w:p w14:paraId="2B13B9A8" w14:textId="77777777" w:rsidR="00134E29" w:rsidRPr="00C6204B" w:rsidRDefault="00134E29" w:rsidP="00134E29">
      <w:pPr>
        <w:pStyle w:val="CMSHeading2XX"/>
      </w:pPr>
      <w:r w:rsidRPr="00FC2863">
        <w:t>3.8</w:t>
      </w:r>
      <w:r>
        <w:tab/>
      </w:r>
      <w:r w:rsidRPr="00C6204B">
        <w:t>Beneficiary Protections</w:t>
      </w:r>
    </w:p>
    <w:p w14:paraId="2EC61F19" w14:textId="77777777" w:rsidR="00134E29" w:rsidRPr="00C6204B" w:rsidRDefault="00134E29" w:rsidP="00134E29">
      <w:pPr>
        <w:pStyle w:val="CMSHeading3XXX"/>
        <w:rPr>
          <w:b w:val="0"/>
        </w:rPr>
      </w:pPr>
      <w:r w:rsidRPr="00C6204B">
        <w:t xml:space="preserve">3.8.1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each MCO, PIHP, PAHP, PCCM and PCCM entity has written policies regarding the enrollee rights specified in 42 CFR 438.100. (42 CFR 457.1220, cross-referencing to 42 CFR 438.100(a)(1))</w:t>
      </w:r>
    </w:p>
    <w:p w14:paraId="01A3DD59" w14:textId="77777777" w:rsidR="00134E29" w:rsidRPr="00C6204B" w:rsidRDefault="00134E29" w:rsidP="00134E29">
      <w:pPr>
        <w:pStyle w:val="CMSHeading3XXX"/>
        <w:rPr>
          <w:b w:val="0"/>
        </w:rPr>
      </w:pPr>
      <w:r w:rsidRPr="00C6204B">
        <w:t xml:space="preserve">3.8.2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its contracts with an MCO, PIHP, PAHP, PCCM, or PCCM entity include a guarantee that the MCO, PIHP, PAHP, PCCM, or PCCM entity will not avoid costs for services covered in its contract by referring enrollees to publicly supported health care resources. (42 CFR 457.1201(p))</w:t>
      </w:r>
    </w:p>
    <w:p w14:paraId="066F5BF4" w14:textId="77777777" w:rsidR="00134E29" w:rsidRPr="00930A34" w:rsidRDefault="00134E29" w:rsidP="00134E29">
      <w:pPr>
        <w:pStyle w:val="CMSHeading3XXX"/>
        <w:spacing w:after="0"/>
        <w:rPr>
          <w:b w:val="0"/>
        </w:rPr>
      </w:pPr>
      <w:r w:rsidRPr="00C6204B">
        <w:t xml:space="preserve">3.8.3 </w:t>
      </w:r>
      <w:r w:rsidRPr="00C6204B">
        <w:fldChar w:fldCharType="begin">
          <w:ffData>
            <w:name w:val="Check3"/>
            <w:enabled/>
            <w:calcOnExit w:val="0"/>
            <w:checkBox>
              <w:sizeAuto/>
              <w:default w:val="0"/>
            </w:checkBox>
          </w:ffData>
        </w:fldChar>
      </w:r>
      <w:r w:rsidRPr="00C6204B">
        <w:instrText xml:space="preserve"> FORMCHECKBOX </w:instrText>
      </w:r>
      <w:r w:rsidR="00000000">
        <w:fldChar w:fldCharType="separate"/>
      </w:r>
      <w:r w:rsidRPr="00C6204B">
        <w:fldChar w:fldCharType="end"/>
      </w:r>
      <w:r w:rsidRPr="00C6204B">
        <w:tab/>
      </w:r>
      <w:r w:rsidRPr="00C6204B">
        <w:rPr>
          <w:b w:val="0"/>
        </w:rPr>
        <w:t>The State assures that MCOs, PIHPs, and PAHPs do not hold the enrollee liable for the following:</w:t>
      </w:r>
    </w:p>
    <w:p w14:paraId="79275117" w14:textId="77777777" w:rsidR="00134E29" w:rsidRPr="00467D49" w:rsidRDefault="00134E29" w:rsidP="00134E29">
      <w:pPr>
        <w:pStyle w:val="CMSBulletlevel3"/>
        <w:ind w:left="2520"/>
      </w:pPr>
      <w:r w:rsidRPr="00467D49">
        <w:t>The MCO’s, PIHP’s or PAHP’s debts, in the event of the entity’s solvency. (42 CFR 457.1226, cross-referencing to 42 CFR 438.106(a))</w:t>
      </w:r>
    </w:p>
    <w:p w14:paraId="745EE68E" w14:textId="77777777" w:rsidR="00134E29" w:rsidRPr="0057317B" w:rsidRDefault="00134E29" w:rsidP="00134E29">
      <w:pPr>
        <w:pStyle w:val="CMSBulletlevel3"/>
        <w:ind w:left="2520"/>
      </w:pPr>
      <w:r w:rsidRPr="00467D49">
        <w:t xml:space="preserve">Covered services provided to the enrollee for which the State does not pay the MCO, PIHP or PAHP or </w:t>
      </w:r>
      <w:r>
        <w:t xml:space="preserve">for which </w:t>
      </w:r>
      <w:r w:rsidRPr="00467D49">
        <w:t xml:space="preserve">the State, MCO, PIHP, or PAHP does not </w:t>
      </w:r>
      <w:r w:rsidRPr="00467D49">
        <w:lastRenderedPageBreak/>
        <w:t>pay the individual or the health care provider that furnished the services under a contractual, referra</w:t>
      </w:r>
      <w:r w:rsidRPr="00F30BE3">
        <w:t xml:space="preserve">l or other arrangement. </w:t>
      </w:r>
      <w:r w:rsidRPr="0057317B">
        <w:t>(42 CFR 457.1226, cross-referencing to 42 CFR 438.106(b))</w:t>
      </w:r>
    </w:p>
    <w:p w14:paraId="77BFD8A2" w14:textId="77777777" w:rsidR="00134E29" w:rsidRPr="00467D49" w:rsidRDefault="00134E29" w:rsidP="00134E29">
      <w:pPr>
        <w:pStyle w:val="CMSBulletlevel3LAST"/>
        <w:numPr>
          <w:ilvl w:val="0"/>
          <w:numId w:val="21"/>
        </w:numPr>
        <w:ind w:left="2520"/>
      </w:pPr>
      <w:r w:rsidRPr="0057317B">
        <w:t xml:space="preserve">Payments for covered services furnished under a contract, referral or other arrangement that are </w:t>
      </w:r>
      <w:proofErr w:type="gramStart"/>
      <w:r w:rsidRPr="0057317B">
        <w:t>in excess of</w:t>
      </w:r>
      <w:proofErr w:type="gramEnd"/>
      <w:r w:rsidRPr="0057317B">
        <w:t xml:space="preserve"> the amount the enrollee would owe if the MCO, PIHP or PAHP covered the services directly. (42 CFR 457.1226, cross-referencing to 42 CFR 438.106(c))</w:t>
      </w:r>
      <w:r w:rsidRPr="0057317B" w:rsidDel="008737C5">
        <w:t xml:space="preserve"> </w:t>
      </w:r>
    </w:p>
    <w:p w14:paraId="15E6B338" w14:textId="77777777" w:rsidR="00134E29" w:rsidRDefault="00134E29" w:rsidP="00134E29">
      <w:pPr>
        <w:pStyle w:val="CMSHeading2XX"/>
      </w:pPr>
      <w:r>
        <w:t>3.9</w:t>
      </w:r>
      <w:r>
        <w:tab/>
        <w:t>Grievances and Appeals</w:t>
      </w:r>
    </w:p>
    <w:p w14:paraId="6309D4E1" w14:textId="42900132" w:rsidR="00213D46" w:rsidRDefault="00213D46" w:rsidP="004E36B1">
      <w:pPr>
        <w:pStyle w:val="CMSguidancelevel2"/>
        <w:ind w:left="2160"/>
      </w:pPr>
      <w:r w:rsidRPr="00C55EF5">
        <w:t>Guidance:</w:t>
      </w:r>
      <w:r w:rsidRPr="00C55EF5">
        <w:tab/>
      </w:r>
      <w:r w:rsidRPr="00445B62">
        <w:t>Only</w:t>
      </w:r>
      <w:r w:rsidRPr="004B2B8D">
        <w:t xml:space="preserve"> States with MCOs, </w:t>
      </w:r>
      <w:r>
        <w:t>PIHP</w:t>
      </w:r>
      <w:r w:rsidRPr="004B2B8D">
        <w:t xml:space="preserve">s, or </w:t>
      </w:r>
      <w:r>
        <w:t>PAHPs</w:t>
      </w:r>
      <w:r w:rsidRPr="004B2B8D">
        <w:t xml:space="preserve"> need to </w:t>
      </w:r>
      <w:r>
        <w:t>complete</w:t>
      </w:r>
      <w:r w:rsidRPr="004B2B8D">
        <w:t xml:space="preserve"> </w:t>
      </w:r>
      <w:r w:rsidR="003B217A">
        <w:t>Section 3.9</w:t>
      </w:r>
      <w:r w:rsidRPr="00C55EF5">
        <w:t>.</w:t>
      </w:r>
      <w:r w:rsidR="003B217A">
        <w:t xml:space="preserve"> States with PCCMs and/or PCCM entities should be adhering to the State’s review process for benefits.</w:t>
      </w:r>
    </w:p>
    <w:p w14:paraId="4E762244" w14:textId="77777777" w:rsidR="00134E29" w:rsidRPr="003F5E83" w:rsidRDefault="00134E29" w:rsidP="00134E29">
      <w:pPr>
        <w:pStyle w:val="CMSHeading3XXX"/>
        <w:rPr>
          <w:b w:val="0"/>
        </w:rPr>
      </w:pPr>
      <w:r w:rsidRPr="008721F8">
        <w:t xml:space="preserve">3.9.1 </w:t>
      </w:r>
      <w:r w:rsidRPr="008721F8">
        <w:fldChar w:fldCharType="begin">
          <w:ffData>
            <w:name w:val="Check3"/>
            <w:enabled/>
            <w:calcOnExit w:val="0"/>
            <w:checkBox>
              <w:sizeAuto/>
              <w:default w:val="0"/>
            </w:checkBox>
          </w:ffData>
        </w:fldChar>
      </w:r>
      <w:r w:rsidRPr="008721F8">
        <w:instrText xml:space="preserve"> FORMCHECKBOX </w:instrText>
      </w:r>
      <w:r w:rsidR="00000000">
        <w:fldChar w:fldCharType="separate"/>
      </w:r>
      <w:r w:rsidRPr="008721F8">
        <w:fldChar w:fldCharType="end"/>
      </w:r>
      <w:r w:rsidRPr="008721F8">
        <w:tab/>
      </w:r>
      <w:r w:rsidRPr="003F5E83">
        <w:rPr>
          <w:b w:val="0"/>
        </w:rPr>
        <w:t>The State assures that each MCO, PIHP, and PAHP has a grievance and appeal system in place that allows enrollees to file a grievance and request an appeal. (42 CFR 457.1260, cross-referencing to 42 CFR 438.402(a) and 438.402(c))</w:t>
      </w:r>
    </w:p>
    <w:p w14:paraId="250D6A04" w14:textId="77777777" w:rsidR="00134E29" w:rsidRPr="003F5E83" w:rsidRDefault="00134E29" w:rsidP="00134E29">
      <w:pPr>
        <w:pStyle w:val="CMSHeading3XXX"/>
        <w:rPr>
          <w:b w:val="0"/>
        </w:rPr>
      </w:pPr>
      <w:r w:rsidRPr="003F5E83">
        <w:t xml:space="preserve">3.9.2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each MCO, PIHP, and PAHP has only one level of appeal for enrollees. (42 CFR 457.1260, cross-referencing to 42 CFR 438.402(b))</w:t>
      </w:r>
    </w:p>
    <w:p w14:paraId="0EA8D0BB" w14:textId="77777777" w:rsidR="00134E29" w:rsidRPr="003F5E83" w:rsidRDefault="00134E29" w:rsidP="00134E29">
      <w:pPr>
        <w:pStyle w:val="CMSHeading3XXX"/>
        <w:rPr>
          <w:b w:val="0"/>
        </w:rPr>
      </w:pPr>
      <w:r w:rsidRPr="003F5E83">
        <w:t xml:space="preserve">3.9.3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 xml:space="preserve">The State assures that an enrollee may request a </w:t>
      </w:r>
      <w:proofErr w:type="gramStart"/>
      <w:r w:rsidRPr="003F5E83">
        <w:rPr>
          <w:b w:val="0"/>
        </w:rPr>
        <w:t>State</w:t>
      </w:r>
      <w:proofErr w:type="gramEnd"/>
      <w:r w:rsidRPr="003F5E83">
        <w:rPr>
          <w:b w:val="0"/>
        </w:rPr>
        <w:t xml:space="preserve"> review after receiving notice that the adverse benefit determination is upheld, or after an MCO, PIHP, or PAHP fails to adhere to the notice and timing requirements in </w:t>
      </w:r>
      <w:r>
        <w:rPr>
          <w:b w:val="0"/>
        </w:rPr>
        <w:t xml:space="preserve">42 CFR </w:t>
      </w:r>
      <w:r w:rsidRPr="003F5E83">
        <w:rPr>
          <w:b w:val="0"/>
        </w:rPr>
        <w:t>438.408. (42 CFR 457.1260, cross-referencing to 438.402(c))</w:t>
      </w:r>
    </w:p>
    <w:p w14:paraId="7D5C4F07" w14:textId="77777777" w:rsidR="00134E29" w:rsidRPr="003F5E83" w:rsidRDefault="00134E29" w:rsidP="00134E29">
      <w:pPr>
        <w:pStyle w:val="CMSHeading3XXX"/>
        <w:spacing w:after="0"/>
        <w:rPr>
          <w:b w:val="0"/>
        </w:rPr>
      </w:pPr>
      <w:r w:rsidRPr="003F5E83">
        <w:t>3.9.4.</w:t>
      </w:r>
      <w:r w:rsidRPr="003F5E83">
        <w:tab/>
      </w:r>
      <w:r w:rsidRPr="003F5E83">
        <w:rPr>
          <w:b w:val="0"/>
        </w:rPr>
        <w:t xml:space="preserve">Does the state offer and arrange for an external medical review? </w:t>
      </w:r>
    </w:p>
    <w:p w14:paraId="5950A91E" w14:textId="77777777" w:rsidR="00134E29" w:rsidRDefault="00134E29" w:rsidP="00134E29">
      <w:pPr>
        <w:pStyle w:val="CMSlevel3checkbox"/>
        <w:spacing w:after="0"/>
        <w:ind w:left="2610"/>
        <w:rPr>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t>Yes</w:t>
      </w:r>
    </w:p>
    <w:p w14:paraId="0674BB32" w14:textId="77777777" w:rsidR="00134E29" w:rsidRDefault="00134E29" w:rsidP="00134E29">
      <w:pPr>
        <w:pStyle w:val="CMSlevel3checkbox"/>
        <w:spacing w:after="0"/>
        <w:ind w:left="2610"/>
        <w:rPr>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t>No</w:t>
      </w:r>
    </w:p>
    <w:p w14:paraId="473E11BB" w14:textId="77777777" w:rsidR="00134E29" w:rsidRDefault="00134E29" w:rsidP="00134E29">
      <w:pPr>
        <w:pStyle w:val="CMSlevel3checkbox"/>
        <w:spacing w:after="0"/>
        <w:rPr>
          <w:snapToGrid/>
        </w:rPr>
      </w:pPr>
    </w:p>
    <w:p w14:paraId="333AFEFD" w14:textId="77777777" w:rsidR="00134E29" w:rsidRPr="00732507" w:rsidRDefault="00134E29" w:rsidP="00134E29">
      <w:pPr>
        <w:pStyle w:val="CMSguidancelevel2"/>
        <w:ind w:left="2160"/>
      </w:pPr>
      <w:r w:rsidRPr="00732507">
        <w:t>Guidance:</w:t>
      </w:r>
      <w:r w:rsidRPr="00732507">
        <w:tab/>
        <w:t xml:space="preserve">Only states that answered yes to </w:t>
      </w:r>
      <w:r>
        <w:t>assurance 3.9.4</w:t>
      </w:r>
      <w:r w:rsidRPr="00732507">
        <w:t xml:space="preserve"> need to </w:t>
      </w:r>
      <w:r>
        <w:t>complete the next assurance</w:t>
      </w:r>
      <w:r w:rsidRPr="00732507">
        <w:t xml:space="preserve"> </w:t>
      </w:r>
      <w:r>
        <w:t>(3.9.5)</w:t>
      </w:r>
      <w:r w:rsidRPr="00732507">
        <w:t xml:space="preserve">. </w:t>
      </w:r>
    </w:p>
    <w:p w14:paraId="7954F165" w14:textId="77777777" w:rsidR="00134E29" w:rsidRPr="003F5E83" w:rsidRDefault="00134E29" w:rsidP="00134E29">
      <w:pPr>
        <w:pStyle w:val="CMSHeading3XXX"/>
        <w:spacing w:after="0"/>
      </w:pPr>
      <w:r w:rsidRPr="008721F8">
        <w:t>3.9.5</w:t>
      </w:r>
      <w:r>
        <w:t xml:space="preserve"> </w:t>
      </w: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3F5E83">
        <w:rPr>
          <w:b w:val="0"/>
        </w:rPr>
        <w:t xml:space="preserve">The State assures that the external medical review is: </w:t>
      </w:r>
    </w:p>
    <w:p w14:paraId="4ABDA674" w14:textId="77777777" w:rsidR="00134E29" w:rsidRPr="003F5E83" w:rsidRDefault="00134E29" w:rsidP="00134E29">
      <w:pPr>
        <w:pStyle w:val="CMSBulletlevel3"/>
        <w:ind w:left="2520"/>
      </w:pPr>
      <w:r w:rsidRPr="003F5E83">
        <w:t xml:space="preserve">At the enrollee's option and not required before or used as a deterrent to </w:t>
      </w:r>
      <w:proofErr w:type="gramStart"/>
      <w:r w:rsidRPr="003F5E83">
        <w:t>proceeding</w:t>
      </w:r>
      <w:proofErr w:type="gramEnd"/>
      <w:r w:rsidRPr="003F5E83">
        <w:t xml:space="preserve"> to the State review</w:t>
      </w:r>
      <w:r>
        <w:t>;</w:t>
      </w:r>
      <w:r w:rsidRPr="003F5E83">
        <w:t xml:space="preserve"> </w:t>
      </w:r>
    </w:p>
    <w:p w14:paraId="68A7863B" w14:textId="77777777" w:rsidR="00134E29" w:rsidRPr="003F5E83" w:rsidRDefault="00134E29" w:rsidP="00134E29">
      <w:pPr>
        <w:pStyle w:val="CMSBulletlevel3"/>
        <w:ind w:left="2520"/>
      </w:pPr>
      <w:r w:rsidRPr="003F5E83">
        <w:t xml:space="preserve">Independent of both the State and MCO, PIHP, or </w:t>
      </w:r>
      <w:proofErr w:type="gramStart"/>
      <w:r w:rsidRPr="003F5E83">
        <w:t>PAHP</w:t>
      </w:r>
      <w:r>
        <w:t>;</w:t>
      </w:r>
      <w:proofErr w:type="gramEnd"/>
    </w:p>
    <w:p w14:paraId="7DD57A51" w14:textId="77777777" w:rsidR="00134E29" w:rsidRPr="003F5E83" w:rsidRDefault="00134E29" w:rsidP="00134E29">
      <w:pPr>
        <w:pStyle w:val="CMSBulletlevel3"/>
        <w:ind w:left="2520"/>
      </w:pPr>
      <w:r w:rsidRPr="003F5E83">
        <w:t>Offered without any cost to the enrollee</w:t>
      </w:r>
      <w:r>
        <w:t>; and</w:t>
      </w:r>
    </w:p>
    <w:p w14:paraId="01C2836B" w14:textId="77777777" w:rsidR="00134E29" w:rsidRPr="003F5E83" w:rsidRDefault="00134E29" w:rsidP="00134E29">
      <w:pPr>
        <w:pStyle w:val="CMSBulletlevel3LAST"/>
        <w:numPr>
          <w:ilvl w:val="0"/>
          <w:numId w:val="21"/>
        </w:numPr>
        <w:ind w:left="2520"/>
      </w:pPr>
      <w:r w:rsidRPr="003F5E83">
        <w:t>Not extending any of the timeframes specified in 42 CFR 438.408. (42 CFR 457.1260, cross-referencing to 42 CFR 438.402(a) and 438.402(c)(1)(</w:t>
      </w:r>
      <w:proofErr w:type="spellStart"/>
      <w:r w:rsidRPr="003F5E83">
        <w:t>i</w:t>
      </w:r>
      <w:proofErr w:type="spellEnd"/>
      <w:r w:rsidRPr="003F5E83">
        <w:t>))</w:t>
      </w:r>
    </w:p>
    <w:p w14:paraId="1E385B71" w14:textId="77777777" w:rsidR="00134E29" w:rsidRPr="003F5E83" w:rsidRDefault="00134E29" w:rsidP="00134E29">
      <w:pPr>
        <w:pStyle w:val="CMSHeading3XXX"/>
        <w:rPr>
          <w:b w:val="0"/>
        </w:rPr>
      </w:pPr>
      <w:r w:rsidRPr="003F5E83">
        <w:lastRenderedPageBreak/>
        <w:t xml:space="preserve">3.9.6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an enrollee may file a grievance with the MCO, PIHP, or PAHP at any time. (42 CFR 457.1260, cross-referencing to 42 CFR 438.402(a) and 438.402(c)(2)(</w:t>
      </w:r>
      <w:proofErr w:type="spellStart"/>
      <w:r w:rsidRPr="003F5E83">
        <w:rPr>
          <w:b w:val="0"/>
        </w:rPr>
        <w:t>i</w:t>
      </w:r>
      <w:proofErr w:type="spellEnd"/>
      <w:r w:rsidRPr="003F5E83">
        <w:rPr>
          <w:b w:val="0"/>
        </w:rPr>
        <w:t>))</w:t>
      </w:r>
    </w:p>
    <w:p w14:paraId="7318C109" w14:textId="77777777" w:rsidR="00134E29" w:rsidRPr="003F5E83" w:rsidRDefault="00134E29" w:rsidP="00134E29">
      <w:pPr>
        <w:pStyle w:val="CMSHeading3XXX"/>
        <w:rPr>
          <w:b w:val="0"/>
        </w:rPr>
      </w:pPr>
      <w:r w:rsidRPr="003F5E83">
        <w:t xml:space="preserve">3.9.7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an enrollee has 60 calendar days from the date on an adverse benefit determination notice to file a request for an appeal to the MCO, PIHP, or PAHP. (42 CFR 457.1260, cross-referencing to 42 CFR 438.402(a) and 438.402(c)(2)(ii))</w:t>
      </w:r>
    </w:p>
    <w:p w14:paraId="17B275F3" w14:textId="77777777" w:rsidR="00134E29" w:rsidRPr="003F5E83" w:rsidRDefault="00134E29" w:rsidP="00134E29">
      <w:pPr>
        <w:pStyle w:val="CMSHeading3XXX"/>
        <w:rPr>
          <w:b w:val="0"/>
        </w:rPr>
      </w:pPr>
      <w:r w:rsidRPr="003F5E83">
        <w:t xml:space="preserve">3.9.8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an enrollee may file a grievance and request an appeal either orally or in writing. (42 CFR 457.1260, cross-referencing to 42 CFR 438.402(a) and 438.402(c)(3)(</w:t>
      </w:r>
      <w:proofErr w:type="spellStart"/>
      <w:r w:rsidRPr="003F5E83">
        <w:rPr>
          <w:b w:val="0"/>
        </w:rPr>
        <w:t>i</w:t>
      </w:r>
      <w:proofErr w:type="spellEnd"/>
      <w:r w:rsidRPr="003F5E83">
        <w:rPr>
          <w:b w:val="0"/>
        </w:rPr>
        <w:t>))</w:t>
      </w:r>
    </w:p>
    <w:p w14:paraId="3463B289" w14:textId="77777777" w:rsidR="00134E29" w:rsidRPr="003F5E83" w:rsidRDefault="00134E29" w:rsidP="00134E29">
      <w:pPr>
        <w:pStyle w:val="CMSHeading3XXX"/>
        <w:rPr>
          <w:b w:val="0"/>
        </w:rPr>
      </w:pPr>
      <w:r w:rsidRPr="003F5E83">
        <w:t xml:space="preserve">3.9.9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 xml:space="preserve">The State assures that each MCO, PIHP, and PAHP gives enrollees timely and adequate notice of an adverse benefit determination in writing consistent with the requirements below </w:t>
      </w:r>
      <w:r>
        <w:rPr>
          <w:b w:val="0"/>
        </w:rPr>
        <w:t xml:space="preserve">in Section 3.9.10 </w:t>
      </w:r>
      <w:r w:rsidRPr="003F5E83">
        <w:rPr>
          <w:b w:val="0"/>
        </w:rPr>
        <w:t>and in 42 CFR 438.10.</w:t>
      </w:r>
    </w:p>
    <w:p w14:paraId="6FC501A4" w14:textId="77777777" w:rsidR="00134E29" w:rsidRPr="00930A34" w:rsidRDefault="00134E29" w:rsidP="00134E29">
      <w:pPr>
        <w:pStyle w:val="CMSHeading3XXX"/>
        <w:spacing w:after="0"/>
        <w:rPr>
          <w:b w:val="0"/>
        </w:rPr>
      </w:pPr>
      <w:r w:rsidRPr="003F5E83">
        <w:t>3.9.10</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w:t>
      </w:r>
      <w:r w:rsidRPr="00930A34">
        <w:rPr>
          <w:b w:val="0"/>
        </w:rPr>
        <w:t xml:space="preserve"> assures that the notice of an adverse benefit determination explains: </w:t>
      </w:r>
    </w:p>
    <w:p w14:paraId="73DCE28B" w14:textId="77777777" w:rsidR="00134E29" w:rsidRPr="004834FF" w:rsidRDefault="00134E29" w:rsidP="00134E29">
      <w:pPr>
        <w:pStyle w:val="CMSBulletlevel3"/>
        <w:ind w:left="2520"/>
      </w:pPr>
      <w:r w:rsidRPr="004834FF">
        <w:t>The adverse benefit determination</w:t>
      </w:r>
      <w:r>
        <w:t>.</w:t>
      </w:r>
    </w:p>
    <w:p w14:paraId="7BEBD2F9" w14:textId="77777777" w:rsidR="00134E29" w:rsidRPr="004834FF" w:rsidRDefault="00134E29" w:rsidP="00134E29">
      <w:pPr>
        <w:pStyle w:val="CMSBulletlevel3"/>
        <w:ind w:left="2520"/>
      </w:pPr>
      <w:r w:rsidRPr="004834FF">
        <w:t>The reasons for the adverse benefit determination, including the right of the enrollee to be provided upon request and free of charge, reasonable access to and copies of all documents, records, and other information relevant to the enrollee's adverse benefit determination. Such information includes medical necessity criteria, and any processes, strategies, or evidentiary standards used in setting coverage limits.</w:t>
      </w:r>
      <w:r>
        <w:t xml:space="preserve"> </w:t>
      </w:r>
    </w:p>
    <w:p w14:paraId="21098AA0" w14:textId="2346974D" w:rsidR="00134E29" w:rsidRPr="004834FF" w:rsidRDefault="00134E29" w:rsidP="00134E29">
      <w:pPr>
        <w:pStyle w:val="CMSBulletlevel3"/>
        <w:ind w:left="2520"/>
      </w:pPr>
      <w:r w:rsidRPr="004834FF">
        <w:t>The enrollee's right to request an appeal of the MCO's, PIHP's, or PAHP's adverse benefit determination, including information on exhausting the MCO's, PIHP's, or PAHP's one level of appeal</w:t>
      </w:r>
      <w:r w:rsidR="00B52E8B">
        <w:t xml:space="preserve"> </w:t>
      </w:r>
      <w:r w:rsidRPr="004834FF">
        <w:t xml:space="preserve">and the right to request a </w:t>
      </w:r>
      <w:proofErr w:type="gramStart"/>
      <w:r w:rsidRPr="004834FF">
        <w:t>State</w:t>
      </w:r>
      <w:proofErr w:type="gramEnd"/>
      <w:r w:rsidRPr="004834FF">
        <w:t xml:space="preserve"> </w:t>
      </w:r>
      <w:r>
        <w:t>review</w:t>
      </w:r>
      <w:r w:rsidRPr="004834FF">
        <w:t>.</w:t>
      </w:r>
    </w:p>
    <w:p w14:paraId="0617F2D2" w14:textId="77777777" w:rsidR="00134E29" w:rsidRPr="004834FF" w:rsidRDefault="00134E29" w:rsidP="00134E29">
      <w:pPr>
        <w:pStyle w:val="CMSBulletlevel3"/>
        <w:ind w:left="2520"/>
      </w:pPr>
      <w:r w:rsidRPr="004834FF">
        <w:t>The procedures for</w:t>
      </w:r>
      <w:r>
        <w:t xml:space="preserve"> exercising the rights specified above under this assurance</w:t>
      </w:r>
      <w:r w:rsidRPr="004834FF">
        <w:t>.</w:t>
      </w:r>
    </w:p>
    <w:p w14:paraId="5FCB1BD5" w14:textId="77777777" w:rsidR="00134E29" w:rsidRPr="00C562F8" w:rsidRDefault="00134E29" w:rsidP="00134E29">
      <w:pPr>
        <w:pStyle w:val="CMSBulletlevel3LAST"/>
        <w:numPr>
          <w:ilvl w:val="0"/>
          <w:numId w:val="21"/>
        </w:numPr>
        <w:ind w:left="2520"/>
      </w:pPr>
      <w:r w:rsidRPr="00C562F8">
        <w:t>The circumstances under which an appeal process can be expedited and how to request it. (42 CFR 457.1260, cross-referencing to 42 CFR 438.404(b))</w:t>
      </w:r>
    </w:p>
    <w:p w14:paraId="0DF7A767" w14:textId="77777777" w:rsidR="00134E29" w:rsidRPr="003F5E83" w:rsidRDefault="00134E29" w:rsidP="00134E29">
      <w:pPr>
        <w:pStyle w:val="CMSHeading3XXX"/>
        <w:rPr>
          <w:b w:val="0"/>
        </w:rPr>
      </w:pPr>
      <w:r w:rsidRPr="008721F8">
        <w:t>3.9.11</w:t>
      </w:r>
      <w:r>
        <w:t xml:space="preserve"> </w:t>
      </w:r>
      <w:r w:rsidRPr="008721F8">
        <w:fldChar w:fldCharType="begin">
          <w:ffData>
            <w:name w:val="Check3"/>
            <w:enabled/>
            <w:calcOnExit w:val="0"/>
            <w:checkBox>
              <w:sizeAuto/>
              <w:default w:val="0"/>
            </w:checkBox>
          </w:ffData>
        </w:fldChar>
      </w:r>
      <w:r w:rsidRPr="008721F8">
        <w:instrText xml:space="preserve"> FORMCHECKBOX </w:instrText>
      </w:r>
      <w:r w:rsidR="00000000">
        <w:fldChar w:fldCharType="separate"/>
      </w:r>
      <w:r w:rsidRPr="008721F8">
        <w:fldChar w:fldCharType="end"/>
      </w:r>
      <w:r w:rsidRPr="008721F8">
        <w:tab/>
      </w:r>
      <w:r w:rsidRPr="003F5E83">
        <w:rPr>
          <w:b w:val="0"/>
        </w:rPr>
        <w:t xml:space="preserve">The State assures that the notice of an adverse benefit determination is provided in a timely manner in accordance with 42 CFR 457.1260.  (42 CFR 457.1260, cross-referencing to 42 CFR 438.404(c))  </w:t>
      </w:r>
    </w:p>
    <w:p w14:paraId="70DDD8E8" w14:textId="77777777" w:rsidR="00134E29" w:rsidRPr="003F5E83" w:rsidRDefault="00134E29" w:rsidP="00134E29">
      <w:pPr>
        <w:pStyle w:val="CMSHeading3XXX"/>
        <w:rPr>
          <w:b w:val="0"/>
        </w:rPr>
      </w:pPr>
      <w:r w:rsidRPr="003F5E83">
        <w:t>3.9.12</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MCOs, PIHPs, and PAHPs give enrollees reasonable assistance in completing forms and taking other procedural steps related to a grievance or appeal. This includes, but is not limited to, auxiliary aids and services upon request, such as providing interpreter services and toll-free numbers that have adequate TTY/TTD and interpreter capability. (42 CFR 457.1260, cross-referencing to 42 CFR 438.406(a))</w:t>
      </w:r>
    </w:p>
    <w:p w14:paraId="09D728DB" w14:textId="77777777" w:rsidR="00134E29" w:rsidRPr="003F5E83" w:rsidRDefault="00134E29" w:rsidP="00134E29">
      <w:pPr>
        <w:pStyle w:val="CMSHeading3XXX"/>
        <w:spacing w:after="0"/>
        <w:rPr>
          <w:b w:val="0"/>
        </w:rPr>
      </w:pPr>
      <w:r w:rsidRPr="003F5E83">
        <w:lastRenderedPageBreak/>
        <w:t>3.9.13</w:t>
      </w:r>
      <w:r w:rsidRPr="003F5E83">
        <w:tab/>
      </w:r>
      <w:r w:rsidRPr="003F5E83">
        <w:rPr>
          <w:b w:val="0"/>
        </w:rPr>
        <w:t xml:space="preserve">The state makes the following assurances related to MCO, PIHP, and PAHP processes for handling enrollee grievances and appeals: </w:t>
      </w:r>
    </w:p>
    <w:p w14:paraId="1E4714AE" w14:textId="77777777" w:rsidR="00134E29" w:rsidRDefault="00134E29" w:rsidP="00134E29">
      <w:pPr>
        <w:pStyle w:val="CMSlevel3checkbox"/>
        <w:spacing w:after="0"/>
        <w:ind w:left="2610"/>
      </w:pP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t>Individuals who make decisions on grievances and appeals were neither involved</w:t>
      </w:r>
      <w:r w:rsidRPr="009E4802">
        <w:t xml:space="preserve"> in any previous level of review or decision-making nor a subordinate of any such individual.</w:t>
      </w:r>
    </w:p>
    <w:p w14:paraId="27F116C0" w14:textId="77777777" w:rsidR="00134E29" w:rsidRPr="009E4802"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I</w:t>
      </w:r>
      <w:r w:rsidRPr="009E4802">
        <w:t>ndividuals who make decisions on grievances and appeals</w:t>
      </w:r>
      <w:r>
        <w:t xml:space="preserve">, </w:t>
      </w:r>
      <w:r w:rsidRPr="009E4802">
        <w:t xml:space="preserve">if deciding any of the following, are individuals who have the appropriate clinical expertise in treating the </w:t>
      </w:r>
      <w:r>
        <w:t xml:space="preserve">enrollee's condition or disease: </w:t>
      </w:r>
    </w:p>
    <w:p w14:paraId="67029EC9" w14:textId="77777777" w:rsidR="00134E29" w:rsidRPr="00C562F8" w:rsidRDefault="00134E29" w:rsidP="00134E29">
      <w:pPr>
        <w:pStyle w:val="CMSBulletlevel3"/>
        <w:ind w:left="2970"/>
      </w:pPr>
      <w:r w:rsidRPr="00C562F8">
        <w:t>An appeal of a denial that is based on lack of medical necessity.</w:t>
      </w:r>
    </w:p>
    <w:p w14:paraId="6A927975" w14:textId="77777777" w:rsidR="00134E29" w:rsidRPr="00C562F8" w:rsidRDefault="00134E29" w:rsidP="00134E29">
      <w:pPr>
        <w:pStyle w:val="CMSBulletlevel3"/>
        <w:ind w:left="2970"/>
      </w:pPr>
      <w:r w:rsidRPr="00C562F8">
        <w:t>A grievance regarding denial of expedited resolution of an appeal.</w:t>
      </w:r>
    </w:p>
    <w:p w14:paraId="104A61B0" w14:textId="77777777" w:rsidR="00134E29" w:rsidRPr="00C562F8" w:rsidRDefault="00134E29" w:rsidP="00134E29">
      <w:pPr>
        <w:pStyle w:val="CMSBulletlevel3LAST"/>
        <w:numPr>
          <w:ilvl w:val="0"/>
          <w:numId w:val="21"/>
        </w:numPr>
        <w:spacing w:after="0"/>
        <w:ind w:left="2970"/>
      </w:pPr>
      <w:r w:rsidRPr="00C562F8">
        <w:t>A grievance or appeal that involves clinical issues.</w:t>
      </w:r>
    </w:p>
    <w:p w14:paraId="10924ACC"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A</w:t>
      </w:r>
      <w:r w:rsidRPr="009E4802">
        <w:t xml:space="preserve">ll comments, documents, records, and other information submitted by the </w:t>
      </w:r>
      <w:proofErr w:type="gramStart"/>
      <w:r w:rsidRPr="009E4802">
        <w:t>enrollee</w:t>
      </w:r>
      <w:proofErr w:type="gramEnd"/>
      <w:r w:rsidRPr="009E4802">
        <w:t xml:space="preserve"> or their representative </w:t>
      </w:r>
      <w:r>
        <w:t xml:space="preserve">will be taken into account, </w:t>
      </w:r>
      <w:r w:rsidRPr="009E4802">
        <w:t>without regard to whether such information was submitted or considered in the initial adverse benefit determination.</w:t>
      </w:r>
    </w:p>
    <w:p w14:paraId="574C2DE1" w14:textId="77777777" w:rsidR="00134E29" w:rsidRPr="009E4802"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E</w:t>
      </w:r>
      <w:r w:rsidRPr="009E4802">
        <w:t>nrollee</w:t>
      </w:r>
      <w:r>
        <w:t>s have</w:t>
      </w:r>
      <w:r w:rsidRPr="009E4802">
        <w:t xml:space="preserve"> a reasonable opportunity, in person and in writing, to present evidence and testimony and make legal and factual arguments. </w:t>
      </w:r>
    </w:p>
    <w:p w14:paraId="2088EC4E"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t>E</w:t>
      </w:r>
      <w:r w:rsidRPr="009E4802">
        <w:t>nrollee</w:t>
      </w:r>
      <w:r>
        <w:t>s are provided</w:t>
      </w:r>
      <w:r w:rsidRPr="009E4802">
        <w:t xml:space="preserve"> the enrollee's case file, including medical records, other </w:t>
      </w:r>
      <w:proofErr w:type="gramStart"/>
      <w:r w:rsidRPr="009E4802">
        <w:t>documents</w:t>
      </w:r>
      <w:proofErr w:type="gramEnd"/>
      <w:r w:rsidRPr="009E4802">
        <w:t xml:space="preserve"> and records, and any new or additional evidence considered, relied upon, or generated by the MCO, PIHP or PAHP (or at the direction of the MCO, PIHP or PAHP) in connection with the appeal of the adverse benefit determination. This information must be provided free of charge and </w:t>
      </w:r>
      <w:r w:rsidRPr="00924F68">
        <w:t>sufficiently in advance of the resolution timeframe for appeals.</w:t>
      </w:r>
    </w:p>
    <w:p w14:paraId="3FDE1E77" w14:textId="77777777" w:rsidR="00134E29" w:rsidRPr="003F5E83" w:rsidRDefault="00134E29" w:rsidP="00134E29">
      <w:pPr>
        <w:pStyle w:val="CMSlevel3checkbox"/>
        <w:ind w:left="2610"/>
      </w:pPr>
      <w:r w:rsidRPr="00B83D66">
        <w:fldChar w:fldCharType="begin">
          <w:ffData>
            <w:name w:val="Check3"/>
            <w:enabled/>
            <w:calcOnExit w:val="0"/>
            <w:checkBox>
              <w:sizeAuto/>
              <w:default w:val="0"/>
            </w:checkBox>
          </w:ffData>
        </w:fldChar>
      </w:r>
      <w:r w:rsidRPr="00B83D66">
        <w:instrText xml:space="preserve"> FORMCHECKBOX </w:instrText>
      </w:r>
      <w:r w:rsidR="00000000">
        <w:fldChar w:fldCharType="separate"/>
      </w:r>
      <w:r w:rsidRPr="00B83D66">
        <w:fldChar w:fldCharType="end"/>
      </w:r>
      <w:r>
        <w:tab/>
      </w:r>
      <w:r w:rsidRPr="001F2208">
        <w:t xml:space="preserve">The </w:t>
      </w:r>
      <w:r w:rsidRPr="003F5E83">
        <w:t>enrollee and his or her representative or the legal representative of a deceased enrollee's estate are included as parties to the appeal. (42 CFR 457.1260, cross-referencing to 42 CFR 438.406(b))</w:t>
      </w:r>
    </w:p>
    <w:p w14:paraId="47438290" w14:textId="77777777" w:rsidR="00134E29" w:rsidRPr="003F5E83" w:rsidRDefault="00134E29" w:rsidP="00134E29">
      <w:pPr>
        <w:pStyle w:val="CMSHeading3XXX"/>
        <w:rPr>
          <w:b w:val="0"/>
        </w:rPr>
      </w:pPr>
      <w:r w:rsidRPr="003F5E83">
        <w:t>3.9.14</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standard grievances are resolved (including notice to the affected parties) within 90 calendar days from the day the MCO, PIHP, or PAHP receives the grievance. (42 CFR 457.1260, cross-referencing to 42 CFR 438.408(b))</w:t>
      </w:r>
    </w:p>
    <w:p w14:paraId="03F4A529" w14:textId="77777777" w:rsidR="00134E29" w:rsidRPr="003F5E83" w:rsidRDefault="00134E29" w:rsidP="00134E29">
      <w:pPr>
        <w:pStyle w:val="CMSHeading3XXX"/>
        <w:rPr>
          <w:b w:val="0"/>
        </w:rPr>
      </w:pPr>
      <w:r w:rsidRPr="003F5E83">
        <w:t>3.9.15</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 xml:space="preserve">The State assures that standard appeals are resolved (including notice to the affected parties) within 30 calendar days from the day the MCO, PIHP, or PAHP receives the appeal. The MCO, PIHP, or PAHP may extend the timeframe by up to 14 calendar days if the enrollee requests the extension or the MCO, PIHP, or PAHP shows that there is need for additional information and that the delay is in the enrollee's interest. (42 CFR 457.1260, cross-referencing to 42 CFR 42 CFR 438.408(b) and (c)) </w:t>
      </w:r>
    </w:p>
    <w:p w14:paraId="5B70B703" w14:textId="77777777" w:rsidR="00134E29" w:rsidRPr="003F5E83" w:rsidRDefault="00134E29" w:rsidP="00134E29">
      <w:pPr>
        <w:pStyle w:val="CMSHeading3XXX"/>
        <w:rPr>
          <w:b w:val="0"/>
        </w:rPr>
      </w:pPr>
      <w:r w:rsidRPr="003F5E83">
        <w:t>3.9.16</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each MCO, PIHP, and PAHP establishes and maintains an expedited review</w:t>
      </w:r>
      <w:r w:rsidRPr="00930A34">
        <w:rPr>
          <w:b w:val="0"/>
        </w:rPr>
        <w:t xml:space="preserve"> process for appeals</w:t>
      </w:r>
      <w:r>
        <w:rPr>
          <w:b w:val="0"/>
        </w:rPr>
        <w:t xml:space="preserve"> </w:t>
      </w:r>
      <w:r w:rsidRPr="00930A34">
        <w:rPr>
          <w:b w:val="0"/>
        </w:rPr>
        <w:t xml:space="preserve">that is no longer than 72 hours after the </w:t>
      </w:r>
      <w:r w:rsidRPr="00930A34">
        <w:rPr>
          <w:b w:val="0"/>
        </w:rPr>
        <w:lastRenderedPageBreak/>
        <w:t>MCO, PIHP, or PAHP receives the appeal. The expedited review process applies when the MCO, PIHP, or PAHP determines (for a request from the enrollee) or the provider indicates (in making the request on the enrollee's behalf or supporting the enrollee's request) that taking the time for a standard resolution could seriously jeopardize the enrollee's life, physical or mental health, or ability to attain, maintain, or regain maximum function. (42 CFR 457.1260, cross-</w:t>
      </w:r>
      <w:r w:rsidRPr="003F5E83">
        <w:rPr>
          <w:b w:val="0"/>
        </w:rPr>
        <w:t>referencing to 42 CFR 438.408(b) and (c), and 42 CFR 438.410(a))</w:t>
      </w:r>
    </w:p>
    <w:p w14:paraId="0E29D2DF" w14:textId="52BCE987" w:rsidR="00134E29" w:rsidRPr="003F5E83" w:rsidRDefault="00134E29" w:rsidP="00134E29">
      <w:pPr>
        <w:pStyle w:val="CMSHeading3XXX"/>
        <w:rPr>
          <w:b w:val="0"/>
        </w:rPr>
      </w:pPr>
      <w:r w:rsidRPr="003F5E83">
        <w:t>3.9.17</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 xml:space="preserve">The State assures that </w:t>
      </w:r>
      <w:r w:rsidRPr="003F5E83">
        <w:rPr>
          <w:b w:val="0"/>
          <w:snapToGrid/>
        </w:rPr>
        <w:t xml:space="preserve">if an MCO, PIHP, or PAHP denies a request for expedited resolution of an appeal, it transfers the appeal </w:t>
      </w:r>
      <w:r w:rsidR="00B52E8B">
        <w:rPr>
          <w:b w:val="0"/>
          <w:snapToGrid/>
        </w:rPr>
        <w:t xml:space="preserve">within </w:t>
      </w:r>
      <w:r w:rsidRPr="003F5E83">
        <w:rPr>
          <w:b w:val="0"/>
          <w:snapToGrid/>
        </w:rPr>
        <w:t>the timeframe for standard resolution in accordance with 42 CFR 438.408(b)(2).</w:t>
      </w:r>
      <w:r w:rsidRPr="003F5E83">
        <w:rPr>
          <w:b w:val="0"/>
          <w:snapToGrid/>
          <w:sz w:val="20"/>
        </w:rPr>
        <w:t xml:space="preserve"> </w:t>
      </w:r>
      <w:r w:rsidRPr="003F5E83">
        <w:rPr>
          <w:b w:val="0"/>
        </w:rPr>
        <w:t>(42 CFR 457.1260, cross-referencing to 42 CFR 438.410(c)(1))</w:t>
      </w:r>
    </w:p>
    <w:p w14:paraId="758B7440" w14:textId="77777777" w:rsidR="00134E29" w:rsidRPr="003F5E83" w:rsidRDefault="00134E29" w:rsidP="00134E29">
      <w:pPr>
        <w:pStyle w:val="CMSHeading3XXX"/>
        <w:spacing w:after="0"/>
        <w:rPr>
          <w:b w:val="0"/>
        </w:rPr>
      </w:pPr>
      <w:r w:rsidRPr="003F5E83">
        <w:t>3.9.18</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 xml:space="preserve">The State assures that if the MCO, PIHP, or PAHP extends the timeframes for an appeal not at the request of the enrollee or it denies a request for an expedited resolution of an appeal, it completes </w:t>
      </w:r>
      <w:proofErr w:type="gramStart"/>
      <w:r w:rsidRPr="003F5E83">
        <w:rPr>
          <w:b w:val="0"/>
        </w:rPr>
        <w:t>all of</w:t>
      </w:r>
      <w:proofErr w:type="gramEnd"/>
      <w:r w:rsidRPr="003F5E83">
        <w:rPr>
          <w:b w:val="0"/>
        </w:rPr>
        <w:t xml:space="preserve"> the following:</w:t>
      </w:r>
    </w:p>
    <w:p w14:paraId="01F7A0C8" w14:textId="77777777" w:rsidR="00134E29" w:rsidRPr="003F5E83" w:rsidRDefault="00134E29" w:rsidP="00134E29">
      <w:pPr>
        <w:pStyle w:val="CMSBulletlevel3"/>
        <w:ind w:left="2520"/>
      </w:pPr>
      <w:r w:rsidRPr="003F5E83">
        <w:t>Make reasonable efforts to give the enrollee prompt oral notice of the delay.</w:t>
      </w:r>
    </w:p>
    <w:p w14:paraId="13DFD0EE" w14:textId="77777777" w:rsidR="00134E29" w:rsidRPr="008721F8" w:rsidRDefault="00134E29" w:rsidP="00134E29">
      <w:pPr>
        <w:pStyle w:val="CMSBulletlevel3"/>
        <w:ind w:left="2520"/>
      </w:pPr>
      <w:r w:rsidRPr="003F5E83">
        <w:t>Within</w:t>
      </w:r>
      <w:r w:rsidRPr="008721F8">
        <w:t xml:space="preserve"> 2 calendar days give the enrollee written notice of the reason for the decision to extend the timeframe and inform the enrollee of the right to file a grievance if he or she disagrees with that decision.</w:t>
      </w:r>
    </w:p>
    <w:p w14:paraId="0C5EFDC1" w14:textId="77777777" w:rsidR="00134E29" w:rsidRPr="003F5E83" w:rsidRDefault="00134E29" w:rsidP="00134E29">
      <w:pPr>
        <w:pStyle w:val="CMSBulletlevel3LAST"/>
        <w:numPr>
          <w:ilvl w:val="0"/>
          <w:numId w:val="21"/>
        </w:numPr>
        <w:ind w:left="2520"/>
      </w:pPr>
      <w:r w:rsidRPr="008721F8">
        <w:t xml:space="preserve">Resolve the appeal as expeditiously as the enrollee's health condition requires and no later than the date the extension expires. (42 CFR 457.1260, cross-referencing to 42 CFR 438.408(c) and 42 CFR </w:t>
      </w:r>
      <w:r w:rsidRPr="003F5E83">
        <w:t>438.410(c))</w:t>
      </w:r>
    </w:p>
    <w:p w14:paraId="33397D93" w14:textId="77777777" w:rsidR="00134E29" w:rsidRPr="003F5E83" w:rsidRDefault="00134E29" w:rsidP="00134E29">
      <w:pPr>
        <w:pStyle w:val="CMSHeading3XXX"/>
        <w:rPr>
          <w:b w:val="0"/>
        </w:rPr>
      </w:pPr>
      <w:r w:rsidRPr="003F5E83">
        <w:t>3.9.19</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if an MCO, PIHP, or PAHP fails to adhere to the notice and timing requirements in this section, the enrollee is deemed to have exhausted the MCO's, PIHP's, or PAHP's appeals process and the enrollee may initiate a State review. (42 CFR 457.1260, cross-referencing to 42 CFR 438.408(c)(3))</w:t>
      </w:r>
    </w:p>
    <w:p w14:paraId="3F934D8A" w14:textId="77777777" w:rsidR="00134E29" w:rsidRPr="003F5E83" w:rsidRDefault="00134E29" w:rsidP="00134E29">
      <w:pPr>
        <w:pStyle w:val="CMSHeading3XXX"/>
        <w:rPr>
          <w:b w:val="0"/>
        </w:rPr>
      </w:pPr>
      <w:r w:rsidRPr="003F5E83">
        <w:t>3.9.20</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has established a method that an MCO, PIHP, and PAHP will use to notify an enrollee of the resolution of a grievance and ensure that such methods meet, at a minimum, the standards described at 42 CFR 438.10. (42 CFR 457.1260, cross referencing to 42 CFR 457.408(d)(1))</w:t>
      </w:r>
    </w:p>
    <w:p w14:paraId="11127882" w14:textId="77777777" w:rsidR="00134E29" w:rsidRPr="003F5E83" w:rsidRDefault="00134E29" w:rsidP="00134E29">
      <w:pPr>
        <w:pStyle w:val="CMSHeading3XXX"/>
        <w:spacing w:after="0"/>
        <w:rPr>
          <w:b w:val="0"/>
        </w:rPr>
      </w:pPr>
      <w:r w:rsidRPr="003F5E83">
        <w:t>3.9.21</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For all appeals, the State assures that each contracted MCO, PIHP, and PAHP provides written notice of resolution in a format and language that, at a minimum, meet the standards described at 42 CFR 438.10. The notice of resolution includes at least the following items:</w:t>
      </w:r>
    </w:p>
    <w:p w14:paraId="0CA5D0BF" w14:textId="77777777" w:rsidR="00134E29" w:rsidRPr="00750452" w:rsidRDefault="00134E29" w:rsidP="00134E29">
      <w:pPr>
        <w:pStyle w:val="CMSBulletlevel3"/>
        <w:ind w:left="2520"/>
      </w:pPr>
      <w:r w:rsidRPr="003F5E83">
        <w:t>The</w:t>
      </w:r>
      <w:r w:rsidRPr="00750452">
        <w:t xml:space="preserve"> results of the resolution proces</w:t>
      </w:r>
      <w:r>
        <w:t>s and the date it was completed; and</w:t>
      </w:r>
    </w:p>
    <w:p w14:paraId="5045E7BB" w14:textId="77777777" w:rsidR="00134E29" w:rsidRPr="00750452" w:rsidRDefault="00134E29" w:rsidP="00134E29">
      <w:pPr>
        <w:pStyle w:val="CMSBulletlevel3"/>
        <w:ind w:left="2520"/>
      </w:pPr>
      <w:r w:rsidRPr="00750452">
        <w:t>For appeals not resolved whol</w:t>
      </w:r>
      <w:r>
        <w:t>ly in favor of the enrollees:</w:t>
      </w:r>
    </w:p>
    <w:p w14:paraId="24D7E18E" w14:textId="77777777" w:rsidR="00134E29" w:rsidRPr="00750452" w:rsidRDefault="00134E29" w:rsidP="00134E29">
      <w:pPr>
        <w:pStyle w:val="CMSopenbulletlevel3"/>
        <w:ind w:left="2880"/>
      </w:pPr>
      <w:r w:rsidRPr="00750452">
        <w:t xml:space="preserve">The right to request a </w:t>
      </w:r>
      <w:proofErr w:type="gramStart"/>
      <w:r w:rsidRPr="00750452">
        <w:t>State</w:t>
      </w:r>
      <w:proofErr w:type="gramEnd"/>
      <w:r w:rsidRPr="00750452">
        <w:t xml:space="preserve"> </w:t>
      </w:r>
      <w:r>
        <w:t>review</w:t>
      </w:r>
      <w:r w:rsidRPr="00750452">
        <w:t>, and how to do so.</w:t>
      </w:r>
    </w:p>
    <w:p w14:paraId="08F4B84A" w14:textId="77777777" w:rsidR="00134E29" w:rsidRPr="00750452" w:rsidRDefault="00134E29" w:rsidP="00134E29">
      <w:pPr>
        <w:pStyle w:val="CMSopenbulletlevel3"/>
        <w:ind w:left="2880"/>
      </w:pPr>
      <w:r w:rsidRPr="00750452">
        <w:t>The right to request and receive benefits while the hearing is pending, and how to make the request.</w:t>
      </w:r>
    </w:p>
    <w:p w14:paraId="2F4EAF19" w14:textId="77777777" w:rsidR="00134E29" w:rsidRDefault="00134E29" w:rsidP="00134E29">
      <w:pPr>
        <w:pStyle w:val="CMSopenbulletlevel3"/>
        <w:ind w:left="2880"/>
      </w:pPr>
      <w:r w:rsidRPr="00750452">
        <w:lastRenderedPageBreak/>
        <w:t>That the</w:t>
      </w:r>
      <w:r>
        <w:t xml:space="preserve"> enrollee may, consistent with S</w:t>
      </w:r>
      <w:r w:rsidRPr="00750452">
        <w:t xml:space="preserve">tate policy, be held liable for the cost of those benefits if the hearing decision upholds the </w:t>
      </w:r>
      <w:r w:rsidRPr="003F5E83">
        <w:t>MCO's, PIHP's, or PAHP's adverse benefit determination. (42 CFR 457.1260, cross referencing to 42 CFR 457.408(d)(2)(</w:t>
      </w:r>
      <w:proofErr w:type="spellStart"/>
      <w:r w:rsidRPr="003F5E83">
        <w:t>i</w:t>
      </w:r>
      <w:proofErr w:type="spellEnd"/>
      <w:r w:rsidRPr="003F5E83">
        <w:t>) and (e))</w:t>
      </w:r>
    </w:p>
    <w:p w14:paraId="78A01F1B" w14:textId="77777777" w:rsidR="00134E29" w:rsidRPr="003F5E83" w:rsidRDefault="00134E29" w:rsidP="00134E29">
      <w:pPr>
        <w:pStyle w:val="CMSopenbulletlevel3"/>
        <w:numPr>
          <w:ilvl w:val="0"/>
          <w:numId w:val="0"/>
        </w:numPr>
        <w:ind w:left="3510"/>
      </w:pPr>
    </w:p>
    <w:p w14:paraId="31D64486" w14:textId="77777777" w:rsidR="00134E29" w:rsidRPr="003F5E83" w:rsidRDefault="00134E29" w:rsidP="00134E29">
      <w:pPr>
        <w:pStyle w:val="CMSHeading3XXX"/>
        <w:rPr>
          <w:b w:val="0"/>
        </w:rPr>
      </w:pPr>
      <w:r w:rsidRPr="003F5E83">
        <w:t>3.9.22</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For notice of an expedited resolution, the State assures that each contracted MCO, PIHP, or PAHP makes reasonable efforts to provide oral notice, in addition to the written notice of resolution. (42 CFR 457.1260, cross referencing to 42 CFR 457.408(d)(2)(ii))</w:t>
      </w:r>
    </w:p>
    <w:p w14:paraId="040F89F2" w14:textId="77777777" w:rsidR="00134E29" w:rsidRPr="003F5E83" w:rsidRDefault="00134E29" w:rsidP="00134E29">
      <w:pPr>
        <w:pStyle w:val="CMSHeading3XXX"/>
        <w:spacing w:after="0"/>
      </w:pPr>
      <w:r w:rsidRPr="003F5E83">
        <w:t>3.9.23</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rPr>
          <w:b w:val="0"/>
        </w:rPr>
        <w:tab/>
        <w:t>The State assures that if it offers an external medical review:</w:t>
      </w:r>
    </w:p>
    <w:p w14:paraId="632BC468" w14:textId="77777777" w:rsidR="00134E29" w:rsidRPr="003F5E83" w:rsidRDefault="00134E29" w:rsidP="00134E29">
      <w:pPr>
        <w:pStyle w:val="CMSBulletlevel3"/>
        <w:ind w:left="2520"/>
      </w:pPr>
      <w:r w:rsidRPr="003F5E83">
        <w:t xml:space="preserve">The review is at the enrollee's option and is not required before or used as a deterrent to </w:t>
      </w:r>
      <w:proofErr w:type="gramStart"/>
      <w:r w:rsidRPr="003F5E83">
        <w:t>proceeding</w:t>
      </w:r>
      <w:proofErr w:type="gramEnd"/>
      <w:r w:rsidRPr="003F5E83">
        <w:t xml:space="preserve"> to the State review;</w:t>
      </w:r>
    </w:p>
    <w:p w14:paraId="211AAC2A" w14:textId="77777777" w:rsidR="00134E29" w:rsidRPr="003F5E83" w:rsidRDefault="00134E29" w:rsidP="00134E29">
      <w:pPr>
        <w:pStyle w:val="CMSBulletlevel3"/>
        <w:ind w:left="2520"/>
      </w:pPr>
      <w:r w:rsidRPr="003F5E83">
        <w:t>The review is independent of both the State and MCO, PIHP, or PAHP; and</w:t>
      </w:r>
    </w:p>
    <w:p w14:paraId="174B8DB1" w14:textId="77777777" w:rsidR="00134E29" w:rsidRPr="008721F8" w:rsidRDefault="00134E29" w:rsidP="00134E29">
      <w:pPr>
        <w:pStyle w:val="CMSBulletlevel3LAST"/>
        <w:numPr>
          <w:ilvl w:val="0"/>
          <w:numId w:val="21"/>
        </w:numPr>
        <w:ind w:left="2520"/>
      </w:pPr>
      <w:r w:rsidRPr="003F5E83">
        <w:t>The review is offered without any cost to the enrollee. (42 CFR 457.1260, cross-referencing</w:t>
      </w:r>
      <w:r w:rsidRPr="008721F8">
        <w:t xml:space="preserve"> to 42 CFR 438.408(f))</w:t>
      </w:r>
    </w:p>
    <w:p w14:paraId="48878F40" w14:textId="77777777" w:rsidR="00134E29" w:rsidRPr="003F5E83" w:rsidRDefault="00134E29" w:rsidP="00134E29">
      <w:pPr>
        <w:pStyle w:val="CMSHeading3XXX"/>
        <w:rPr>
          <w:b w:val="0"/>
        </w:rPr>
      </w:pPr>
      <w:r w:rsidRPr="008721F8">
        <w:t>3.9.</w:t>
      </w:r>
      <w:r w:rsidRPr="003F5E83">
        <w:t>24</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MCOs, PIHPs, and PAHPs do not take punitive action against providers who request an expedited resolution or support an enrollee's appeal. (42 CFR 457.1260, cross-referencing to 42 CFR 438.410(b))</w:t>
      </w:r>
    </w:p>
    <w:p w14:paraId="138F5CD3" w14:textId="77777777" w:rsidR="00134E29" w:rsidRPr="003F5E83" w:rsidRDefault="00134E29" w:rsidP="00134E29">
      <w:pPr>
        <w:pStyle w:val="CMSHeading3XXX"/>
        <w:spacing w:after="0"/>
        <w:rPr>
          <w:b w:val="0"/>
        </w:rPr>
      </w:pPr>
      <w:r w:rsidRPr="003F5E83">
        <w:t>3.9.25</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 xml:space="preserve">The State assures that MCOs, PIHPs, or PAHPs must provide information specified in 42 CFR 438.10(g)(2)(xi) about the grievance and appeal system to all providers and subcontractors at the time they </w:t>
      </w:r>
      <w:proofErr w:type="gramStart"/>
      <w:r w:rsidRPr="003F5E83">
        <w:rPr>
          <w:b w:val="0"/>
        </w:rPr>
        <w:t>enter into</w:t>
      </w:r>
      <w:proofErr w:type="gramEnd"/>
      <w:r w:rsidRPr="003F5E83">
        <w:rPr>
          <w:b w:val="0"/>
        </w:rPr>
        <w:t xml:space="preserve"> a contract. This includes: </w:t>
      </w:r>
    </w:p>
    <w:p w14:paraId="7DE8C492" w14:textId="77777777" w:rsidR="00134E29" w:rsidRPr="003F5E83" w:rsidRDefault="00134E29" w:rsidP="00134E29">
      <w:pPr>
        <w:pStyle w:val="CMSBulletlevel3"/>
        <w:ind w:left="2520"/>
      </w:pPr>
      <w:r w:rsidRPr="003F5E83">
        <w:t xml:space="preserve">The right to file grievances and </w:t>
      </w:r>
      <w:proofErr w:type="gramStart"/>
      <w:r w:rsidRPr="003F5E83">
        <w:t>appeals;</w:t>
      </w:r>
      <w:proofErr w:type="gramEnd"/>
    </w:p>
    <w:p w14:paraId="65C9FE89" w14:textId="77777777" w:rsidR="00134E29" w:rsidRPr="003F5E83" w:rsidRDefault="00134E29" w:rsidP="00134E29">
      <w:pPr>
        <w:pStyle w:val="CMSBulletlevel3"/>
        <w:ind w:left="2520"/>
      </w:pPr>
      <w:r w:rsidRPr="003F5E83">
        <w:t xml:space="preserve">The requirements and timeframes for filing a grievance or </w:t>
      </w:r>
      <w:proofErr w:type="gramStart"/>
      <w:r w:rsidRPr="003F5E83">
        <w:t>appeal;</w:t>
      </w:r>
      <w:proofErr w:type="gramEnd"/>
    </w:p>
    <w:p w14:paraId="1136C462" w14:textId="77777777" w:rsidR="00134E29" w:rsidRPr="003F5E83" w:rsidRDefault="00134E29" w:rsidP="00134E29">
      <w:pPr>
        <w:pStyle w:val="CMSBulletlevel3"/>
        <w:ind w:left="2520"/>
      </w:pPr>
      <w:r w:rsidRPr="003F5E83">
        <w:t xml:space="preserve">The availability of assistance in the filing </w:t>
      </w:r>
      <w:proofErr w:type="gramStart"/>
      <w:r w:rsidRPr="003F5E83">
        <w:t>process;</w:t>
      </w:r>
      <w:proofErr w:type="gramEnd"/>
    </w:p>
    <w:p w14:paraId="7D18ABAE" w14:textId="77777777" w:rsidR="00134E29" w:rsidRPr="00BA2474" w:rsidRDefault="00134E29" w:rsidP="00134E29">
      <w:pPr>
        <w:pStyle w:val="CMSBulletlevel3"/>
        <w:ind w:left="2520"/>
      </w:pPr>
      <w:r w:rsidRPr="003F5E83">
        <w:t>The right to request</w:t>
      </w:r>
      <w:r w:rsidRPr="00BA2474">
        <w:t xml:space="preserve"> a State </w:t>
      </w:r>
      <w:r>
        <w:t>review</w:t>
      </w:r>
      <w:r w:rsidRPr="00BA2474">
        <w:t xml:space="preserve"> after the MCO, PIHP or PAHP has made a determination on an enrollee's appeal which is </w:t>
      </w:r>
      <w:proofErr w:type="gramStart"/>
      <w:r w:rsidRPr="00BA2474">
        <w:t>adverse</w:t>
      </w:r>
      <w:proofErr w:type="gramEnd"/>
      <w:r w:rsidRPr="00BA2474">
        <w:t xml:space="preserve"> to the enrollee; and</w:t>
      </w:r>
    </w:p>
    <w:p w14:paraId="367F2860" w14:textId="77777777" w:rsidR="00134E29" w:rsidRPr="003F5E83" w:rsidRDefault="00134E29" w:rsidP="00134E29">
      <w:pPr>
        <w:pStyle w:val="CMSBulletlevel3LAST"/>
        <w:numPr>
          <w:ilvl w:val="0"/>
          <w:numId w:val="21"/>
        </w:numPr>
        <w:ind w:left="2520"/>
      </w:pPr>
      <w:r w:rsidRPr="00BA2474">
        <w:t xml:space="preserve">The fact that, when requested by the enrollee, benefits that the MCO, PIHP, or PAHP seeks to reduce or terminate will continue if the enrollee files an appeal or a request for State </w:t>
      </w:r>
      <w:r>
        <w:t>review</w:t>
      </w:r>
      <w:r w:rsidRPr="00BA2474">
        <w:t xml:space="preserve"> within the timeframes specified for filing, and that the enrollee may, consistent with State policy, be required to pay the cost of services furnished while the </w:t>
      </w:r>
      <w:r w:rsidRPr="003F5E83">
        <w:t>appeal or State review is pending if the final decision is adverse to the enrollee. (42 CFR 457.1260, cross-referencing to 42 CFR 438.414)</w:t>
      </w:r>
    </w:p>
    <w:p w14:paraId="473CAF96" w14:textId="77777777" w:rsidR="00134E29" w:rsidRPr="003F5E83" w:rsidRDefault="00134E29" w:rsidP="00134E29">
      <w:pPr>
        <w:pStyle w:val="CMSHeading3XXX"/>
        <w:rPr>
          <w:b w:val="0"/>
        </w:rPr>
      </w:pPr>
      <w:r w:rsidRPr="003F5E83">
        <w:t>3.9.26</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it requires MCOs, PIHPs, and PAHPs to maintain records of grievances and appeals and reviews the information as part of its ongoing monitoring procedures, as well as for updates and revisions to the State quality strategy. The record must be accurately maintained in a manner accessible to the state and available upon request to CMS. (42 CFR 457.1260, cross-referencing to 42 CFR 438.416)</w:t>
      </w:r>
    </w:p>
    <w:p w14:paraId="7E28D69E" w14:textId="77777777" w:rsidR="00134E29" w:rsidRPr="00930A34" w:rsidRDefault="00134E29" w:rsidP="00134E29">
      <w:pPr>
        <w:pStyle w:val="CMSHeading3XXX"/>
        <w:rPr>
          <w:b w:val="0"/>
        </w:rPr>
      </w:pPr>
      <w:r w:rsidRPr="003F5E83">
        <w:lastRenderedPageBreak/>
        <w:t>3.9.27</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000000">
        <w:fldChar w:fldCharType="separate"/>
      </w:r>
      <w:r w:rsidRPr="003F5E83">
        <w:fldChar w:fldCharType="end"/>
      </w:r>
      <w:r w:rsidRPr="003F5E83">
        <w:tab/>
      </w:r>
      <w:r w:rsidRPr="003F5E83">
        <w:rPr>
          <w:b w:val="0"/>
        </w:rPr>
        <w:t>The State assures that </w:t>
      </w:r>
      <w:r w:rsidRPr="003F5E83">
        <w:rPr>
          <w:b w:val="0"/>
          <w:iCs/>
        </w:rPr>
        <w:t>if</w:t>
      </w:r>
      <w:r w:rsidRPr="003F5E83">
        <w:rPr>
          <w:b w:val="0"/>
        </w:rPr>
        <w:t xml:space="preserve"> the MCO, PIHP, or PAHP, or the State review officer reverses a decision to deny, limit, or delay services that were not furnished while the appeal was pending, the MCO, PIHP, or PAHP must authorize or provide the disputed services promptly and as expeditiously as the enrollee's health condition requires but no later than 72 hours from the date it receives notice reversing the determination. (42 CFR</w:t>
      </w:r>
      <w:r w:rsidRPr="00930A34">
        <w:rPr>
          <w:b w:val="0"/>
        </w:rPr>
        <w:t xml:space="preserve"> 457.1260, cross-referencing to 42 CFR 438.424(a))</w:t>
      </w:r>
    </w:p>
    <w:p w14:paraId="7FBE7663" w14:textId="77777777" w:rsidR="00134E29" w:rsidRPr="00FC2863" w:rsidRDefault="00134E29" w:rsidP="00134E29">
      <w:pPr>
        <w:pStyle w:val="CMSHeading2XX"/>
      </w:pPr>
      <w:r w:rsidRPr="00FC2863">
        <w:t>3.</w:t>
      </w:r>
      <w:r>
        <w:t>10</w:t>
      </w:r>
      <w:r>
        <w:tab/>
      </w:r>
      <w:r w:rsidRPr="00FC2863">
        <w:t>Program Integrity</w:t>
      </w:r>
    </w:p>
    <w:p w14:paraId="48D0B212" w14:textId="77777777" w:rsidR="00134E29" w:rsidRDefault="00134E29" w:rsidP="00134E29">
      <w:pPr>
        <w:pStyle w:val="CMSguidancelevel2"/>
        <w:ind w:left="1440"/>
      </w:pPr>
      <w:r>
        <w:t>Guidance:</w:t>
      </w:r>
      <w:r>
        <w:tab/>
        <w:t xml:space="preserve">The State should complete Section 11 (Program Integrity) in addition to </w:t>
      </w:r>
      <w:r w:rsidRPr="00196631">
        <w:t>Section 3.10.</w:t>
      </w:r>
    </w:p>
    <w:p w14:paraId="094C2AFE" w14:textId="27792020" w:rsidR="00134E29" w:rsidRPr="00581BDE" w:rsidRDefault="00134E29" w:rsidP="00134E29">
      <w:pPr>
        <w:pStyle w:val="CMSguidancelevel2"/>
        <w:ind w:left="1440"/>
      </w:pPr>
      <w:r w:rsidRPr="00581BDE">
        <w:t xml:space="preserve">Guidance: </w:t>
      </w:r>
      <w:r w:rsidRPr="00581BDE">
        <w:tab/>
        <w:t xml:space="preserve">Only States with MCOs, PIHPs, or PAHPs need to answer the first </w:t>
      </w:r>
      <w:r w:rsidR="00C163C1">
        <w:t>seven</w:t>
      </w:r>
      <w:r w:rsidRPr="00581BDE">
        <w:t xml:space="preserve"> assurances</w:t>
      </w:r>
      <w:r>
        <w:t xml:space="preserve"> (3.10.1 through 3.10.</w:t>
      </w:r>
      <w:r w:rsidR="00C163C1">
        <w:t>7</w:t>
      </w:r>
      <w:r>
        <w:t>)</w:t>
      </w:r>
      <w:r w:rsidRPr="00581BDE">
        <w:t>.</w:t>
      </w:r>
    </w:p>
    <w:p w14:paraId="4A1A0C91" w14:textId="77777777" w:rsidR="00134E29" w:rsidRPr="00581BDE" w:rsidRDefault="00134E29" w:rsidP="00134E29">
      <w:pPr>
        <w:pStyle w:val="CMSHeading3XXX"/>
        <w:spacing w:after="0"/>
        <w:rPr>
          <w:b w:val="0"/>
        </w:rPr>
      </w:pPr>
      <w:r w:rsidRPr="00581BDE">
        <w:t>3.10.1</w:t>
      </w:r>
      <w:r w:rsidRPr="00581BDE">
        <w:tab/>
      </w:r>
      <w:r w:rsidRPr="00581BDE">
        <w:rPr>
          <w:b w:val="0"/>
        </w:rPr>
        <w:t xml:space="preserve">The State assures that any entity seeking to contract as an MCO, PIHP, or PAHP under a separate child health program has administrative and management arrangements or procedures designed to safeguard against fraud and abuse, including:  </w:t>
      </w:r>
    </w:p>
    <w:p w14:paraId="6460FCA7" w14:textId="77777777" w:rsidR="00134E29" w:rsidRPr="00581BDE" w:rsidRDefault="00134E29" w:rsidP="00134E29">
      <w:pPr>
        <w:pStyle w:val="CMSlevel3checkbox"/>
        <w:spacing w:after="0"/>
        <w:ind w:left="2700" w:hanging="540"/>
        <w:rPr>
          <w:snapToGrid/>
        </w:rPr>
      </w:pPr>
      <w:r w:rsidRPr="00581BDE">
        <w:fldChar w:fldCharType="begin">
          <w:ffData>
            <w:name w:val="Check3"/>
            <w:enabled/>
            <w:calcOnExit w:val="0"/>
            <w:checkBox>
              <w:sizeAuto/>
              <w:default w:val="0"/>
            </w:checkBox>
          </w:ffData>
        </w:fldChar>
      </w:r>
      <w:r w:rsidRPr="00581BDE">
        <w:instrText xml:space="preserve"> FORMCHECKBOX </w:instrText>
      </w:r>
      <w:r w:rsidR="00000000">
        <w:fldChar w:fldCharType="separate"/>
      </w:r>
      <w:r w:rsidRPr="00581BDE">
        <w:fldChar w:fldCharType="end"/>
      </w:r>
      <w:r w:rsidRPr="00581BDE">
        <w:tab/>
      </w:r>
      <w:r w:rsidRPr="00581BDE">
        <w:rPr>
          <w:snapToGrid/>
        </w:rPr>
        <w:t xml:space="preserve">Enforcing MCO, PIHP, and PAHP compliance with all applicable Federal and State statutes, regulations, and </w:t>
      </w:r>
      <w:proofErr w:type="gramStart"/>
      <w:r w:rsidRPr="00581BDE">
        <w:rPr>
          <w:snapToGrid/>
        </w:rPr>
        <w:t>standards;</w:t>
      </w:r>
      <w:proofErr w:type="gramEnd"/>
    </w:p>
    <w:p w14:paraId="77C974AC" w14:textId="77777777" w:rsidR="00134E29" w:rsidRPr="00581BDE" w:rsidRDefault="00134E29" w:rsidP="00134E29">
      <w:pPr>
        <w:pStyle w:val="CMSlevel3checkbox"/>
        <w:spacing w:after="0"/>
        <w:ind w:left="2700" w:hanging="540"/>
        <w:rPr>
          <w:snapToGrid/>
        </w:rPr>
      </w:pPr>
      <w:r w:rsidRPr="00581BDE">
        <w:fldChar w:fldCharType="begin">
          <w:ffData>
            <w:name w:val="Check3"/>
            <w:enabled/>
            <w:calcOnExit w:val="0"/>
            <w:checkBox>
              <w:sizeAuto/>
              <w:default w:val="0"/>
            </w:checkBox>
          </w:ffData>
        </w:fldChar>
      </w:r>
      <w:r w:rsidRPr="00581BDE">
        <w:instrText xml:space="preserve"> FORMCHECKBOX </w:instrText>
      </w:r>
      <w:r w:rsidR="00000000">
        <w:fldChar w:fldCharType="separate"/>
      </w:r>
      <w:r w:rsidRPr="00581BDE">
        <w:fldChar w:fldCharType="end"/>
      </w:r>
      <w:r w:rsidRPr="00581BDE">
        <w:tab/>
      </w:r>
      <w:r w:rsidRPr="00581BDE">
        <w:rPr>
          <w:snapToGrid/>
        </w:rPr>
        <w:t>Prohibiting MCOs, PIHPs, or PAHPs from conducting any unsolicited personal contact with a potential enrollee by an employee or agent of the MCO, PAHP, or PIHP for the purpose of influencing the individual to enroll with the entity; and</w:t>
      </w:r>
    </w:p>
    <w:p w14:paraId="068DDACE" w14:textId="77777777" w:rsidR="00134E29" w:rsidRDefault="00134E29" w:rsidP="00134E29">
      <w:pPr>
        <w:pStyle w:val="CMSlevel3checkbox"/>
        <w:spacing w:after="0"/>
        <w:ind w:left="2700" w:hanging="540"/>
      </w:pPr>
      <w:r w:rsidRPr="00581BDE">
        <w:fldChar w:fldCharType="begin">
          <w:ffData>
            <w:name w:val="Check3"/>
            <w:enabled/>
            <w:calcOnExit w:val="0"/>
            <w:checkBox>
              <w:sizeAuto/>
              <w:default w:val="0"/>
            </w:checkBox>
          </w:ffData>
        </w:fldChar>
      </w:r>
      <w:r w:rsidRPr="00581BDE">
        <w:instrText xml:space="preserve"> FORMCHECKBOX </w:instrText>
      </w:r>
      <w:r w:rsidR="00000000">
        <w:fldChar w:fldCharType="separate"/>
      </w:r>
      <w:r w:rsidRPr="00581BDE">
        <w:fldChar w:fldCharType="end"/>
      </w:r>
      <w:r w:rsidRPr="00581BDE">
        <w:tab/>
      </w:r>
      <w:r w:rsidRPr="00581BDE">
        <w:rPr>
          <w:snapToGrid/>
        </w:rPr>
        <w:t xml:space="preserve">Including a mechanism for MCOs, PIHPs, and PAHPs to report to the State, to CMS, or to the Office of Inspector General (OIG) as appropriate, information on violations of law by subcontractors, providers, or enrollees of an MCO, PIHP, or PAHP and other individuals. </w:t>
      </w:r>
      <w:r w:rsidRPr="00581BDE">
        <w:t>(42 CFR 457.1280)</w:t>
      </w:r>
    </w:p>
    <w:p w14:paraId="0B0FCF1B" w14:textId="77777777" w:rsidR="00134E29" w:rsidRPr="00581BDE" w:rsidRDefault="00134E29" w:rsidP="00134E29">
      <w:pPr>
        <w:pStyle w:val="CMSlevel3checkbox"/>
        <w:spacing w:after="0"/>
        <w:rPr>
          <w:snapToGrid/>
        </w:rPr>
      </w:pPr>
    </w:p>
    <w:p w14:paraId="7888F01C" w14:textId="77777777" w:rsidR="00134E29" w:rsidRPr="00581BDE" w:rsidRDefault="00134E29" w:rsidP="00134E29">
      <w:pPr>
        <w:pStyle w:val="CMSHeading3XXX"/>
      </w:pPr>
      <w:r w:rsidRPr="00581BDE">
        <w:t>3.10.2</w:t>
      </w:r>
      <w:r>
        <w:t xml:space="preserve"> </w:t>
      </w:r>
      <w:r w:rsidRPr="00581BDE">
        <w:fldChar w:fldCharType="begin">
          <w:ffData>
            <w:name w:val="Check3"/>
            <w:enabled/>
            <w:calcOnExit w:val="0"/>
            <w:checkBox>
              <w:sizeAuto/>
              <w:default w:val="0"/>
            </w:checkBox>
          </w:ffData>
        </w:fldChar>
      </w:r>
      <w:r w:rsidRPr="00581BDE">
        <w:instrText xml:space="preserve"> FORMCHECKBOX </w:instrText>
      </w:r>
      <w:r w:rsidR="00000000">
        <w:fldChar w:fldCharType="separate"/>
      </w:r>
      <w:r w:rsidRPr="00581BDE">
        <w:fldChar w:fldCharType="end"/>
      </w:r>
      <w:r w:rsidRPr="00581BDE">
        <w:tab/>
      </w:r>
      <w:r w:rsidRPr="00581BDE">
        <w:rPr>
          <w:b w:val="0"/>
        </w:rPr>
        <w:t xml:space="preserve">The State assures that it has in effect safeguards against conflict of interest on the part of State and local officers and employees and agents of the State who have responsibilities relating to the MCO, PIHP, or PAHP contracts or enrollment processes described in 42 CFR 457.1210(a). (42 CFR 457.1214, cross referencing 42 CFR 438.58) </w:t>
      </w:r>
    </w:p>
    <w:p w14:paraId="38704FF1" w14:textId="77777777" w:rsidR="00134E29" w:rsidRPr="00DA2EB7" w:rsidRDefault="00134E29" w:rsidP="00134E29">
      <w:pPr>
        <w:pStyle w:val="CMSHeading3XXX"/>
        <w:rPr>
          <w:b w:val="0"/>
        </w:rPr>
      </w:pPr>
      <w:r w:rsidRPr="00581BDE">
        <w:t>3.10.3</w:t>
      </w:r>
      <w:r w:rsidRPr="00581BDE">
        <w:rPr>
          <w:b w:val="0"/>
        </w:rPr>
        <w:t>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000000">
        <w:rPr>
          <w:b w:val="0"/>
        </w:rPr>
      </w:r>
      <w:r w:rsidR="00000000">
        <w:rPr>
          <w:b w:val="0"/>
        </w:rPr>
        <w:fldChar w:fldCharType="separate"/>
      </w:r>
      <w:r w:rsidRPr="00581BDE">
        <w:rPr>
          <w:b w:val="0"/>
        </w:rPr>
        <w:fldChar w:fldCharType="end"/>
      </w:r>
      <w:r w:rsidRPr="00581BDE">
        <w:rPr>
          <w:b w:val="0"/>
        </w:rPr>
        <w:tab/>
        <w:t>The State assures that it periodically, but no less frequently than once every 3 years, conducts</w:t>
      </w:r>
      <w:r w:rsidRPr="00DA2EB7">
        <w:rPr>
          <w:b w:val="0"/>
        </w:rPr>
        <w:t>, or contracts for the conduct of, an independent audit of the accuracy, truthfulness, and completeness of the encounter and financial data submitted by, or on behalf of, each MCO, PIHP or PAHP. (42 CFR 457.1285, cross referencing 42 CFR 438.602(e))</w:t>
      </w:r>
    </w:p>
    <w:p w14:paraId="47B7AE70" w14:textId="77777777" w:rsidR="00134E29" w:rsidRPr="00DA2EB7" w:rsidRDefault="00134E29" w:rsidP="00134E29">
      <w:pPr>
        <w:pStyle w:val="CMSHeading3XXX"/>
        <w:spacing w:after="0"/>
        <w:rPr>
          <w:b w:val="0"/>
        </w:rPr>
      </w:pPr>
      <w:r w:rsidRPr="00DA2EB7">
        <w:t>3.1</w:t>
      </w:r>
      <w:r>
        <w:t>0</w:t>
      </w:r>
      <w:r w:rsidRPr="00DA2EB7">
        <w:t>.</w:t>
      </w:r>
      <w:r>
        <w:t xml:space="preserve">4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000000">
        <w:rPr>
          <w:b w:val="0"/>
        </w:rPr>
      </w:r>
      <w:r w:rsidR="00000000">
        <w:rPr>
          <w:b w:val="0"/>
        </w:rPr>
        <w:fldChar w:fldCharType="separate"/>
      </w:r>
      <w:r w:rsidRPr="00DA2EB7">
        <w:rPr>
          <w:b w:val="0"/>
        </w:rPr>
        <w:fldChar w:fldCharType="end"/>
      </w:r>
      <w:r w:rsidRPr="00DA2EB7">
        <w:rPr>
          <w:b w:val="0"/>
        </w:rPr>
        <w:tab/>
        <w:t xml:space="preserve">The State assures that it requires MCOs, PIHPs, PAHP, and or subcontractors (only to the extent that the subcontractor is delegated responsibility by the MCO, </w:t>
      </w:r>
      <w:r w:rsidRPr="00DA2EB7">
        <w:rPr>
          <w:b w:val="0"/>
        </w:rPr>
        <w:lastRenderedPageBreak/>
        <w:t>PIHP, or PAHP for coverage of services and payment of claims) implement and maintain arrangements or procedures that are designed to detect and prevent fraud, waste, and abuse. The arrangements or procedures must include the following:</w:t>
      </w:r>
    </w:p>
    <w:p w14:paraId="6CABC904" w14:textId="77777777" w:rsidR="00134E29" w:rsidRPr="008B28E1" w:rsidRDefault="00134E29" w:rsidP="00134E29">
      <w:pPr>
        <w:pStyle w:val="CMSBulletlevel2"/>
        <w:numPr>
          <w:ilvl w:val="0"/>
          <w:numId w:val="21"/>
        </w:numPr>
        <w:ind w:left="2520"/>
      </w:pPr>
      <w:r w:rsidRPr="008B28E1">
        <w:t xml:space="preserve">A compliance program that </w:t>
      </w:r>
      <w:proofErr w:type="gramStart"/>
      <w:r w:rsidRPr="008B28E1">
        <w:t>include</w:t>
      </w:r>
      <w:proofErr w:type="gramEnd"/>
      <w:r>
        <w:t xml:space="preserve"> all of the elements described in 42 CFR 438.608(a)(1); </w:t>
      </w:r>
    </w:p>
    <w:p w14:paraId="154B7F7D" w14:textId="77777777" w:rsidR="00134E29" w:rsidRPr="008B28E1" w:rsidRDefault="00134E29" w:rsidP="00134E29">
      <w:pPr>
        <w:pStyle w:val="CMSBulletlevel2"/>
        <w:numPr>
          <w:ilvl w:val="0"/>
          <w:numId w:val="21"/>
        </w:numPr>
        <w:ind w:left="2520"/>
      </w:pPr>
      <w:r w:rsidRPr="008B28E1">
        <w:t>Provision for prompt reporting of all overpayments identified or recovered, specifying the overpayments due t</w:t>
      </w:r>
      <w:r>
        <w:t xml:space="preserve">o potential fraud, to the </w:t>
      </w:r>
      <w:proofErr w:type="gramStart"/>
      <w:r>
        <w:t>State;</w:t>
      </w:r>
      <w:proofErr w:type="gramEnd"/>
      <w:r>
        <w:t xml:space="preserve"> </w:t>
      </w:r>
    </w:p>
    <w:p w14:paraId="0C669A95" w14:textId="77777777" w:rsidR="00134E29" w:rsidRPr="008B28E1" w:rsidRDefault="00134E29" w:rsidP="00134E29">
      <w:pPr>
        <w:pStyle w:val="CMSBulletlevel2"/>
        <w:numPr>
          <w:ilvl w:val="0"/>
          <w:numId w:val="21"/>
        </w:numPr>
        <w:ind w:left="2520"/>
      </w:pPr>
      <w:r w:rsidRPr="008B28E1">
        <w:t xml:space="preserve">Provision for prompt notification to the State when it receives information about changes in an enrollee's circumstances that may affect the enrollee's </w:t>
      </w:r>
      <w:proofErr w:type="gramStart"/>
      <w:r w:rsidRPr="008B28E1">
        <w:t>eligibility</w:t>
      </w:r>
      <w:r>
        <w:t>;</w:t>
      </w:r>
      <w:proofErr w:type="gramEnd"/>
    </w:p>
    <w:p w14:paraId="5744F422" w14:textId="77777777" w:rsidR="00134E29" w:rsidRPr="008B28E1" w:rsidRDefault="00134E29" w:rsidP="00134E29">
      <w:pPr>
        <w:pStyle w:val="CMSBulletlevel2"/>
        <w:numPr>
          <w:ilvl w:val="0"/>
          <w:numId w:val="21"/>
        </w:numPr>
        <w:ind w:left="2520"/>
      </w:pPr>
      <w:r w:rsidRPr="008B28E1">
        <w:t>Provision for notification to the State when it receives information about a change in a network provider's circumstances that may affect the network provider's eligibility to participate in the managed care program, including the termination of the provider agree</w:t>
      </w:r>
      <w:r>
        <w:t xml:space="preserve">ment with the MCO, PIHP or </w:t>
      </w:r>
      <w:proofErr w:type="gramStart"/>
      <w:r>
        <w:t>PAHP;</w:t>
      </w:r>
      <w:proofErr w:type="gramEnd"/>
    </w:p>
    <w:p w14:paraId="0B56AA6D" w14:textId="77777777" w:rsidR="00134E29" w:rsidRPr="008B28E1" w:rsidRDefault="00134E29" w:rsidP="00134E29">
      <w:pPr>
        <w:pStyle w:val="CMSBulletlevel2"/>
        <w:numPr>
          <w:ilvl w:val="0"/>
          <w:numId w:val="21"/>
        </w:numPr>
        <w:ind w:left="2520"/>
      </w:pPr>
      <w:r w:rsidRPr="008B28E1">
        <w:t>Provision for a method to verify, by sampling or other methods, whether services that have been represented to have been delivered by network providers were received by enrollees and the application of such verificati</w:t>
      </w:r>
      <w:r>
        <w:t xml:space="preserve">on processes on a regular </w:t>
      </w:r>
      <w:proofErr w:type="gramStart"/>
      <w:r>
        <w:t>basis;</w:t>
      </w:r>
      <w:proofErr w:type="gramEnd"/>
    </w:p>
    <w:p w14:paraId="16D4C48F" w14:textId="77777777" w:rsidR="00134E29" w:rsidRPr="008B28E1" w:rsidRDefault="00134E29" w:rsidP="00134E29">
      <w:pPr>
        <w:pStyle w:val="CMSBulletlevel2"/>
        <w:numPr>
          <w:ilvl w:val="0"/>
          <w:numId w:val="21"/>
        </w:numPr>
        <w:ind w:left="2520"/>
      </w:pPr>
      <w:r w:rsidRPr="008B28E1">
        <w:t>In the case of MCOs, PIHPs, or PAHPs that make or receive annual payments under the contract of at least $5,000,000, provision for written policies for all employees of the entity, and of any contractor or agent, that provide detailed information about the False Claims Act and other Federal and State laws described in section 1902(a)(68) of the Act, including information about rights of employees to</w:t>
      </w:r>
      <w:r>
        <w:t xml:space="preserve"> be protected as </w:t>
      </w:r>
      <w:proofErr w:type="gramStart"/>
      <w:r>
        <w:t>whistleblowers;</w:t>
      </w:r>
      <w:proofErr w:type="gramEnd"/>
    </w:p>
    <w:p w14:paraId="7B8554D2" w14:textId="77777777" w:rsidR="00134E29" w:rsidRPr="008B28E1" w:rsidRDefault="00134E29" w:rsidP="00134E29">
      <w:pPr>
        <w:pStyle w:val="CMSBulletlevel2"/>
        <w:numPr>
          <w:ilvl w:val="0"/>
          <w:numId w:val="21"/>
        </w:numPr>
        <w:ind w:left="2520"/>
      </w:pPr>
      <w:r w:rsidRPr="008B28E1">
        <w:t>Provision for the prompt referral of any potential fraud, waste, or abuse that the MCO, PIHP, or PAHP identifies to the State Medicaid</w:t>
      </w:r>
      <w:r>
        <w:t>/CHIP</w:t>
      </w:r>
      <w:r w:rsidRPr="008B28E1">
        <w:t xml:space="preserve"> program integrity unit or any potential fraud directly to the St</w:t>
      </w:r>
      <w:r>
        <w:t>ate Medicaid Fraud Control Unit; and</w:t>
      </w:r>
    </w:p>
    <w:p w14:paraId="4514094E" w14:textId="77777777" w:rsidR="00134E29" w:rsidRPr="008B28E1" w:rsidRDefault="00134E29" w:rsidP="00134E29">
      <w:pPr>
        <w:pStyle w:val="CMSBulletlevel2LAST"/>
        <w:numPr>
          <w:ilvl w:val="0"/>
          <w:numId w:val="21"/>
        </w:numPr>
        <w:ind w:left="2520"/>
      </w:pPr>
      <w:r w:rsidRPr="008B28E1">
        <w:t>Provision for the MCO's, PIHP's, or PAHP's suspension of payments to a network provider for which the State determines there is a credible allegati</w:t>
      </w:r>
      <w:r>
        <w:t xml:space="preserve">on of fraud in accordance with 42 CFR </w:t>
      </w:r>
      <w:r w:rsidRPr="008B28E1">
        <w:t>455.23</w:t>
      </w:r>
      <w:r>
        <w:t xml:space="preserve">. </w:t>
      </w:r>
      <w:r w:rsidRPr="00DF363B">
        <w:t>(42 CFR 457</w:t>
      </w:r>
      <w:r>
        <w:t>.1285</w:t>
      </w:r>
      <w:r w:rsidRPr="00F121D0">
        <w:t>,</w:t>
      </w:r>
      <w:r>
        <w:t xml:space="preserve"> cross referencing 42 CFR 438.608(a))</w:t>
      </w:r>
    </w:p>
    <w:p w14:paraId="2CB5C97B" w14:textId="77777777" w:rsidR="00134E29" w:rsidRPr="00DA2EB7" w:rsidRDefault="00134E29" w:rsidP="00134E29">
      <w:pPr>
        <w:pStyle w:val="CMSHeading3XXX"/>
        <w:rPr>
          <w:b w:val="0"/>
        </w:rPr>
      </w:pPr>
      <w:r w:rsidRPr="00DA2EB7">
        <w:t>3.1</w:t>
      </w:r>
      <w:r>
        <w:t>0</w:t>
      </w:r>
      <w:r w:rsidRPr="00DA2EB7">
        <w:t>.</w:t>
      </w:r>
      <w:r>
        <w:t xml:space="preserve">5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000000">
        <w:rPr>
          <w:b w:val="0"/>
        </w:rPr>
      </w:r>
      <w:r w:rsidR="00000000">
        <w:rPr>
          <w:b w:val="0"/>
        </w:rPr>
        <w:fldChar w:fldCharType="separate"/>
      </w:r>
      <w:r w:rsidRPr="00DA2EB7">
        <w:rPr>
          <w:b w:val="0"/>
        </w:rPr>
        <w:fldChar w:fldCharType="end"/>
      </w:r>
      <w:r w:rsidRPr="00DA2EB7">
        <w:rPr>
          <w:b w:val="0"/>
        </w:rPr>
        <w:tab/>
        <w:t>The State assures that each MCO, PIHP, or PAHP requires and has a mechanism for a network provider to report to the MCO, PIHP or PAHP when it has received an overpayment, to return the overpayment to the MCO, PIHP or PAHP within 60 calendar days after the date on which the overpayment was identified, and to notify the MCO, PIHP or PAHP in writing of the reason for the overpayment. (42 CFR 457.1285, cross referencing 42 CFR 438.608(d)(2))</w:t>
      </w:r>
    </w:p>
    <w:p w14:paraId="54FF4CD9" w14:textId="77777777" w:rsidR="00134E29" w:rsidRPr="00DA2EB7" w:rsidRDefault="00134E29" w:rsidP="00134E29">
      <w:pPr>
        <w:pStyle w:val="CMSHeading3XXX"/>
        <w:rPr>
          <w:b w:val="0"/>
        </w:rPr>
      </w:pPr>
      <w:r w:rsidRPr="00DA2EB7">
        <w:lastRenderedPageBreak/>
        <w:t>3.1</w:t>
      </w:r>
      <w:r>
        <w:t>0</w:t>
      </w:r>
      <w:r w:rsidRPr="00DA2EB7">
        <w:t>.</w:t>
      </w:r>
      <w:r>
        <w:t xml:space="preserve">6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000000">
        <w:rPr>
          <w:b w:val="0"/>
        </w:rPr>
      </w:r>
      <w:r w:rsidR="00000000">
        <w:rPr>
          <w:b w:val="0"/>
        </w:rPr>
        <w:fldChar w:fldCharType="separate"/>
      </w:r>
      <w:r w:rsidRPr="00DA2EB7">
        <w:rPr>
          <w:b w:val="0"/>
        </w:rPr>
        <w:fldChar w:fldCharType="end"/>
      </w:r>
      <w:r w:rsidRPr="00DA2EB7">
        <w:rPr>
          <w:b w:val="0"/>
        </w:rPr>
        <w:tab/>
        <w:t>The State assures that each MCO, PIHP, or PAHP reports annually to the State on their recoveries of overpayments. (42 CFR 457.1285, cross referencing 42 CFR 438.608(d)(3))</w:t>
      </w:r>
    </w:p>
    <w:p w14:paraId="61340084" w14:textId="77777777" w:rsidR="00134E29" w:rsidRPr="00DA2EB7" w:rsidRDefault="00134E29" w:rsidP="00134E29">
      <w:pPr>
        <w:pStyle w:val="CMSHeading3XXX"/>
        <w:rPr>
          <w:b w:val="0"/>
        </w:rPr>
      </w:pPr>
      <w:r w:rsidRPr="00DA2EB7">
        <w:t>3.1</w:t>
      </w:r>
      <w:r>
        <w:t>0</w:t>
      </w:r>
      <w:r w:rsidRPr="00DA2EB7">
        <w:t>.</w:t>
      </w:r>
      <w:r>
        <w:t xml:space="preserve">7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000000">
        <w:rPr>
          <w:b w:val="0"/>
        </w:rPr>
      </w:r>
      <w:r w:rsidR="00000000">
        <w:rPr>
          <w:b w:val="0"/>
        </w:rPr>
        <w:fldChar w:fldCharType="separate"/>
      </w:r>
      <w:r w:rsidRPr="00DA2EB7">
        <w:rPr>
          <w:b w:val="0"/>
        </w:rPr>
        <w:fldChar w:fldCharType="end"/>
      </w:r>
      <w:r w:rsidRPr="00DA2EB7">
        <w:rPr>
          <w:b w:val="0"/>
        </w:rPr>
        <w:tab/>
        <w:t>The State assures that it screens and enrolls, and periodically revalidates, all network providers of MCOs, PIHPs, and PAHPs, in accordance with the requirements of part 455, subparts B and E. This requirement also extends to PCCMs and PCCM entities to the extent that the primary care case manager is not otherwise enrolled with the State to provide services to fee-for-service beneficiaries. (42 CFR 457.1285, cross referencing 42 CFR 438.602(b)(1) and 438.608(b))</w:t>
      </w:r>
    </w:p>
    <w:p w14:paraId="2304A012" w14:textId="77777777" w:rsidR="00134E29" w:rsidRPr="00DA2EB7" w:rsidRDefault="00134E29" w:rsidP="00134E29">
      <w:pPr>
        <w:pStyle w:val="CMSHeading3XXX"/>
        <w:rPr>
          <w:b w:val="0"/>
        </w:rPr>
      </w:pPr>
      <w:r w:rsidRPr="00DA2EB7">
        <w:t>3.1</w:t>
      </w:r>
      <w:r>
        <w:t>0</w:t>
      </w:r>
      <w:r w:rsidRPr="00DA2EB7">
        <w:t>.</w:t>
      </w:r>
      <w:r>
        <w:t xml:space="preserve">8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000000">
        <w:rPr>
          <w:b w:val="0"/>
        </w:rPr>
      </w:r>
      <w:r w:rsidR="00000000">
        <w:rPr>
          <w:b w:val="0"/>
        </w:rPr>
        <w:fldChar w:fldCharType="separate"/>
      </w:r>
      <w:r w:rsidRPr="00DA2EB7">
        <w:rPr>
          <w:b w:val="0"/>
        </w:rPr>
        <w:fldChar w:fldCharType="end"/>
      </w:r>
      <w:r w:rsidRPr="00DA2EB7">
        <w:rPr>
          <w:b w:val="0"/>
        </w:rPr>
        <w:tab/>
        <w:t>The State assures that it reviews the ownership and control disclosures submitted by the MCO, PIHP, PAHP, PCCM or PCCM entity, and any subcontractors. (42 CFR 457.1285, cross referencing 42 CFR 438.602(c))</w:t>
      </w:r>
    </w:p>
    <w:p w14:paraId="037D9D65" w14:textId="77777777" w:rsidR="00134E29" w:rsidRPr="00DA2EB7" w:rsidRDefault="00134E29" w:rsidP="00134E29">
      <w:pPr>
        <w:pStyle w:val="CMSHeading3XXX"/>
        <w:rPr>
          <w:b w:val="0"/>
        </w:rPr>
      </w:pPr>
      <w:r w:rsidRPr="00DA2EB7">
        <w:t>3.1</w:t>
      </w:r>
      <w:r>
        <w:t>0</w:t>
      </w:r>
      <w:r w:rsidRPr="00DA2EB7">
        <w:t>.</w:t>
      </w:r>
      <w:r>
        <w:t xml:space="preserve">9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000000">
        <w:rPr>
          <w:b w:val="0"/>
        </w:rPr>
      </w:r>
      <w:r w:rsidR="00000000">
        <w:rPr>
          <w:b w:val="0"/>
        </w:rPr>
        <w:fldChar w:fldCharType="separate"/>
      </w:r>
      <w:r w:rsidRPr="00DA2EB7">
        <w:rPr>
          <w:b w:val="0"/>
        </w:rPr>
        <w:fldChar w:fldCharType="end"/>
      </w:r>
      <w:r w:rsidRPr="00DA2EB7">
        <w:rPr>
          <w:b w:val="0"/>
        </w:rPr>
        <w:tab/>
        <w:t xml:space="preserve">The State assures that it confirms the identity and determines the exclusion status of the MCO, PIHP, PAHP, PCCM or PCCM entity, any subcontractor, as well as any person with an ownership or control interest, or who is an agent or managing employee of the MCO, PIHP, PAHP, PCCM or PCCM entity through routine checks of Federal databases. If the State finds a party that is excluded, the State promptly notifies the MCO, PIHP, PAHP, PCCM, or PCCM entity and </w:t>
      </w:r>
      <w:proofErr w:type="gramStart"/>
      <w:r w:rsidRPr="00DA2EB7">
        <w:rPr>
          <w:b w:val="0"/>
        </w:rPr>
        <w:t>takes action</w:t>
      </w:r>
      <w:proofErr w:type="gramEnd"/>
      <w:r w:rsidRPr="00DA2EB7">
        <w:rPr>
          <w:b w:val="0"/>
        </w:rPr>
        <w:t xml:space="preserve"> consistent with 42 CFR 438.610(c). (42 CFR 457.1285, cross referencing 42 CFR 438.602(d))</w:t>
      </w:r>
    </w:p>
    <w:p w14:paraId="050BF0C7" w14:textId="77777777" w:rsidR="00134E29" w:rsidRPr="00DA2EB7" w:rsidRDefault="00134E29" w:rsidP="00134E29">
      <w:pPr>
        <w:pStyle w:val="CMSHeading3XXX"/>
        <w:rPr>
          <w:b w:val="0"/>
        </w:rPr>
      </w:pPr>
      <w:r w:rsidRPr="00DA2EB7">
        <w:t>3.1</w:t>
      </w:r>
      <w:r>
        <w:t>0</w:t>
      </w:r>
      <w:r w:rsidRPr="00DA2EB7">
        <w:t>.</w:t>
      </w:r>
      <w:r>
        <w:t xml:space="preserve">10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000000">
        <w:rPr>
          <w:b w:val="0"/>
        </w:rPr>
      </w:r>
      <w:r w:rsidR="00000000">
        <w:rPr>
          <w:b w:val="0"/>
        </w:rPr>
        <w:fldChar w:fldCharType="separate"/>
      </w:r>
      <w:r w:rsidRPr="00DA2EB7">
        <w:rPr>
          <w:b w:val="0"/>
        </w:rPr>
        <w:fldChar w:fldCharType="end"/>
      </w:r>
      <w:r w:rsidRPr="00DA2EB7">
        <w:rPr>
          <w:b w:val="0"/>
        </w:rPr>
        <w:tab/>
        <w:t>The State assures that it receives and investigates information from whistleblowers relating to the integrity of the MCO, PIHP, PAHP, PCCM, or PCCM entity, subcontractors, or network providers receiving Federal funds under this part. (42 CFR 457.1285, cross referencing 42 CFR 438.602(f))</w:t>
      </w:r>
    </w:p>
    <w:p w14:paraId="3620C7E7" w14:textId="74E27863" w:rsidR="00134E29" w:rsidRPr="00581BDE" w:rsidRDefault="00134E29" w:rsidP="00134E29">
      <w:pPr>
        <w:pStyle w:val="CMSHeading3XXX"/>
        <w:rPr>
          <w:b w:val="0"/>
        </w:rPr>
      </w:pPr>
      <w:r w:rsidRPr="00DA2EB7">
        <w:t>3.1</w:t>
      </w:r>
      <w:r>
        <w:t>0</w:t>
      </w:r>
      <w:r w:rsidRPr="00DA2EB7">
        <w:t>.</w:t>
      </w:r>
      <w:r>
        <w:t xml:space="preserve">11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000000">
        <w:rPr>
          <w:b w:val="0"/>
        </w:rPr>
      </w:r>
      <w:r w:rsidR="00000000">
        <w:rPr>
          <w:b w:val="0"/>
        </w:rPr>
        <w:fldChar w:fldCharType="separate"/>
      </w:r>
      <w:r w:rsidRPr="00DA2EB7">
        <w:rPr>
          <w:b w:val="0"/>
        </w:rPr>
        <w:fldChar w:fldCharType="end"/>
      </w:r>
      <w:r w:rsidRPr="00DA2EB7">
        <w:rPr>
          <w:b w:val="0"/>
        </w:rPr>
        <w:tab/>
        <w:t xml:space="preserve">The State assures that MCOs, PIHPs, PAHPs, PCCMs, or PCCM entities with which the State contracts are not located outside of the United States and that no claims paid by an MCO, PIHP, or PAHP to a network provider, out-of-network provider, subcontractor or financial institution located outside of the U.S. are </w:t>
      </w:r>
      <w:r w:rsidRPr="00581BDE">
        <w:rPr>
          <w:b w:val="0"/>
        </w:rPr>
        <w:t>considered in the development of actuarially sound capitation rates. (42 CFR 457.1285, cross referencing to 42 CFR 438.602(</w:t>
      </w:r>
      <w:proofErr w:type="spellStart"/>
      <w:r w:rsidRPr="00581BDE">
        <w:rPr>
          <w:b w:val="0"/>
        </w:rPr>
        <w:t>i</w:t>
      </w:r>
      <w:proofErr w:type="spellEnd"/>
      <w:r w:rsidRPr="00581BDE">
        <w:rPr>
          <w:b w:val="0"/>
        </w:rPr>
        <w:t>)</w:t>
      </w:r>
      <w:r w:rsidR="005D68C5">
        <w:rPr>
          <w:b w:val="0"/>
        </w:rPr>
        <w:t xml:space="preserve">; Section </w:t>
      </w:r>
      <w:r w:rsidR="005D68C5" w:rsidRPr="005D68C5">
        <w:rPr>
          <w:b w:val="0"/>
        </w:rPr>
        <w:t>1902(a)(80)</w:t>
      </w:r>
      <w:r w:rsidR="005D68C5">
        <w:rPr>
          <w:b w:val="0"/>
        </w:rPr>
        <w:t xml:space="preserve"> of the Social Security Act</w:t>
      </w:r>
      <w:r w:rsidRPr="00581BDE">
        <w:rPr>
          <w:b w:val="0"/>
        </w:rPr>
        <w:t>)</w:t>
      </w:r>
    </w:p>
    <w:p w14:paraId="22A1B8F2" w14:textId="77777777" w:rsidR="00134E29" w:rsidRPr="00581BDE" w:rsidRDefault="00134E29" w:rsidP="00134E29">
      <w:pPr>
        <w:pStyle w:val="CMSHeading3XXX"/>
        <w:spacing w:after="0"/>
        <w:rPr>
          <w:b w:val="0"/>
        </w:rPr>
      </w:pPr>
      <w:r w:rsidRPr="00581BDE">
        <w:t>3.10.12</w:t>
      </w:r>
      <w:r w:rsidRPr="00581BDE">
        <w:tab/>
      </w:r>
      <w:r w:rsidRPr="00581BDE">
        <w:rPr>
          <w:b w:val="0"/>
        </w:rPr>
        <w:t xml:space="preserve">The State assures that MCOs, PIHPs, PAHPs, PCCMs, and PCCM entities submit to the State the following data, documentation, and information: </w:t>
      </w:r>
    </w:p>
    <w:p w14:paraId="3140CF17" w14:textId="77777777" w:rsidR="00134E29" w:rsidRPr="00581BDE" w:rsidRDefault="00134E29" w:rsidP="00134E29">
      <w:pPr>
        <w:pStyle w:val="CMSHeading4XXXX"/>
        <w:spacing w:after="0"/>
        <w:ind w:hanging="720"/>
      </w:pPr>
      <w:r w:rsidRPr="00581BDE">
        <w:fldChar w:fldCharType="begin">
          <w:ffData>
            <w:name w:val="Check3"/>
            <w:enabled/>
            <w:calcOnExit w:val="0"/>
            <w:checkBox>
              <w:sizeAuto/>
              <w:default w:val="0"/>
            </w:checkBox>
          </w:ffData>
        </w:fldChar>
      </w:r>
      <w:r w:rsidRPr="00581BDE">
        <w:instrText xml:space="preserve"> FORMCHECKBOX </w:instrText>
      </w:r>
      <w:r w:rsidR="00000000">
        <w:fldChar w:fldCharType="separate"/>
      </w:r>
      <w:r w:rsidRPr="00581BDE">
        <w:fldChar w:fldCharType="end"/>
      </w:r>
      <w:r w:rsidRPr="00581BDE">
        <w:tab/>
        <w:t>Encounter data in the form and manner described in 42 CFR 438.818</w:t>
      </w:r>
      <w:r>
        <w:t>.</w:t>
      </w:r>
      <w:r w:rsidRPr="00581BDE">
        <w:t xml:space="preserve"> </w:t>
      </w:r>
    </w:p>
    <w:p w14:paraId="1E558185" w14:textId="77777777" w:rsidR="00134E29" w:rsidRPr="00F410FC" w:rsidRDefault="00134E29" w:rsidP="00134E29">
      <w:pPr>
        <w:pStyle w:val="CMSHeading4XXXX"/>
        <w:spacing w:after="0"/>
        <w:ind w:hanging="720"/>
      </w:pPr>
      <w:r w:rsidRPr="00581BDE">
        <w:fldChar w:fldCharType="begin">
          <w:ffData>
            <w:name w:val="Check3"/>
            <w:enabled/>
            <w:calcOnExit w:val="0"/>
            <w:checkBox>
              <w:sizeAuto/>
              <w:default w:val="0"/>
            </w:checkBox>
          </w:ffData>
        </w:fldChar>
      </w:r>
      <w:r w:rsidRPr="00581BDE">
        <w:instrText xml:space="preserve"> FORMCHECKBOX </w:instrText>
      </w:r>
      <w:r w:rsidR="00000000">
        <w:fldChar w:fldCharType="separate"/>
      </w:r>
      <w:r w:rsidRPr="00581BDE">
        <w:fldChar w:fldCharType="end"/>
      </w:r>
      <w:r w:rsidRPr="00581BDE">
        <w:tab/>
        <w:t xml:space="preserve">Data </w:t>
      </w:r>
      <w:proofErr w:type="gramStart"/>
      <w:r w:rsidRPr="00581BDE">
        <w:t>on the basis of</w:t>
      </w:r>
      <w:proofErr w:type="gramEnd"/>
      <w:r w:rsidRPr="00581BDE">
        <w:t xml:space="preserve"> which the State determines the compliance of the MCO, PIHP, or PAHP with the medical loss ratio requirement described in 42 CFR</w:t>
      </w:r>
      <w:r w:rsidRPr="00F410FC">
        <w:t xml:space="preserve"> 438.8.</w:t>
      </w:r>
    </w:p>
    <w:p w14:paraId="51568ED3" w14:textId="77777777" w:rsidR="00134E29" w:rsidRDefault="00134E29" w:rsidP="00134E29">
      <w:pPr>
        <w:pStyle w:val="CMSHeading4XXXX"/>
        <w:spacing w:after="0"/>
        <w:ind w:hanging="720"/>
      </w:pPr>
      <w:r w:rsidRPr="005968A9">
        <w:lastRenderedPageBreak/>
        <w:fldChar w:fldCharType="begin">
          <w:ffData>
            <w:name w:val="Check3"/>
            <w:enabled/>
            <w:calcOnExit w:val="0"/>
            <w:checkBox>
              <w:sizeAuto/>
              <w:default w:val="0"/>
            </w:checkBox>
          </w:ffData>
        </w:fldChar>
      </w:r>
      <w:r w:rsidRPr="005968A9">
        <w:instrText xml:space="preserve"> FORMCHECKBOX </w:instrText>
      </w:r>
      <w:r w:rsidR="00000000">
        <w:fldChar w:fldCharType="separate"/>
      </w:r>
      <w:r w:rsidRPr="005968A9">
        <w:fldChar w:fldCharType="end"/>
      </w:r>
      <w:r>
        <w:tab/>
      </w:r>
      <w:r w:rsidRPr="00496F92">
        <w:t xml:space="preserve">Data </w:t>
      </w:r>
      <w:proofErr w:type="gramStart"/>
      <w:r w:rsidRPr="00496F92">
        <w:t>on the basis of</w:t>
      </w:r>
      <w:proofErr w:type="gramEnd"/>
      <w:r w:rsidRPr="00496F92">
        <w:t xml:space="preserve"> which the State determines that the MCO, PIHP or PAHP has made adequate provision against the risk o</w:t>
      </w:r>
      <w:r>
        <w:t xml:space="preserve">f insolvency as required under 42 CFR </w:t>
      </w:r>
      <w:r w:rsidRPr="00496F92">
        <w:t>438.116.</w:t>
      </w:r>
    </w:p>
    <w:p w14:paraId="00B227BF" w14:textId="77777777" w:rsidR="00134E29" w:rsidRDefault="00134E29" w:rsidP="00134E29">
      <w:pPr>
        <w:pStyle w:val="CMSHeading4XXXX"/>
        <w:spacing w:after="0"/>
        <w:ind w:hanging="720"/>
      </w:pPr>
      <w:r w:rsidRPr="005968A9">
        <w:fldChar w:fldCharType="begin">
          <w:ffData>
            <w:name w:val="Check3"/>
            <w:enabled/>
            <w:calcOnExit w:val="0"/>
            <w:checkBox>
              <w:sizeAuto/>
              <w:default w:val="0"/>
            </w:checkBox>
          </w:ffData>
        </w:fldChar>
      </w:r>
      <w:r w:rsidRPr="005968A9">
        <w:instrText xml:space="preserve"> FORMCHECKBOX </w:instrText>
      </w:r>
      <w:r w:rsidR="00000000">
        <w:fldChar w:fldCharType="separate"/>
      </w:r>
      <w:r w:rsidRPr="005968A9">
        <w:fldChar w:fldCharType="end"/>
      </w:r>
      <w:r>
        <w:tab/>
        <w:t xml:space="preserve">Documentation described in 42 CFR </w:t>
      </w:r>
      <w:r w:rsidRPr="00496F92">
        <w:t>438.207(b) on which the State bases its certification that the MCO, PIHP or PAHP has complied with the State's requirements for availability and accessibility of services, including the adequacy of the pro</w:t>
      </w:r>
      <w:r>
        <w:t xml:space="preserve">vider network, as set forth in 42 CFR </w:t>
      </w:r>
      <w:r w:rsidRPr="00496F92">
        <w:t>438.206.</w:t>
      </w:r>
    </w:p>
    <w:p w14:paraId="4DAB7DDD" w14:textId="77777777" w:rsidR="00134E29" w:rsidRDefault="00134E29" w:rsidP="00134E29">
      <w:pPr>
        <w:pStyle w:val="CMSHeading4XXXX"/>
        <w:spacing w:after="0"/>
        <w:ind w:hanging="720"/>
      </w:pPr>
      <w:r w:rsidRPr="005968A9">
        <w:fldChar w:fldCharType="begin">
          <w:ffData>
            <w:name w:val="Check3"/>
            <w:enabled/>
            <w:calcOnExit w:val="0"/>
            <w:checkBox>
              <w:sizeAuto/>
              <w:default w:val="0"/>
            </w:checkBox>
          </w:ffData>
        </w:fldChar>
      </w:r>
      <w:r w:rsidRPr="005968A9">
        <w:instrText xml:space="preserve"> FORMCHECKBOX </w:instrText>
      </w:r>
      <w:r w:rsidR="00000000">
        <w:fldChar w:fldCharType="separate"/>
      </w:r>
      <w:r w:rsidRPr="005968A9">
        <w:fldChar w:fldCharType="end"/>
      </w:r>
      <w:r>
        <w:tab/>
      </w:r>
      <w:r w:rsidRPr="00496F92">
        <w:t>Information on ownership and control desc</w:t>
      </w:r>
      <w:r>
        <w:t xml:space="preserve">ribed in 42 CFR </w:t>
      </w:r>
      <w:r w:rsidRPr="00496F92">
        <w:t>455.104 of this chapter from MCOs, PIHPs, PAHPs, PCCMs, PCCM entities, and</w:t>
      </w:r>
      <w:r>
        <w:t xml:space="preserve"> subcontractors as governed by 42 CFR </w:t>
      </w:r>
      <w:r w:rsidRPr="00496F92">
        <w:t>438.230.</w:t>
      </w:r>
    </w:p>
    <w:p w14:paraId="470858F5" w14:textId="77777777" w:rsidR="00134E29" w:rsidRDefault="00134E29" w:rsidP="00134E29">
      <w:pPr>
        <w:pStyle w:val="CMSHeading4XXXX"/>
        <w:spacing w:after="0"/>
        <w:ind w:hanging="720"/>
      </w:pPr>
      <w:r w:rsidRPr="005968A9">
        <w:fldChar w:fldCharType="begin">
          <w:ffData>
            <w:name w:val="Check3"/>
            <w:enabled/>
            <w:calcOnExit w:val="0"/>
            <w:checkBox>
              <w:sizeAuto/>
              <w:default w:val="0"/>
            </w:checkBox>
          </w:ffData>
        </w:fldChar>
      </w:r>
      <w:r w:rsidRPr="005968A9">
        <w:instrText xml:space="preserve"> FORMCHECKBOX </w:instrText>
      </w:r>
      <w:r w:rsidR="00000000">
        <w:fldChar w:fldCharType="separate"/>
      </w:r>
      <w:r w:rsidRPr="005968A9">
        <w:fldChar w:fldCharType="end"/>
      </w:r>
      <w:r>
        <w:tab/>
      </w:r>
      <w:r w:rsidRPr="00496F92">
        <w:t>The annual report of overpay</w:t>
      </w:r>
      <w:r>
        <w:t xml:space="preserve">ment recoveries as required in 42 CFR </w:t>
      </w:r>
      <w:r w:rsidRPr="00496F92">
        <w:t>438.608(d)(3)</w:t>
      </w:r>
      <w:r>
        <w:t xml:space="preserve">. </w:t>
      </w:r>
      <w:r w:rsidRPr="00DF363B">
        <w:t>(42 CFR 457</w:t>
      </w:r>
      <w:r>
        <w:t>.1285</w:t>
      </w:r>
      <w:r w:rsidRPr="00F121D0">
        <w:t>,</w:t>
      </w:r>
      <w:r>
        <w:t xml:space="preserve"> cross referencing 42 CFR 438.604(a))</w:t>
      </w:r>
    </w:p>
    <w:p w14:paraId="264993DC" w14:textId="77777777" w:rsidR="00134E29" w:rsidRDefault="00134E29" w:rsidP="00134E29">
      <w:pPr>
        <w:pStyle w:val="CMSHeading4XXXX"/>
        <w:spacing w:after="0"/>
        <w:ind w:hanging="720"/>
      </w:pPr>
    </w:p>
    <w:p w14:paraId="6FBA2521" w14:textId="77777777" w:rsidR="00134E29" w:rsidRPr="00581BDE" w:rsidRDefault="00134E29" w:rsidP="00134E29">
      <w:pPr>
        <w:pStyle w:val="CMSHeading3XXX"/>
        <w:spacing w:after="0"/>
        <w:rPr>
          <w:b w:val="0"/>
        </w:rPr>
      </w:pPr>
      <w:r w:rsidRPr="00DA2EB7">
        <w:t>3.</w:t>
      </w:r>
      <w:r>
        <w:t>10.13</w:t>
      </w:r>
      <w:r w:rsidRPr="00DA2EB7">
        <w:tab/>
      </w:r>
      <w:r w:rsidRPr="00581BDE">
        <w:rPr>
          <w:b w:val="0"/>
        </w:rPr>
        <w:t>The State assures that:</w:t>
      </w:r>
    </w:p>
    <w:p w14:paraId="532F4465" w14:textId="77777777" w:rsidR="00134E29" w:rsidRPr="00067EC3" w:rsidRDefault="00134E29" w:rsidP="00134E29">
      <w:pPr>
        <w:pStyle w:val="CMSHeading4XXXX"/>
        <w:spacing w:after="0"/>
        <w:ind w:hanging="720"/>
      </w:pPr>
      <w:r w:rsidRPr="005968A9">
        <w:fldChar w:fldCharType="begin">
          <w:ffData>
            <w:name w:val="Check3"/>
            <w:enabled/>
            <w:calcOnExit w:val="0"/>
            <w:checkBox>
              <w:sizeAuto/>
              <w:default w:val="0"/>
            </w:checkBox>
          </w:ffData>
        </w:fldChar>
      </w:r>
      <w:r w:rsidRPr="005968A9">
        <w:instrText xml:space="preserve"> FORMCHECKBOX </w:instrText>
      </w:r>
      <w:r w:rsidR="00000000">
        <w:fldChar w:fldCharType="separate"/>
      </w:r>
      <w:r w:rsidRPr="005968A9">
        <w:fldChar w:fldCharType="end"/>
      </w:r>
      <w:r>
        <w:tab/>
        <w:t xml:space="preserve">It requires that the data, documentation, or information submitted in accordance with 42 CFR </w:t>
      </w:r>
      <w:r w:rsidRPr="00DF363B">
        <w:t>457</w:t>
      </w:r>
      <w:r>
        <w:t>.1285</w:t>
      </w:r>
      <w:r w:rsidRPr="00F121D0">
        <w:t>,</w:t>
      </w:r>
      <w:r>
        <w:t xml:space="preserve"> cross referencing 42 CFR </w:t>
      </w:r>
      <w:r w:rsidRPr="00496F92">
        <w:t>438.604</w:t>
      </w:r>
      <w:r>
        <w:t>(a)</w:t>
      </w:r>
      <w:r w:rsidRPr="00496F92">
        <w:t xml:space="preserve">, </w:t>
      </w:r>
      <w:r>
        <w:t>is</w:t>
      </w:r>
      <w:r w:rsidRPr="00496F92">
        <w:t xml:space="preserve"> certified </w:t>
      </w:r>
      <w:r>
        <w:t xml:space="preserve">in a manner that the </w:t>
      </w:r>
      <w:r w:rsidRPr="00496F92">
        <w:t>MCO's, PIHP's, PAHP's, PCCM's, or PCCM entity's Chief Executive Officer or Chief Financial Officer is ultimately re</w:t>
      </w:r>
      <w:r>
        <w:t xml:space="preserve">sponsible for the certification. </w:t>
      </w:r>
      <w:r w:rsidRPr="00067EC3">
        <w:t>(42 CFR 457.1285, cross referencing 42 CFR 438.60</w:t>
      </w:r>
      <w:r>
        <w:t>6(a))</w:t>
      </w:r>
    </w:p>
    <w:p w14:paraId="575FB5A0" w14:textId="77777777" w:rsidR="00134E29" w:rsidRDefault="00134E29" w:rsidP="00134E29">
      <w:pPr>
        <w:pStyle w:val="CMSHeading4XXXX"/>
        <w:spacing w:after="0"/>
        <w:ind w:hanging="720"/>
      </w:pPr>
      <w:r w:rsidRPr="00440B3E">
        <w:fldChar w:fldCharType="begin">
          <w:ffData>
            <w:name w:val="Check3"/>
            <w:enabled/>
            <w:calcOnExit w:val="0"/>
            <w:checkBox>
              <w:sizeAuto/>
              <w:default w:val="0"/>
            </w:checkBox>
          </w:ffData>
        </w:fldChar>
      </w:r>
      <w:r w:rsidRPr="00067EC3">
        <w:instrText xml:space="preserve"> FORMCHECKBOX </w:instrText>
      </w:r>
      <w:r w:rsidR="00000000">
        <w:fldChar w:fldCharType="separate"/>
      </w:r>
      <w:r w:rsidRPr="00440B3E">
        <w:fldChar w:fldCharType="end"/>
      </w:r>
      <w:r w:rsidRPr="00B5697B">
        <w:tab/>
      </w:r>
      <w:r w:rsidRPr="008D6FB1">
        <w:t>I</w:t>
      </w:r>
      <w:r w:rsidRPr="00FD5B07">
        <w:t xml:space="preserve">t requires that the certification includes an attestation that, based on best information, knowledge, and belief, the data, documentation, and information specified in 42 CFR 438.604 </w:t>
      </w:r>
      <w:r>
        <w:t>are</w:t>
      </w:r>
      <w:r w:rsidRPr="00FD5B07">
        <w:t xml:space="preserve"> accurate, complete, and truthful. (42 CFR 457.1285, cross referencing 42 CFR 438.606(b)); and</w:t>
      </w:r>
    </w:p>
    <w:p w14:paraId="0DC79A4A" w14:textId="77777777" w:rsidR="00134E29" w:rsidRDefault="00134E29" w:rsidP="00134E29">
      <w:pPr>
        <w:pStyle w:val="CMSHeading4XXXX"/>
        <w:spacing w:after="0"/>
        <w:ind w:hanging="720"/>
      </w:pPr>
      <w:r w:rsidRPr="00440B3E">
        <w:fldChar w:fldCharType="begin">
          <w:ffData>
            <w:name w:val="Check3"/>
            <w:enabled/>
            <w:calcOnExit w:val="0"/>
            <w:checkBox>
              <w:sizeAuto/>
              <w:default w:val="0"/>
            </w:checkBox>
          </w:ffData>
        </w:fldChar>
      </w:r>
      <w:r w:rsidRPr="00067EC3">
        <w:instrText xml:space="preserve"> FORMCHECKBOX </w:instrText>
      </w:r>
      <w:r w:rsidR="00000000">
        <w:fldChar w:fldCharType="separate"/>
      </w:r>
      <w:r w:rsidRPr="00440B3E">
        <w:fldChar w:fldCharType="end"/>
      </w:r>
      <w:r w:rsidRPr="00B5697B">
        <w:tab/>
      </w:r>
      <w:r w:rsidRPr="00B5697B">
        <w:rPr>
          <w:iCs/>
        </w:rPr>
        <w:t xml:space="preserve">It </w:t>
      </w:r>
      <w:r w:rsidRPr="00067EC3">
        <w:t>require</w:t>
      </w:r>
      <w:r w:rsidRPr="00B5697B">
        <w:t>s</w:t>
      </w:r>
      <w:r w:rsidRPr="00067EC3">
        <w:t xml:space="preserve"> the MCO, PIHP, PAHP, PCCM, or PCCM entity to submit the certification concurrently with the submission of the data, documentati</w:t>
      </w:r>
      <w:r>
        <w:t xml:space="preserve">on, or information required in 42 CFR </w:t>
      </w:r>
      <w:r w:rsidRPr="00067EC3">
        <w:t>438.604(a)</w:t>
      </w:r>
      <w:r>
        <w:t xml:space="preserve"> and (b). </w:t>
      </w:r>
      <w:r w:rsidRPr="00DF363B">
        <w:t>(42 CFR 457</w:t>
      </w:r>
      <w:r>
        <w:t>.1285</w:t>
      </w:r>
      <w:r w:rsidRPr="00F121D0">
        <w:t>,</w:t>
      </w:r>
      <w:r>
        <w:t xml:space="preserve"> </w:t>
      </w:r>
      <w:r w:rsidRPr="00581BDE">
        <w:t>cross referencing 42 CFR 438.604(c))</w:t>
      </w:r>
    </w:p>
    <w:p w14:paraId="3D76B038" w14:textId="77777777" w:rsidR="00134E29" w:rsidRPr="00581BDE" w:rsidRDefault="00134E29" w:rsidP="00134E29">
      <w:pPr>
        <w:pStyle w:val="CMSHeading4XXXX"/>
        <w:spacing w:after="0"/>
        <w:ind w:hanging="720"/>
      </w:pPr>
    </w:p>
    <w:p w14:paraId="0D533C0C" w14:textId="77777777" w:rsidR="00134E29" w:rsidRPr="00581BDE" w:rsidRDefault="00134E29" w:rsidP="00134E29">
      <w:pPr>
        <w:pStyle w:val="CMSHeading3XXX"/>
        <w:rPr>
          <w:b w:val="0"/>
        </w:rPr>
      </w:pPr>
      <w:r w:rsidRPr="00581BDE">
        <w:t>3.10.14</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000000">
        <w:rPr>
          <w:b w:val="0"/>
        </w:rPr>
      </w:r>
      <w:r w:rsidR="00000000">
        <w:rPr>
          <w:b w:val="0"/>
        </w:rPr>
        <w:fldChar w:fldCharType="separate"/>
      </w:r>
      <w:r w:rsidRPr="00581BDE">
        <w:rPr>
          <w:b w:val="0"/>
        </w:rPr>
        <w:fldChar w:fldCharType="end"/>
      </w:r>
      <w:r w:rsidRPr="00581BDE">
        <w:rPr>
          <w:b w:val="0"/>
        </w:rPr>
        <w:tab/>
        <w:t>The State assures that each MCO, PIHP, PAHP, PCCM, PCCM entity, and any subcontractors provides: written disclosure of any prohibited affiliation under 42 CFR 438.610, written disclosure of and information on ownership and control required under 42 CFR 455.104, and reports to the State within 60 calendar days when it has identified the capitation payments or other payments in excess of amounts specified in the contract. (42 CFR 457.1285, cross referencing 42 CFR 438.608(c))</w:t>
      </w:r>
    </w:p>
    <w:p w14:paraId="4D335AD2" w14:textId="77777777" w:rsidR="00134E29" w:rsidRPr="00581BDE" w:rsidRDefault="00134E29" w:rsidP="00134E29">
      <w:pPr>
        <w:pStyle w:val="CMSHeading3XXX"/>
        <w:rPr>
          <w:b w:val="0"/>
        </w:rPr>
      </w:pPr>
      <w:r w:rsidRPr="00581BDE">
        <w:t>3.10.15</w:t>
      </w:r>
      <w:r>
        <w:t xml:space="preserve"> </w:t>
      </w:r>
      <w:r w:rsidRPr="00581BDE">
        <w:rPr>
          <w:b w:val="0"/>
        </w:rPr>
        <w:fldChar w:fldCharType="begin">
          <w:ffData>
            <w:name w:val=""/>
            <w:enabled/>
            <w:calcOnExit w:val="0"/>
            <w:statusText w:type="text" w:val="This is a checkbox to check the State assures that services are provided in an effective and efficient manner through free and open compet"/>
            <w:checkBox>
              <w:sizeAuto/>
              <w:default w:val="0"/>
            </w:checkBox>
          </w:ffData>
        </w:fldChar>
      </w:r>
      <w:r w:rsidRPr="00581BDE">
        <w:rPr>
          <w:b w:val="0"/>
        </w:rPr>
        <w:instrText xml:space="preserve"> FORMCHECKBOX </w:instrText>
      </w:r>
      <w:r w:rsidR="00000000">
        <w:rPr>
          <w:b w:val="0"/>
        </w:rPr>
      </w:r>
      <w:r w:rsidR="00000000">
        <w:rPr>
          <w:b w:val="0"/>
        </w:rPr>
        <w:fldChar w:fldCharType="separate"/>
      </w:r>
      <w:r w:rsidRPr="00581BDE">
        <w:rPr>
          <w:b w:val="0"/>
        </w:rPr>
        <w:fldChar w:fldCharType="end"/>
      </w:r>
      <w:r w:rsidRPr="00581BDE">
        <w:rPr>
          <w:b w:val="0"/>
        </w:rPr>
        <w:tab/>
        <w:t xml:space="preserve">The State assures that services are provided in an effective and efficient manner. (Section 2101(a)) </w:t>
      </w:r>
    </w:p>
    <w:p w14:paraId="4630088C" w14:textId="77777777" w:rsidR="00134E29" w:rsidRPr="00581BDE" w:rsidRDefault="00134E29" w:rsidP="00134E29">
      <w:pPr>
        <w:pStyle w:val="CMSHeading3XXX"/>
        <w:spacing w:after="0"/>
        <w:rPr>
          <w:b w:val="0"/>
        </w:rPr>
      </w:pPr>
      <w:r w:rsidRPr="00581BDE">
        <w:t>3.10.16</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000000">
        <w:rPr>
          <w:b w:val="0"/>
        </w:rPr>
      </w:r>
      <w:r w:rsidR="00000000">
        <w:rPr>
          <w:b w:val="0"/>
        </w:rPr>
        <w:fldChar w:fldCharType="separate"/>
      </w:r>
      <w:r w:rsidRPr="00581BDE">
        <w:rPr>
          <w:b w:val="0"/>
        </w:rPr>
        <w:fldChar w:fldCharType="end"/>
      </w:r>
      <w:r w:rsidRPr="00581BDE">
        <w:rPr>
          <w:b w:val="0"/>
        </w:rPr>
        <w:tab/>
        <w:t xml:space="preserve">The State assures that it operates a Web site that provides: </w:t>
      </w:r>
    </w:p>
    <w:p w14:paraId="3BC4D008" w14:textId="77777777" w:rsidR="00134E29" w:rsidRPr="00FD5B07" w:rsidRDefault="00134E29" w:rsidP="00134E29">
      <w:pPr>
        <w:pStyle w:val="CMSBulletlevel2"/>
        <w:numPr>
          <w:ilvl w:val="0"/>
          <w:numId w:val="21"/>
        </w:numPr>
        <w:ind w:left="2520"/>
      </w:pPr>
      <w:r w:rsidRPr="00581BDE">
        <w:t>The documentation on which the State bases its certification that the MCO, PIHP or PAHP</w:t>
      </w:r>
      <w:r w:rsidRPr="00FD5B07">
        <w:t xml:space="preserve"> has complied with the State's requirements for availability and </w:t>
      </w:r>
      <w:r w:rsidRPr="00FD5B07">
        <w:lastRenderedPageBreak/>
        <w:t xml:space="preserve">accessibility of </w:t>
      </w:r>
      <w:proofErr w:type="gramStart"/>
      <w:r w:rsidRPr="00FD5B07">
        <w:t>services;</w:t>
      </w:r>
      <w:proofErr w:type="gramEnd"/>
      <w:r w:rsidRPr="00FD5B07">
        <w:t xml:space="preserve"> </w:t>
      </w:r>
    </w:p>
    <w:p w14:paraId="086D8F56" w14:textId="77777777" w:rsidR="00134E29" w:rsidRPr="00FD5B07" w:rsidRDefault="00134E29" w:rsidP="00134E29">
      <w:pPr>
        <w:pStyle w:val="CMSBulletlevel2"/>
        <w:numPr>
          <w:ilvl w:val="0"/>
          <w:numId w:val="21"/>
        </w:numPr>
        <w:ind w:left="2520"/>
      </w:pPr>
      <w:r w:rsidRPr="00FD5B07">
        <w:t xml:space="preserve">Information on ownership and control of MCOs, PIHPs, PAHPs, PCCMs, PCCM entities, and subcontractors; and </w:t>
      </w:r>
    </w:p>
    <w:p w14:paraId="6E209435" w14:textId="77777777" w:rsidR="00134E29" w:rsidRPr="00FD5B07" w:rsidRDefault="00134E29" w:rsidP="00134E29">
      <w:pPr>
        <w:pStyle w:val="CMSBulletlevel2LAST"/>
        <w:numPr>
          <w:ilvl w:val="0"/>
          <w:numId w:val="21"/>
        </w:numPr>
        <w:ind w:left="2520"/>
      </w:pPr>
      <w:r w:rsidRPr="00FD5B07">
        <w:t>The results of any audits conducted under 42 CFR 438.602(e). (42 CFR 457.1285, cross-referencing to 42 CFR 438.602(g)).</w:t>
      </w:r>
    </w:p>
    <w:p w14:paraId="72E29768" w14:textId="77777777" w:rsidR="00134E29" w:rsidRDefault="00134E29" w:rsidP="00134E29">
      <w:pPr>
        <w:pStyle w:val="CMSHeading2XX"/>
      </w:pPr>
      <w:r w:rsidRPr="00B5697B">
        <w:t>3.</w:t>
      </w:r>
      <w:r>
        <w:t>11</w:t>
      </w:r>
      <w:r>
        <w:tab/>
      </w:r>
      <w:r w:rsidRPr="00B5697B">
        <w:t>Sanctions</w:t>
      </w:r>
    </w:p>
    <w:p w14:paraId="79D76F2F" w14:textId="77777777" w:rsidR="00134E29" w:rsidRDefault="00134E29" w:rsidP="00134E29">
      <w:pPr>
        <w:pStyle w:val="CMSguidancelevel2"/>
        <w:spacing w:after="0"/>
        <w:ind w:left="1440"/>
      </w:pPr>
      <w:r>
        <w:t>Guidance:</w:t>
      </w:r>
      <w:r>
        <w:tab/>
        <w:t xml:space="preserve">Only States with MCOs need to answer the </w:t>
      </w:r>
      <w:r w:rsidRPr="00707EBD">
        <w:t xml:space="preserve">next </w:t>
      </w:r>
      <w:r w:rsidRPr="00B5697B">
        <w:t>t</w:t>
      </w:r>
      <w:r>
        <w:t>hree</w:t>
      </w:r>
      <w:r w:rsidRPr="00B5697B">
        <w:t xml:space="preserve"> </w:t>
      </w:r>
      <w:r w:rsidRPr="00707EBD">
        <w:t>assurance</w:t>
      </w:r>
      <w:r>
        <w:t xml:space="preserve">s (3.11.1 through 3.11.3). </w:t>
      </w:r>
    </w:p>
    <w:p w14:paraId="58D14865" w14:textId="77777777" w:rsidR="00134E29" w:rsidRDefault="00134E29" w:rsidP="00134E29">
      <w:pPr>
        <w:pStyle w:val="CMSguidancelevel2"/>
        <w:spacing w:after="0"/>
        <w:ind w:left="1440"/>
      </w:pPr>
    </w:p>
    <w:p w14:paraId="6FD3414D" w14:textId="77777777" w:rsidR="00134E29" w:rsidRPr="00581BDE" w:rsidRDefault="00134E29" w:rsidP="00134E29">
      <w:pPr>
        <w:ind w:left="1440"/>
        <w:outlineLvl w:val="0"/>
        <w:rPr>
          <w:szCs w:val="24"/>
          <w:u w:val="single"/>
        </w:rPr>
      </w:pPr>
      <w:r w:rsidRPr="005611BE">
        <w:rPr>
          <w:szCs w:val="24"/>
          <w:u w:val="single"/>
        </w:rPr>
        <w:t xml:space="preserve">Intermediate sanctions are defined at 42 CFR 438.702(a)(4) as: </w:t>
      </w:r>
      <w:r w:rsidRPr="005611BE">
        <w:rPr>
          <w:u w:val="single"/>
        </w:rPr>
        <w:t xml:space="preserve">(1) Civil money penalties; </w:t>
      </w:r>
      <w:r w:rsidRPr="005611BE">
        <w:rPr>
          <w:szCs w:val="24"/>
          <w:u w:val="single"/>
        </w:rPr>
        <w:t>(2) Appointment of temporary management (for an MCO); (3) Granting enrollees the right to termi</w:t>
      </w:r>
      <w:r>
        <w:rPr>
          <w:szCs w:val="24"/>
          <w:u w:val="single"/>
        </w:rPr>
        <w:t>nate enrollment without cause</w:t>
      </w:r>
      <w:r w:rsidRPr="005611BE">
        <w:rPr>
          <w:szCs w:val="24"/>
          <w:u w:val="single"/>
        </w:rPr>
        <w:t xml:space="preserve">; (4) Suspension of all new enrollment; </w:t>
      </w:r>
      <w:r>
        <w:rPr>
          <w:szCs w:val="24"/>
          <w:u w:val="single"/>
        </w:rPr>
        <w:t xml:space="preserve">and </w:t>
      </w:r>
      <w:r w:rsidRPr="005611BE">
        <w:rPr>
          <w:szCs w:val="24"/>
          <w:u w:val="single"/>
        </w:rPr>
        <w:t xml:space="preserve">(5) </w:t>
      </w:r>
      <w:r w:rsidRPr="00581BDE">
        <w:rPr>
          <w:szCs w:val="24"/>
          <w:u w:val="single"/>
        </w:rPr>
        <w:t xml:space="preserve">Suspension of payment for beneficiaries. </w:t>
      </w:r>
    </w:p>
    <w:p w14:paraId="167D156B" w14:textId="77777777" w:rsidR="00134E29" w:rsidRPr="00581BDE" w:rsidRDefault="00134E29" w:rsidP="00134E29">
      <w:pPr>
        <w:ind w:left="1440" w:hanging="1440"/>
        <w:outlineLvl w:val="0"/>
        <w:rPr>
          <w:szCs w:val="24"/>
        </w:rPr>
      </w:pPr>
      <w:r w:rsidRPr="00581BDE">
        <w:rPr>
          <w:szCs w:val="24"/>
        </w:rPr>
        <w:t xml:space="preserve"> </w:t>
      </w:r>
    </w:p>
    <w:p w14:paraId="57AB79D2" w14:textId="77777777" w:rsidR="00134E29" w:rsidRPr="00581BDE" w:rsidRDefault="00134E29" w:rsidP="00134E29">
      <w:pPr>
        <w:pStyle w:val="CMSHeading3XXX"/>
        <w:rPr>
          <w:b w:val="0"/>
        </w:rPr>
      </w:pPr>
      <w:r w:rsidRPr="00581BDE">
        <w:t>3.11.1</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000000">
        <w:rPr>
          <w:b w:val="0"/>
        </w:rPr>
      </w:r>
      <w:r w:rsidR="00000000">
        <w:rPr>
          <w:b w:val="0"/>
        </w:rPr>
        <w:fldChar w:fldCharType="separate"/>
      </w:r>
      <w:r w:rsidRPr="00581BDE">
        <w:rPr>
          <w:b w:val="0"/>
        </w:rPr>
        <w:fldChar w:fldCharType="end"/>
      </w:r>
      <w:r w:rsidRPr="00581BDE">
        <w:rPr>
          <w:b w:val="0"/>
        </w:rPr>
        <w:tab/>
        <w:t xml:space="preserve">The State assures that it has established intermediate sanctions that it may impose if it makes the determination that an MCO has acted or failed to act in a manner specified in 438.700(b)-(d). (42 CFR 457.1270, cross referencing 42 CFR 438.700) </w:t>
      </w:r>
    </w:p>
    <w:p w14:paraId="686D3FDC" w14:textId="77777777" w:rsidR="00134E29" w:rsidRPr="00581BDE" w:rsidRDefault="00134E29" w:rsidP="00134E29">
      <w:pPr>
        <w:pStyle w:val="CMSHeading3XXX"/>
        <w:rPr>
          <w:b w:val="0"/>
        </w:rPr>
      </w:pPr>
      <w:r w:rsidRPr="00581BDE">
        <w:t>3.11.2</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000000">
        <w:rPr>
          <w:b w:val="0"/>
        </w:rPr>
      </w:r>
      <w:r w:rsidR="00000000">
        <w:rPr>
          <w:b w:val="0"/>
        </w:rPr>
        <w:fldChar w:fldCharType="separate"/>
      </w:r>
      <w:r w:rsidRPr="00581BDE">
        <w:rPr>
          <w:b w:val="0"/>
        </w:rPr>
        <w:fldChar w:fldCharType="end"/>
      </w:r>
      <w:r w:rsidRPr="00581BDE">
        <w:rPr>
          <w:b w:val="0"/>
        </w:rPr>
        <w:tab/>
        <w:t>The State assures that it will impose temporary management if it finds that an MCO has repeatedly failed to meet substantive requirements of part 457 subpart L. (42 CFR 457.1270, cross referencing 42 CFR 438.706(b))</w:t>
      </w:r>
    </w:p>
    <w:p w14:paraId="4237BB34" w14:textId="77777777" w:rsidR="00134E29" w:rsidRPr="00DA2EB7" w:rsidRDefault="00134E29" w:rsidP="00134E29">
      <w:pPr>
        <w:pStyle w:val="CMSHeading3XXX"/>
        <w:rPr>
          <w:b w:val="0"/>
        </w:rPr>
      </w:pPr>
      <w:r w:rsidRPr="00581BDE">
        <w:t>3.11.3</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000000">
        <w:rPr>
          <w:b w:val="0"/>
        </w:rPr>
      </w:r>
      <w:r w:rsidR="00000000">
        <w:rPr>
          <w:b w:val="0"/>
        </w:rPr>
        <w:fldChar w:fldCharType="separate"/>
      </w:r>
      <w:r w:rsidRPr="00581BDE">
        <w:rPr>
          <w:b w:val="0"/>
        </w:rPr>
        <w:fldChar w:fldCharType="end"/>
      </w:r>
      <w:r w:rsidRPr="00581BDE">
        <w:rPr>
          <w:b w:val="0"/>
        </w:rPr>
        <w:tab/>
        <w:t>The State assures that if it imposes temporary management on an MCO, the State allows enrollees the right to terminate enrollment without cause and notifies the affected enrollees of their right to terminate enrollment. (42 CFR 457.1270, cross referencing</w:t>
      </w:r>
      <w:r w:rsidRPr="00DA2EB7">
        <w:rPr>
          <w:b w:val="0"/>
        </w:rPr>
        <w:t xml:space="preserve"> 42 CFR 438.706(b))</w:t>
      </w:r>
    </w:p>
    <w:p w14:paraId="6F15A363" w14:textId="424A82AD" w:rsidR="00134E29" w:rsidRDefault="00B52E8B" w:rsidP="00134E29">
      <w:pPr>
        <w:pStyle w:val="CMSguidancelevel2"/>
        <w:ind w:left="2160"/>
      </w:pPr>
      <w:r>
        <w:t>Guidance:</w:t>
      </w:r>
      <w:r>
        <w:tab/>
        <w:t>Only st</w:t>
      </w:r>
      <w:r w:rsidR="00134E29">
        <w:t xml:space="preserve">ates with PCCMs, or PCCM entities need to answer the </w:t>
      </w:r>
      <w:r w:rsidR="00134E29" w:rsidRPr="00581BDE">
        <w:t xml:space="preserve">next </w:t>
      </w:r>
      <w:r w:rsidR="00463018">
        <w:t>assurance (3.11.4</w:t>
      </w:r>
      <w:r w:rsidR="00134E29">
        <w:t>)</w:t>
      </w:r>
      <w:r w:rsidR="00134E29" w:rsidRPr="00581BDE">
        <w:t xml:space="preserve">. </w:t>
      </w:r>
    </w:p>
    <w:p w14:paraId="3457CB31" w14:textId="4711D34E" w:rsidR="00B52E8B" w:rsidRDefault="00B52E8B" w:rsidP="00B52E8B">
      <w:pPr>
        <w:pStyle w:val="CMSguidancelevel2"/>
        <w:spacing w:after="0"/>
        <w:ind w:left="2160"/>
      </w:pPr>
      <w:r>
        <w:rPr>
          <w:b/>
        </w:rPr>
        <w:t>3.11.4</w:t>
      </w:r>
      <w:r>
        <w:rPr>
          <w:b/>
        </w:rPr>
        <w:tab/>
      </w:r>
      <w:r>
        <w:t>Does the State establish intermediate sanctions for PCCMs or PCCM entities?</w:t>
      </w:r>
    </w:p>
    <w:p w14:paraId="6E05CF25" w14:textId="77777777" w:rsidR="00B52E8B" w:rsidRDefault="00B52E8B" w:rsidP="00B52E8B">
      <w:pPr>
        <w:pStyle w:val="CMSlevel3checkbox"/>
        <w:spacing w:after="0"/>
        <w:ind w:left="2610"/>
        <w:rPr>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t>Yes</w:t>
      </w:r>
    </w:p>
    <w:p w14:paraId="6FE8AEFB" w14:textId="77777777" w:rsidR="00B52E8B" w:rsidRDefault="00B52E8B" w:rsidP="00B52E8B">
      <w:pPr>
        <w:pStyle w:val="CMSlevel3checkbox"/>
        <w:spacing w:after="0"/>
        <w:ind w:left="2610"/>
        <w:rPr>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t>No</w:t>
      </w:r>
    </w:p>
    <w:p w14:paraId="4C8DCCCB" w14:textId="77777777" w:rsidR="00B52E8B" w:rsidRDefault="00B52E8B" w:rsidP="00B52E8B">
      <w:pPr>
        <w:pStyle w:val="CMSlevel3checkbox"/>
        <w:spacing w:after="0"/>
        <w:rPr>
          <w:snapToGrid/>
        </w:rPr>
      </w:pPr>
    </w:p>
    <w:p w14:paraId="4F14DA41" w14:textId="5F223C3C" w:rsidR="00B52E8B" w:rsidRPr="00B52E8B" w:rsidRDefault="00B52E8B" w:rsidP="00134E29">
      <w:pPr>
        <w:pStyle w:val="CMSguidancelevel2"/>
        <w:ind w:left="2160"/>
      </w:pPr>
      <w:r w:rsidRPr="00732507">
        <w:t>Guidance:</w:t>
      </w:r>
      <w:r w:rsidRPr="00732507">
        <w:tab/>
        <w:t xml:space="preserve">Only states </w:t>
      </w:r>
      <w:r w:rsidR="00463018">
        <w:t xml:space="preserve">with MCOs and states </w:t>
      </w:r>
      <w:r w:rsidRPr="00732507">
        <w:t xml:space="preserve">that answered yes to </w:t>
      </w:r>
      <w:r>
        <w:t>assurance 3.11.4</w:t>
      </w:r>
      <w:r w:rsidRPr="00732507">
        <w:t xml:space="preserve"> need to </w:t>
      </w:r>
      <w:r>
        <w:t>complete the next three assurance</w:t>
      </w:r>
      <w:r w:rsidR="00463018">
        <w:t>s</w:t>
      </w:r>
      <w:r w:rsidRPr="00732507">
        <w:t xml:space="preserve"> </w:t>
      </w:r>
      <w:r w:rsidR="00463018">
        <w:t>(3.11.5 through 3.11.7</w:t>
      </w:r>
      <w:r>
        <w:t>)</w:t>
      </w:r>
      <w:r w:rsidRPr="00732507">
        <w:t xml:space="preserve">. </w:t>
      </w:r>
    </w:p>
    <w:p w14:paraId="2C2A0394" w14:textId="7A67C90B" w:rsidR="00134E29" w:rsidRPr="00581BDE" w:rsidRDefault="00463018" w:rsidP="00134E29">
      <w:pPr>
        <w:pStyle w:val="CMSHeading3XXX"/>
        <w:rPr>
          <w:b w:val="0"/>
        </w:rPr>
      </w:pPr>
      <w:r>
        <w:t>3.11.5</w:t>
      </w:r>
      <w:r w:rsidR="00134E29">
        <w:t xml:space="preserve"> </w:t>
      </w:r>
      <w:r w:rsidR="00134E29" w:rsidRPr="00581BDE">
        <w:rPr>
          <w:b w:val="0"/>
        </w:rPr>
        <w:fldChar w:fldCharType="begin">
          <w:ffData>
            <w:name w:val="Check3"/>
            <w:enabled/>
            <w:calcOnExit w:val="0"/>
            <w:checkBox>
              <w:sizeAuto/>
              <w:default w:val="0"/>
            </w:checkBox>
          </w:ffData>
        </w:fldChar>
      </w:r>
      <w:r w:rsidR="00134E29" w:rsidRPr="00581BDE">
        <w:rPr>
          <w:b w:val="0"/>
        </w:rPr>
        <w:instrText xml:space="preserve"> FORMCHECKBOX </w:instrText>
      </w:r>
      <w:r w:rsidR="00000000">
        <w:rPr>
          <w:b w:val="0"/>
        </w:rPr>
      </w:r>
      <w:r w:rsidR="00000000">
        <w:rPr>
          <w:b w:val="0"/>
        </w:rPr>
        <w:fldChar w:fldCharType="separate"/>
      </w:r>
      <w:r w:rsidR="00134E29" w:rsidRPr="00581BDE">
        <w:rPr>
          <w:b w:val="0"/>
        </w:rPr>
        <w:fldChar w:fldCharType="end"/>
      </w:r>
      <w:r w:rsidR="00134E29" w:rsidRPr="00581BDE">
        <w:rPr>
          <w:b w:val="0"/>
        </w:rPr>
        <w:tab/>
        <w:t>The State assures that before it imposes intermediate sanctions, it gives the affected entity timely written notice. (42 CFR 457.1270, cross referencing 42 CFR 438.710(a))</w:t>
      </w:r>
    </w:p>
    <w:p w14:paraId="62D80CEB" w14:textId="4AB39A51" w:rsidR="00134E29" w:rsidRPr="00581BDE" w:rsidRDefault="00463018" w:rsidP="00134E29">
      <w:pPr>
        <w:pStyle w:val="CMSHeading3XXX"/>
        <w:rPr>
          <w:b w:val="0"/>
        </w:rPr>
      </w:pPr>
      <w:r>
        <w:lastRenderedPageBreak/>
        <w:t>3.11.6</w:t>
      </w:r>
      <w:r w:rsidR="00134E29">
        <w:t xml:space="preserve"> </w:t>
      </w:r>
      <w:r w:rsidR="00134E29" w:rsidRPr="00581BDE">
        <w:rPr>
          <w:b w:val="0"/>
        </w:rPr>
        <w:fldChar w:fldCharType="begin">
          <w:ffData>
            <w:name w:val="Check3"/>
            <w:enabled/>
            <w:calcOnExit w:val="0"/>
            <w:checkBox>
              <w:sizeAuto/>
              <w:default w:val="0"/>
            </w:checkBox>
          </w:ffData>
        </w:fldChar>
      </w:r>
      <w:r w:rsidR="00134E29" w:rsidRPr="00581BDE">
        <w:rPr>
          <w:b w:val="0"/>
        </w:rPr>
        <w:instrText xml:space="preserve"> FORMCHECKBOX </w:instrText>
      </w:r>
      <w:r w:rsidR="00000000">
        <w:rPr>
          <w:b w:val="0"/>
        </w:rPr>
      </w:r>
      <w:r w:rsidR="00000000">
        <w:rPr>
          <w:b w:val="0"/>
        </w:rPr>
        <w:fldChar w:fldCharType="separate"/>
      </w:r>
      <w:r w:rsidR="00134E29" w:rsidRPr="00581BDE">
        <w:rPr>
          <w:b w:val="0"/>
        </w:rPr>
        <w:fldChar w:fldCharType="end"/>
      </w:r>
      <w:r w:rsidR="00134E29" w:rsidRPr="00581BDE">
        <w:rPr>
          <w:b w:val="0"/>
        </w:rPr>
        <w:tab/>
        <w:t>The State assures that if it intends to terminate an MCO, PCCM, or PCCM entity, it provides a pre-termination hearing and written notice of the decision as specified in 42 CFR 438.710(b). If the decision to terminate is affirmed, the State assures that it gives enrollees of the MCO, PCCM or PCCM entity notice of the termination and information, consistent with 42 CFR 438.10, on their options for receiving CHIP services following the effective date of termination. (42 CFR 457.1270, cross referencing 42 CFR 438.710(b))</w:t>
      </w:r>
    </w:p>
    <w:p w14:paraId="15749081" w14:textId="4D666146" w:rsidR="00134E29" w:rsidRPr="00701DBC" w:rsidRDefault="00463018" w:rsidP="00134E29">
      <w:pPr>
        <w:pStyle w:val="CMSHeading3XXX"/>
        <w:rPr>
          <w:b w:val="0"/>
        </w:rPr>
      </w:pPr>
      <w:r>
        <w:t>3.11.7</w:t>
      </w:r>
      <w:r w:rsidR="00134E29">
        <w:t xml:space="preserve"> </w:t>
      </w:r>
      <w:r w:rsidR="00134E29" w:rsidRPr="00581BDE">
        <w:rPr>
          <w:b w:val="0"/>
        </w:rPr>
        <w:fldChar w:fldCharType="begin">
          <w:ffData>
            <w:name w:val="Check3"/>
            <w:enabled/>
            <w:calcOnExit w:val="0"/>
            <w:checkBox>
              <w:sizeAuto/>
              <w:default w:val="0"/>
            </w:checkBox>
          </w:ffData>
        </w:fldChar>
      </w:r>
      <w:r w:rsidR="00134E29" w:rsidRPr="00581BDE">
        <w:rPr>
          <w:b w:val="0"/>
        </w:rPr>
        <w:instrText xml:space="preserve"> FORMCHECKBOX </w:instrText>
      </w:r>
      <w:r w:rsidR="00000000">
        <w:rPr>
          <w:b w:val="0"/>
        </w:rPr>
      </w:r>
      <w:r w:rsidR="00000000">
        <w:rPr>
          <w:b w:val="0"/>
        </w:rPr>
        <w:fldChar w:fldCharType="separate"/>
      </w:r>
      <w:r w:rsidR="00134E29" w:rsidRPr="00581BDE">
        <w:rPr>
          <w:b w:val="0"/>
        </w:rPr>
        <w:fldChar w:fldCharType="end"/>
      </w:r>
      <w:r w:rsidR="00134E29" w:rsidRPr="00581BDE">
        <w:rPr>
          <w:b w:val="0"/>
        </w:rPr>
        <w:tab/>
        <w:t>The State assures that it will give CMS written notice that complies with 42 CFR 438.724</w:t>
      </w:r>
      <w:r w:rsidR="00134E29" w:rsidRPr="00701DBC">
        <w:rPr>
          <w:b w:val="0"/>
        </w:rPr>
        <w:t> whenever it imposes or lifts a sanction for one of the violations listed in 42 CFR 438.700. (42 CFR 457.1270, cross referencing 42 CFR 438.724)</w:t>
      </w:r>
    </w:p>
    <w:p w14:paraId="33D86561" w14:textId="77777777" w:rsidR="00134E29" w:rsidRPr="00FC2863" w:rsidRDefault="00134E29" w:rsidP="00134E29">
      <w:pPr>
        <w:pStyle w:val="CMSHeading2XX"/>
      </w:pPr>
      <w:r w:rsidRPr="00FC2863">
        <w:t>3.</w:t>
      </w:r>
      <w:r>
        <w:t>12</w:t>
      </w:r>
      <w:r>
        <w:tab/>
      </w:r>
      <w:r w:rsidRPr="00FC2863">
        <w:t>Quality Measurement and Improvement; External Quality Review</w:t>
      </w:r>
    </w:p>
    <w:p w14:paraId="0FB5FCC7" w14:textId="77777777" w:rsidR="00134E29" w:rsidRDefault="00134E29" w:rsidP="00134E29">
      <w:pPr>
        <w:pStyle w:val="CMSguidancelevel2"/>
        <w:ind w:left="1440"/>
      </w:pPr>
      <w:r>
        <w:t>Guidance:</w:t>
      </w:r>
      <w:r>
        <w:tab/>
        <w:t xml:space="preserve">The State should complete Sections 7 (Quality and Appropriateness of Care) and 9 (Strategic Objectives and Performance Goals and Plan Administration) in addition to Section </w:t>
      </w:r>
      <w:r w:rsidRPr="00FB3929">
        <w:t>3.12.</w:t>
      </w:r>
    </w:p>
    <w:p w14:paraId="53AF1D28" w14:textId="4478AAA2" w:rsidR="00134E29" w:rsidRDefault="00134E29" w:rsidP="00134E29">
      <w:pPr>
        <w:pStyle w:val="CMSguidancelevel2"/>
        <w:ind w:left="1440"/>
      </w:pPr>
      <w:r w:rsidRPr="001545F7">
        <w:t>Guidance:</w:t>
      </w:r>
      <w:r w:rsidRPr="001545F7">
        <w:tab/>
        <w:t>States with MCO(s), PIHP(s), PAHP(s)</w:t>
      </w:r>
      <w:r>
        <w:t>,</w:t>
      </w:r>
      <w:r w:rsidRPr="001545F7">
        <w:t xml:space="preserve"> or </w:t>
      </w:r>
      <w:r>
        <w:t xml:space="preserve">certain </w:t>
      </w:r>
      <w:r w:rsidRPr="001545F7">
        <w:t>PCCM entity/</w:t>
      </w:r>
      <w:proofErr w:type="spellStart"/>
      <w:r w:rsidRPr="001545F7">
        <w:t>ies</w:t>
      </w:r>
      <w:proofErr w:type="spellEnd"/>
      <w:r w:rsidRPr="001545F7">
        <w:t xml:space="preserve"> </w:t>
      </w:r>
      <w:r>
        <w:t>(</w:t>
      </w:r>
      <w:r w:rsidRPr="00A31A1C">
        <w:t>PCCM entities</w:t>
      </w:r>
      <w:r>
        <w:t xml:space="preserve"> </w:t>
      </w:r>
      <w:r w:rsidRPr="001545F7">
        <w:t>whose contract with the State provides for shared savings, incentive payments or other financial reward for improved quality outcomes</w:t>
      </w:r>
      <w:r>
        <w:t xml:space="preserve"> - see</w:t>
      </w:r>
      <w:r w:rsidRPr="00806B45">
        <w:t xml:space="preserve"> 42 CFR 457.1240(f)</w:t>
      </w:r>
      <w:r>
        <w:t xml:space="preserve">) - </w:t>
      </w:r>
      <w:r w:rsidRPr="001545F7">
        <w:t>should complete th</w:t>
      </w:r>
      <w:r w:rsidR="003B217A">
        <w:t>e applicable sub-</w:t>
      </w:r>
      <w:r w:rsidRPr="001545F7">
        <w:t>section</w:t>
      </w:r>
      <w:r w:rsidR="003B217A">
        <w:t>s for each entity type in this section</w:t>
      </w:r>
      <w:r w:rsidRPr="001545F7">
        <w:t>, regarding 42 CFR 457.1240 and 1250.</w:t>
      </w:r>
    </w:p>
    <w:p w14:paraId="7FFE7094" w14:textId="77777777" w:rsidR="00134E29" w:rsidRPr="00C55EF5" w:rsidRDefault="00134E29" w:rsidP="00134E29">
      <w:pPr>
        <w:pStyle w:val="CMSHeading3XXX"/>
      </w:pPr>
      <w:r w:rsidRPr="00C55EF5">
        <w:t>3.1</w:t>
      </w:r>
      <w:r>
        <w:t>2</w:t>
      </w:r>
      <w:r w:rsidRPr="00C55EF5">
        <w:t>.1 Quality Strategy</w:t>
      </w:r>
    </w:p>
    <w:p w14:paraId="13E23A52" w14:textId="31BAF7C4" w:rsidR="003B217A" w:rsidRDefault="003B217A" w:rsidP="003B217A">
      <w:pPr>
        <w:pStyle w:val="CMSguidancelevel2"/>
      </w:pPr>
      <w:r w:rsidRPr="00AD39B4">
        <w:t>Guidance:</w:t>
      </w:r>
      <w:r w:rsidRPr="00AD39B4">
        <w:tab/>
      </w:r>
      <w:r>
        <w:t xml:space="preserve">All states with </w:t>
      </w:r>
      <w:r w:rsidRPr="00C55EF5">
        <w:t>MCO</w:t>
      </w:r>
      <w:r>
        <w:t>s</w:t>
      </w:r>
      <w:r w:rsidRPr="00C55EF5">
        <w:t>, PIHP</w:t>
      </w:r>
      <w:r>
        <w:t xml:space="preserve">s, </w:t>
      </w:r>
      <w:r w:rsidRPr="00C55EF5">
        <w:t>PAHP</w:t>
      </w:r>
      <w:r>
        <w:t>s, PCCMs, or PCCM entities need to</w:t>
      </w:r>
      <w:r w:rsidRPr="00C55EF5">
        <w:t xml:space="preserve"> complete </w:t>
      </w:r>
      <w:r>
        <w:t>section 3.12.1.</w:t>
      </w:r>
    </w:p>
    <w:p w14:paraId="5F31D0EE" w14:textId="77777777" w:rsidR="00134E29" w:rsidRPr="00F54A6F" w:rsidRDefault="00134E29" w:rsidP="00134E29">
      <w:pPr>
        <w:pStyle w:val="CMSHeading4XXXX"/>
        <w:spacing w:after="0"/>
        <w:rPr>
          <w:snapToGrid/>
        </w:rPr>
      </w:pPr>
      <w:r w:rsidRPr="00F410FC">
        <w:rPr>
          <w:b/>
          <w:snapToGrid/>
        </w:rPr>
        <w:t>3.12.1.1</w:t>
      </w:r>
      <w:r>
        <w:rPr>
          <w:b/>
          <w:snapToGrid/>
        </w:rPr>
        <w:t xml:space="preserve"> </w:t>
      </w:r>
      <w:r w:rsidRPr="00A3168D">
        <w:rPr>
          <w:snapToGrid/>
        </w:rPr>
        <w:fldChar w:fldCharType="begin" w:fldLock="1">
          <w:ffData>
            <w:name w:val="Check3"/>
            <w:enabled/>
            <w:calcOnExit w:val="0"/>
            <w:checkBox>
              <w:sizeAuto/>
              <w:default w:val="0"/>
            </w:checkBox>
          </w:ffData>
        </w:fldChar>
      </w:r>
      <w:r w:rsidRPr="00A3168D">
        <w:rPr>
          <w:snapToGrid/>
        </w:rPr>
        <w:instrText xml:space="preserve"> FORMCHECKBOX </w:instrText>
      </w:r>
      <w:r w:rsidR="00000000">
        <w:rPr>
          <w:snapToGrid/>
        </w:rPr>
      </w:r>
      <w:r w:rsidR="00000000">
        <w:rPr>
          <w:snapToGrid/>
        </w:rPr>
        <w:fldChar w:fldCharType="separate"/>
      </w:r>
      <w:r w:rsidRPr="00A3168D">
        <w:rPr>
          <w:snapToGrid/>
        </w:rPr>
        <w:fldChar w:fldCharType="end"/>
      </w:r>
      <w:r w:rsidRPr="00A3168D">
        <w:rPr>
          <w:snapToGrid/>
        </w:rPr>
        <w:tab/>
        <w:t xml:space="preserve">The State assures that it will draft and implement </w:t>
      </w:r>
      <w:r w:rsidRPr="00F54A6F">
        <w:rPr>
          <w:snapToGrid/>
        </w:rPr>
        <w:t>a written quality strategy for assessing and improving the quality of health care and services furnished CHIP enrollees as described in 42 CFR 438.340</w:t>
      </w:r>
      <w:r>
        <w:rPr>
          <w:snapToGrid/>
        </w:rPr>
        <w:t>(a). The quality strategy must include the following items:</w:t>
      </w:r>
      <w:r w:rsidRPr="00F54A6F" w:rsidDel="001E6CCE">
        <w:rPr>
          <w:snapToGrid/>
        </w:rPr>
        <w:t xml:space="preserve"> </w:t>
      </w:r>
    </w:p>
    <w:p w14:paraId="15291B59" w14:textId="77777777" w:rsidR="00134E29" w:rsidRDefault="00134E29" w:rsidP="00134E29">
      <w:pPr>
        <w:pStyle w:val="CMSBulletlevel3"/>
        <w:rPr>
          <w:snapToGrid/>
        </w:rPr>
      </w:pPr>
      <w:r w:rsidRPr="00F54A6F">
        <w:rPr>
          <w:snapToGrid/>
        </w:rPr>
        <w:t>The State-defined network adequacy and availability of services standards for MCOs,</w:t>
      </w:r>
      <w:r>
        <w:rPr>
          <w:snapToGrid/>
        </w:rPr>
        <w:t xml:space="preserve"> PIHPs, and PAHPs required by 42 CFR </w:t>
      </w:r>
      <w:r w:rsidRPr="00F54A6F">
        <w:rPr>
          <w:snapToGrid/>
        </w:rPr>
        <w:t>438.68 and 438.206 and examples of evidence-based clinical practice guidelines the Sta</w:t>
      </w:r>
      <w:r>
        <w:rPr>
          <w:snapToGrid/>
        </w:rPr>
        <w:t xml:space="preserve">te requires in accordance with 42 CFR </w:t>
      </w:r>
      <w:proofErr w:type="gramStart"/>
      <w:r w:rsidRPr="00F54A6F">
        <w:rPr>
          <w:snapToGrid/>
        </w:rPr>
        <w:t>438.236</w:t>
      </w:r>
      <w:r>
        <w:rPr>
          <w:snapToGrid/>
        </w:rPr>
        <w:t>;</w:t>
      </w:r>
      <w:proofErr w:type="gramEnd"/>
    </w:p>
    <w:p w14:paraId="650AD37C" w14:textId="77777777" w:rsidR="00134E29" w:rsidRPr="00FB3929" w:rsidRDefault="00134E29" w:rsidP="00134E29">
      <w:pPr>
        <w:pStyle w:val="CMSBulletlevel3"/>
        <w:rPr>
          <w:snapToGrid/>
        </w:rPr>
      </w:pPr>
      <w:r w:rsidRPr="00FB3929">
        <w:rPr>
          <w:snapToGrid/>
        </w:rPr>
        <w:t>A description of:</w:t>
      </w:r>
    </w:p>
    <w:p w14:paraId="6B60380D" w14:textId="77777777" w:rsidR="00134E29" w:rsidRPr="00F54A6F" w:rsidRDefault="00134E29" w:rsidP="00134E29">
      <w:pPr>
        <w:pStyle w:val="CMSopenbulletlevel3"/>
        <w:rPr>
          <w:snapToGrid/>
        </w:rPr>
      </w:pPr>
      <w:r w:rsidRPr="00F54A6F">
        <w:rPr>
          <w:snapToGrid/>
        </w:rPr>
        <w:t>The quality metrics and performance targets to be used in measuring the performance and improvement of each MCO, PIHP, and PAHP with which the State contracts, including but not limited to, the performance measures reported</w:t>
      </w:r>
      <w:r>
        <w:rPr>
          <w:snapToGrid/>
        </w:rPr>
        <w:t xml:space="preserve"> in accordance with 42 CFR 438.330(c)</w:t>
      </w:r>
      <w:r w:rsidRPr="00F54A6F">
        <w:rPr>
          <w:snapToGrid/>
        </w:rPr>
        <w:t>; and</w:t>
      </w:r>
    </w:p>
    <w:p w14:paraId="65533C2A" w14:textId="77777777" w:rsidR="00134E29" w:rsidRPr="00F54A6F" w:rsidRDefault="00134E29" w:rsidP="00134E29">
      <w:pPr>
        <w:pStyle w:val="CMSopenbulletlevel3"/>
        <w:rPr>
          <w:snapToGrid/>
        </w:rPr>
      </w:pPr>
      <w:r w:rsidRPr="00F54A6F">
        <w:rPr>
          <w:snapToGrid/>
        </w:rPr>
        <w:t xml:space="preserve">The performance improvement projects to be </w:t>
      </w:r>
      <w:r>
        <w:rPr>
          <w:snapToGrid/>
        </w:rPr>
        <w:t xml:space="preserve">implemented in </w:t>
      </w:r>
      <w:r>
        <w:rPr>
          <w:snapToGrid/>
        </w:rPr>
        <w:lastRenderedPageBreak/>
        <w:t xml:space="preserve">accordance with 42 CFR </w:t>
      </w:r>
      <w:r w:rsidRPr="00F54A6F">
        <w:rPr>
          <w:snapToGrid/>
        </w:rPr>
        <w:t xml:space="preserve">438.330(d), including a description of any interventions the State proposes to improve access, quality, or timeliness of care for beneficiaries enrolled in an MCO, PIHP, or </w:t>
      </w:r>
      <w:proofErr w:type="gramStart"/>
      <w:r w:rsidRPr="00F54A6F">
        <w:rPr>
          <w:snapToGrid/>
        </w:rPr>
        <w:t>PAHP</w:t>
      </w:r>
      <w:r>
        <w:rPr>
          <w:snapToGrid/>
        </w:rPr>
        <w:t>;</w:t>
      </w:r>
      <w:proofErr w:type="gramEnd"/>
    </w:p>
    <w:p w14:paraId="4537F166" w14:textId="77777777" w:rsidR="00134E29" w:rsidRPr="00F54A6F" w:rsidRDefault="00134E29" w:rsidP="00134E29">
      <w:pPr>
        <w:pStyle w:val="CMSBulletlevel3"/>
        <w:rPr>
          <w:snapToGrid/>
        </w:rPr>
      </w:pPr>
      <w:r w:rsidRPr="00F410FC">
        <w:t>Arrangements</w:t>
      </w:r>
      <w:r w:rsidRPr="00F54A6F">
        <w:rPr>
          <w:snapToGrid/>
        </w:rPr>
        <w:t xml:space="preserve"> for annual, external independe</w:t>
      </w:r>
      <w:r>
        <w:rPr>
          <w:snapToGrid/>
        </w:rPr>
        <w:t xml:space="preserve">nt reviews, in accordance with 42 CFR </w:t>
      </w:r>
      <w:r w:rsidRPr="00F54A6F">
        <w:rPr>
          <w:snapToGrid/>
        </w:rPr>
        <w:t xml:space="preserve">438.350, of the quality outcomes and timeliness of, and access to, the services covered under each </w:t>
      </w:r>
      <w:proofErr w:type="gramStart"/>
      <w:r w:rsidRPr="00F54A6F">
        <w:rPr>
          <w:snapToGrid/>
        </w:rPr>
        <w:t>contract</w:t>
      </w:r>
      <w:r>
        <w:rPr>
          <w:snapToGrid/>
        </w:rPr>
        <w:t>;</w:t>
      </w:r>
      <w:proofErr w:type="gramEnd"/>
    </w:p>
    <w:p w14:paraId="0E349D3D" w14:textId="77777777" w:rsidR="00134E29" w:rsidRPr="00F410FC" w:rsidRDefault="00134E29" w:rsidP="00134E29">
      <w:pPr>
        <w:pStyle w:val="CMSBulletlevel3"/>
      </w:pPr>
      <w:r w:rsidRPr="00F410FC">
        <w:t>A description of the State's transition of care policy required under 42 CFR 438.62(b)(3</w:t>
      </w:r>
      <w:proofErr w:type="gramStart"/>
      <w:r w:rsidRPr="00F410FC">
        <w:t>);</w:t>
      </w:r>
      <w:proofErr w:type="gramEnd"/>
    </w:p>
    <w:p w14:paraId="1380F612" w14:textId="77777777" w:rsidR="00134E29" w:rsidRPr="00F410FC" w:rsidRDefault="00134E29" w:rsidP="00134E29">
      <w:pPr>
        <w:pStyle w:val="CMSBulletlevel3"/>
      </w:pPr>
      <w:r w:rsidRPr="00F410FC">
        <w:t xml:space="preserve">The State's plan to identify, evaluate, and reduce, to the extent practicable, health disparities based on age, race, ethnicity, sex, and primary </w:t>
      </w:r>
      <w:proofErr w:type="gramStart"/>
      <w:r w:rsidRPr="00F410FC">
        <w:t>language;</w:t>
      </w:r>
      <w:proofErr w:type="gramEnd"/>
      <w:r w:rsidRPr="00F410FC">
        <w:t xml:space="preserve"> </w:t>
      </w:r>
    </w:p>
    <w:p w14:paraId="556CB9E6" w14:textId="77777777" w:rsidR="00134E29" w:rsidRPr="00F410FC" w:rsidRDefault="00134E29" w:rsidP="00134E29">
      <w:pPr>
        <w:pStyle w:val="CMSBulletlevel3"/>
      </w:pPr>
      <w:r w:rsidRPr="00F410FC">
        <w:t xml:space="preserve">For MCOs, appropriate use of intermediate sanctions that, at a minimum, meet the requirements of subpart I of 42 CFR Part </w:t>
      </w:r>
      <w:proofErr w:type="gramStart"/>
      <w:r w:rsidRPr="00F410FC">
        <w:t>438;</w:t>
      </w:r>
      <w:proofErr w:type="gramEnd"/>
    </w:p>
    <w:p w14:paraId="47249095" w14:textId="77777777" w:rsidR="00134E29" w:rsidRPr="004F55F8" w:rsidRDefault="00134E29" w:rsidP="00134E29">
      <w:pPr>
        <w:pStyle w:val="CMSBulletlevel3"/>
        <w:rPr>
          <w:snapToGrid/>
        </w:rPr>
      </w:pPr>
      <w:r w:rsidRPr="00F410FC">
        <w:t xml:space="preserve">A description of how the State will assess the performance and quality outcomes achieved by </w:t>
      </w:r>
      <w:r w:rsidRPr="004F55F8">
        <w:rPr>
          <w:snapToGrid/>
        </w:rPr>
        <w:t xml:space="preserve">each PCCM </w:t>
      </w:r>
      <w:proofErr w:type="gramStart"/>
      <w:r w:rsidRPr="004F55F8">
        <w:rPr>
          <w:snapToGrid/>
        </w:rPr>
        <w:t>entity;</w:t>
      </w:r>
      <w:proofErr w:type="gramEnd"/>
    </w:p>
    <w:p w14:paraId="60CB90C6" w14:textId="77777777" w:rsidR="00134E29" w:rsidRPr="00F410FC" w:rsidRDefault="00134E29" w:rsidP="00134E29">
      <w:pPr>
        <w:pStyle w:val="CMSBulletlevel3"/>
      </w:pPr>
      <w:r w:rsidRPr="00F410FC">
        <w:t>The mechanisms implemented by the State to comply with 42 CFR 438.208(c)(1) (relating to the identification of persons with special health care needs</w:t>
      </w:r>
      <w:proofErr w:type="gramStart"/>
      <w:r w:rsidRPr="00F410FC">
        <w:t>);</w:t>
      </w:r>
      <w:proofErr w:type="gramEnd"/>
    </w:p>
    <w:p w14:paraId="7C7DE44D" w14:textId="77777777" w:rsidR="00134E29" w:rsidRPr="00F410FC" w:rsidRDefault="00134E29" w:rsidP="00134E29">
      <w:pPr>
        <w:pStyle w:val="CMSBulletlevel3"/>
      </w:pPr>
      <w:r w:rsidRPr="00F410FC">
        <w:t xml:space="preserve">Identification of the </w:t>
      </w:r>
      <w:r>
        <w:t>external quality review (</w:t>
      </w:r>
      <w:r w:rsidRPr="00F410FC">
        <w:t>EQR</w:t>
      </w:r>
      <w:r>
        <w:t>)</w:t>
      </w:r>
      <w:r w:rsidRPr="00F410FC">
        <w:t xml:space="preserve">-related activities for which the State has exercised the option under 42 CFR 438.360 (relating to nonduplication of EQR-related activities), and explain the rationale for the State's determination that the private accreditation activity is comparable to such EQR-related </w:t>
      </w:r>
      <w:proofErr w:type="gramStart"/>
      <w:r w:rsidRPr="00F410FC">
        <w:t>activities;</w:t>
      </w:r>
      <w:proofErr w:type="gramEnd"/>
      <w:r w:rsidRPr="00F410FC">
        <w:t xml:space="preserve"> </w:t>
      </w:r>
    </w:p>
    <w:p w14:paraId="04AC5F27" w14:textId="77777777" w:rsidR="00134E29" w:rsidRPr="00F410FC" w:rsidRDefault="00134E29" w:rsidP="00134E29">
      <w:pPr>
        <w:pStyle w:val="CMSBulletlevel3"/>
      </w:pPr>
      <w:r w:rsidRPr="00F410FC">
        <w:t>Identification of which quality measures and performance outcomes the State will publish at least annually on the Web site required under 42 CFR 438.10(c)(3); and</w:t>
      </w:r>
    </w:p>
    <w:p w14:paraId="63CB1456" w14:textId="77777777" w:rsidR="00134E29" w:rsidRPr="00F410FC" w:rsidRDefault="00134E29" w:rsidP="00134E29">
      <w:pPr>
        <w:pStyle w:val="CMSBulletlevel3LAST"/>
        <w:numPr>
          <w:ilvl w:val="0"/>
          <w:numId w:val="21"/>
        </w:numPr>
        <w:ind w:left="3168"/>
      </w:pPr>
      <w:r w:rsidRPr="00F410FC">
        <w:t>The State's definition of a “significant change” for the purposes of updating the quality strategy under 42 CFR 438.340(c)(3)(ii). (42 CFR 457.1240(e), cross referencing to 42 CFR 438.340(b))</w:t>
      </w:r>
    </w:p>
    <w:p w14:paraId="00D817CA" w14:textId="77777777" w:rsidR="00134E29" w:rsidRPr="001C1A39" w:rsidRDefault="00134E29" w:rsidP="00134E29">
      <w:pPr>
        <w:pStyle w:val="CMSHeading4XXXX"/>
        <w:rPr>
          <w:snapToGrid/>
        </w:rPr>
      </w:pPr>
      <w:r w:rsidRPr="00F410FC">
        <w:rPr>
          <w:b/>
        </w:rPr>
        <w:t>3.12.1.2</w:t>
      </w:r>
      <w:r>
        <w:rPr>
          <w:b/>
        </w:rPr>
        <w:t xml:space="preserve"> </w:t>
      </w:r>
      <w:r w:rsidRPr="001545F7">
        <w:fldChar w:fldCharType="begin" w:fldLock="1">
          <w:ffData>
            <w:name w:val="Check3"/>
            <w:enabled/>
            <w:calcOnExit w:val="0"/>
            <w:checkBox>
              <w:sizeAuto/>
              <w:default w:val="0"/>
            </w:checkBox>
          </w:ffData>
        </w:fldChar>
      </w:r>
      <w:r w:rsidRPr="001545F7">
        <w:instrText xml:space="preserve"> FORMCHECKBOX </w:instrText>
      </w:r>
      <w:r w:rsidR="00000000">
        <w:fldChar w:fldCharType="separate"/>
      </w:r>
      <w:r w:rsidRPr="001545F7">
        <w:fldChar w:fldCharType="end"/>
      </w:r>
      <w:r w:rsidRPr="001545F7">
        <w:tab/>
      </w:r>
      <w:r w:rsidRPr="006E1FE4">
        <w:rPr>
          <w:snapToGrid/>
        </w:rPr>
        <w:t>The State</w:t>
      </w:r>
      <w:r>
        <w:rPr>
          <w:snapToGrid/>
        </w:rPr>
        <w:t xml:space="preserve"> assures that the</w:t>
      </w:r>
      <w:r w:rsidRPr="006E1FE4">
        <w:rPr>
          <w:snapToGrid/>
        </w:rPr>
        <w:t xml:space="preserve"> goals and objectives for continuous quality improvement </w:t>
      </w:r>
      <w:r>
        <w:rPr>
          <w:snapToGrid/>
        </w:rPr>
        <w:t xml:space="preserve">in the quality </w:t>
      </w:r>
      <w:r w:rsidRPr="001C1A39">
        <w:rPr>
          <w:snapToGrid/>
        </w:rPr>
        <w:t>strategy are measurable and take into consideration the health status of all populations in the State served by the MCO, PIHP, and PAHP. (42 CFR 457.1240(e), cross referencing to 42 CFR 438.340(b)(2))</w:t>
      </w:r>
    </w:p>
    <w:p w14:paraId="7D154D1D" w14:textId="77777777" w:rsidR="00134E29" w:rsidRPr="001C1A39" w:rsidRDefault="00134E29" w:rsidP="00134E29">
      <w:pPr>
        <w:pStyle w:val="CMSHeading4XXXX"/>
        <w:rPr>
          <w:snapToGrid/>
        </w:rPr>
      </w:pPr>
      <w:r w:rsidRPr="00F410FC">
        <w:rPr>
          <w:b/>
        </w:rPr>
        <w:t>3.12.1.</w:t>
      </w:r>
      <w:r>
        <w:rPr>
          <w:b/>
        </w:rPr>
        <w:t xml:space="preserve">3 </w:t>
      </w:r>
      <w:r w:rsidRPr="001C1A39">
        <w:fldChar w:fldCharType="begin" w:fldLock="1">
          <w:ffData>
            <w:name w:val="Check3"/>
            <w:enabled/>
            <w:calcOnExit w:val="0"/>
            <w:checkBox>
              <w:sizeAuto/>
              <w:default w:val="0"/>
            </w:checkBox>
          </w:ffData>
        </w:fldChar>
      </w:r>
      <w:r w:rsidRPr="001C1A39">
        <w:instrText xml:space="preserve"> FORMCHECKBOX </w:instrText>
      </w:r>
      <w:r w:rsidR="00000000">
        <w:fldChar w:fldCharType="separate"/>
      </w:r>
      <w:r w:rsidRPr="001C1A39">
        <w:fldChar w:fldCharType="end"/>
      </w:r>
      <w:r w:rsidRPr="001C1A39">
        <w:tab/>
      </w:r>
      <w:r w:rsidRPr="001C1A39">
        <w:rPr>
          <w:snapToGrid/>
        </w:rPr>
        <w:t>The State assures that for purposes of the quality strategy, the State provides the demographic information for each CHIP enrollee to the MCO, PIHP or PAHP at the time of enrollment. (42 CFR 457.1240(e), cross referencing to 42 CFR 438.340(b)(6))</w:t>
      </w:r>
    </w:p>
    <w:p w14:paraId="353C3C3C" w14:textId="77777777" w:rsidR="00134E29" w:rsidRPr="001C1A39" w:rsidRDefault="00134E29" w:rsidP="00134E29">
      <w:pPr>
        <w:pStyle w:val="CMSHeading4XXXX"/>
        <w:rPr>
          <w:snapToGrid/>
        </w:rPr>
      </w:pPr>
      <w:r w:rsidRPr="00F410FC">
        <w:rPr>
          <w:b/>
        </w:rPr>
        <w:lastRenderedPageBreak/>
        <w:t>3.12.1.</w:t>
      </w:r>
      <w:r>
        <w:rPr>
          <w:b/>
        </w:rPr>
        <w:t xml:space="preserve">4 </w:t>
      </w:r>
      <w:r w:rsidRPr="001C1A39">
        <w:fldChar w:fldCharType="begin" w:fldLock="1">
          <w:ffData>
            <w:name w:val="Check3"/>
            <w:enabled/>
            <w:calcOnExit w:val="0"/>
            <w:checkBox>
              <w:sizeAuto/>
              <w:default w:val="0"/>
            </w:checkBox>
          </w:ffData>
        </w:fldChar>
      </w:r>
      <w:r w:rsidRPr="001C1A39">
        <w:instrText xml:space="preserve"> FORMCHECKBOX </w:instrText>
      </w:r>
      <w:r w:rsidR="00000000">
        <w:fldChar w:fldCharType="separate"/>
      </w:r>
      <w:r w:rsidRPr="001C1A39">
        <w:fldChar w:fldCharType="end"/>
      </w:r>
      <w:r w:rsidRPr="001C1A39">
        <w:tab/>
        <w:t>The</w:t>
      </w:r>
      <w:r w:rsidRPr="001C1A39">
        <w:rPr>
          <w:snapToGrid/>
        </w:rPr>
        <w:t xml:space="preserve"> State assures that it will review and update the quality strategy as needed, but no less than once every 3 years. </w:t>
      </w:r>
      <w:r w:rsidRPr="001C1A39">
        <w:t>(42 CFR 457.1240(e), cross referencing to 42 CFR 438.340(c)(2))</w:t>
      </w:r>
    </w:p>
    <w:p w14:paraId="62DFA1FC" w14:textId="77777777" w:rsidR="00134E29" w:rsidRPr="001C1A39" w:rsidRDefault="00134E29" w:rsidP="00134E29">
      <w:pPr>
        <w:pStyle w:val="CMSHeading4XXXX"/>
        <w:rPr>
          <w:snapToGrid/>
        </w:rPr>
      </w:pPr>
      <w:r w:rsidRPr="00F410FC">
        <w:rPr>
          <w:b/>
        </w:rPr>
        <w:t>3.12.1.</w:t>
      </w:r>
      <w:r>
        <w:rPr>
          <w:b/>
        </w:rPr>
        <w:t xml:space="preserve">5 </w:t>
      </w:r>
      <w:r w:rsidRPr="001C1A39">
        <w:fldChar w:fldCharType="begin" w:fldLock="1">
          <w:ffData>
            <w:name w:val="Check3"/>
            <w:enabled/>
            <w:calcOnExit w:val="0"/>
            <w:checkBox>
              <w:sizeAuto/>
              <w:default w:val="0"/>
            </w:checkBox>
          </w:ffData>
        </w:fldChar>
      </w:r>
      <w:r w:rsidRPr="001C1A39">
        <w:instrText xml:space="preserve"> FORMCHECKBOX </w:instrText>
      </w:r>
      <w:r w:rsidR="00000000">
        <w:fldChar w:fldCharType="separate"/>
      </w:r>
      <w:r w:rsidRPr="001C1A39">
        <w:fldChar w:fldCharType="end"/>
      </w:r>
      <w:r w:rsidRPr="001C1A39">
        <w:tab/>
      </w:r>
      <w:r w:rsidRPr="001C1A39">
        <w:rPr>
          <w:snapToGrid/>
        </w:rPr>
        <w:t>The State assures that its review and updates to the quality strategy will include an evaluation of the effectiveness of the quality strategy conducted within the previous 3 years and the recommendations provided pursuant to 42 CFR 438.364(a)(4). (42 CFR 457.1240(e), cross referencing to 42 CFR 438.340(c)</w:t>
      </w:r>
      <w:r>
        <w:rPr>
          <w:snapToGrid/>
        </w:rPr>
        <w:t>(2)</w:t>
      </w:r>
      <w:r w:rsidRPr="001C1A39">
        <w:rPr>
          <w:snapToGrid/>
        </w:rPr>
        <w:t>(</w:t>
      </w:r>
      <w:proofErr w:type="spellStart"/>
      <w:r w:rsidRPr="001C1A39">
        <w:rPr>
          <w:snapToGrid/>
        </w:rPr>
        <w:t>i</w:t>
      </w:r>
      <w:proofErr w:type="spellEnd"/>
      <w:r w:rsidRPr="001C1A39">
        <w:rPr>
          <w:snapToGrid/>
        </w:rPr>
        <w:t>) and (iii).</w:t>
      </w:r>
    </w:p>
    <w:p w14:paraId="385638BC" w14:textId="77777777" w:rsidR="00134E29" w:rsidRPr="001C1A39" w:rsidRDefault="00134E29" w:rsidP="00134E29">
      <w:pPr>
        <w:pStyle w:val="CMSHeading4XXXX"/>
        <w:spacing w:after="0"/>
        <w:rPr>
          <w:snapToGrid/>
        </w:rPr>
      </w:pPr>
      <w:r w:rsidRPr="00F410FC">
        <w:rPr>
          <w:b/>
        </w:rPr>
        <w:t>3.12.1.</w:t>
      </w:r>
      <w:r>
        <w:rPr>
          <w:b/>
        </w:rPr>
        <w:t xml:space="preserve">6 </w:t>
      </w:r>
      <w:r w:rsidRPr="001C1A39">
        <w:fldChar w:fldCharType="begin" w:fldLock="1">
          <w:ffData>
            <w:name w:val="Check3"/>
            <w:enabled/>
            <w:calcOnExit w:val="0"/>
            <w:checkBox>
              <w:sizeAuto/>
              <w:default w:val="0"/>
            </w:checkBox>
          </w:ffData>
        </w:fldChar>
      </w:r>
      <w:r w:rsidRPr="001C1A39">
        <w:instrText xml:space="preserve"> FORMCHECKBOX </w:instrText>
      </w:r>
      <w:r w:rsidR="00000000">
        <w:fldChar w:fldCharType="separate"/>
      </w:r>
      <w:r w:rsidRPr="001C1A39">
        <w:fldChar w:fldCharType="end"/>
      </w:r>
      <w:r w:rsidRPr="001C1A39">
        <w:tab/>
        <w:t xml:space="preserve">The State assures </w:t>
      </w:r>
      <w:r w:rsidRPr="00F410FC">
        <w:rPr>
          <w:snapToGrid/>
        </w:rPr>
        <w:t>that</w:t>
      </w:r>
      <w:r w:rsidRPr="001C1A39">
        <w:t xml:space="preserve"> it will submit to CMS</w:t>
      </w:r>
      <w:r w:rsidRPr="001C1A39">
        <w:rPr>
          <w:snapToGrid/>
        </w:rPr>
        <w:t>:</w:t>
      </w:r>
    </w:p>
    <w:p w14:paraId="5ECB4542" w14:textId="77777777" w:rsidR="00134E29" w:rsidRPr="00F410FC" w:rsidRDefault="00134E29" w:rsidP="00134E29">
      <w:pPr>
        <w:pStyle w:val="CMSBulletlevel3"/>
      </w:pPr>
      <w:r w:rsidRPr="00F410FC">
        <w:t>A copy of the initial quality strategy for CMS comment and feedback prior to adopting it in final; and</w:t>
      </w:r>
    </w:p>
    <w:p w14:paraId="372CE153" w14:textId="77777777" w:rsidR="00134E29" w:rsidRPr="00F410FC" w:rsidRDefault="00134E29" w:rsidP="00134E29">
      <w:pPr>
        <w:pStyle w:val="CMSBulletlevel3LAST"/>
        <w:numPr>
          <w:ilvl w:val="0"/>
          <w:numId w:val="21"/>
        </w:numPr>
        <w:ind w:left="3168"/>
      </w:pPr>
      <w:r w:rsidRPr="00F410FC">
        <w:t xml:space="preserve">A copy of the revised strategy whenever significant changes </w:t>
      </w:r>
      <w:proofErr w:type="gramStart"/>
      <w:r w:rsidRPr="00F410FC">
        <w:t>are</w:t>
      </w:r>
      <w:proofErr w:type="gramEnd"/>
      <w:r w:rsidRPr="00F410FC">
        <w:t xml:space="preserve"> made to the document, or whenever significant changes occur within the State's CHIP program, including after the review and update required every 3 years. </w:t>
      </w:r>
      <w:r w:rsidRPr="001C1A39">
        <w:t>(42 CFR 457.1240(e), cross referencing to 42 CFR 438.340(c)(3))</w:t>
      </w:r>
    </w:p>
    <w:p w14:paraId="4FCCF9A7" w14:textId="77777777" w:rsidR="00134E29" w:rsidRPr="001C1A39" w:rsidRDefault="00134E29" w:rsidP="00134E29">
      <w:pPr>
        <w:pStyle w:val="CMSHeading4XXXX"/>
        <w:spacing w:after="0"/>
        <w:rPr>
          <w:snapToGrid/>
        </w:rPr>
      </w:pPr>
      <w:r w:rsidRPr="00F410FC">
        <w:rPr>
          <w:b/>
        </w:rPr>
        <w:t>3.12.1.</w:t>
      </w:r>
      <w:r>
        <w:rPr>
          <w:b/>
        </w:rPr>
        <w:t xml:space="preserve">7 </w:t>
      </w:r>
      <w:r w:rsidRPr="001C1A39">
        <w:fldChar w:fldCharType="begin" w:fldLock="1">
          <w:ffData>
            <w:name w:val="Check3"/>
            <w:enabled/>
            <w:calcOnExit w:val="0"/>
            <w:checkBox>
              <w:sizeAuto/>
              <w:default w:val="0"/>
            </w:checkBox>
          </w:ffData>
        </w:fldChar>
      </w:r>
      <w:r w:rsidRPr="001C1A39">
        <w:instrText xml:space="preserve"> FORMCHECKBOX </w:instrText>
      </w:r>
      <w:r w:rsidR="00000000">
        <w:fldChar w:fldCharType="separate"/>
      </w:r>
      <w:r w:rsidRPr="001C1A39">
        <w:fldChar w:fldCharType="end"/>
      </w:r>
      <w:r w:rsidRPr="001C1A39">
        <w:tab/>
        <w:t xml:space="preserve">Before submitting the strategy to CMS for review, </w:t>
      </w:r>
      <w:r w:rsidRPr="001C1A39">
        <w:rPr>
          <w:snapToGrid/>
        </w:rPr>
        <w:t xml:space="preserve">the State assures that when it drafts or revises the State’s quality strategy it will: </w:t>
      </w:r>
    </w:p>
    <w:p w14:paraId="059266F8" w14:textId="77777777" w:rsidR="00134E29" w:rsidRPr="00F410FC" w:rsidRDefault="00134E29" w:rsidP="00134E29">
      <w:pPr>
        <w:pStyle w:val="CMSBulletlevel3"/>
      </w:pPr>
      <w:r w:rsidRPr="00F410FC">
        <w:t>Make the strategy available for public comment; and</w:t>
      </w:r>
    </w:p>
    <w:p w14:paraId="5C84EFC4" w14:textId="77777777" w:rsidR="00134E29" w:rsidRPr="00F410FC" w:rsidRDefault="00134E29" w:rsidP="00134E29">
      <w:pPr>
        <w:pStyle w:val="CMSBulletlevel3LAST"/>
        <w:numPr>
          <w:ilvl w:val="0"/>
          <w:numId w:val="21"/>
        </w:numPr>
        <w:ind w:left="3168"/>
      </w:pPr>
      <w:r w:rsidRPr="00F410FC">
        <w:t xml:space="preserve">If the State enrolls Indians in the MCO, PIHP, or PAHP, consult with Tribes in accordance with the State's Tribal consultation policy. </w:t>
      </w:r>
      <w:r w:rsidRPr="001C1A39">
        <w:t>(42 CFR 457.1240(e), cross referencing to 42 CFR 438.340(c)(1))</w:t>
      </w:r>
    </w:p>
    <w:p w14:paraId="72EF0A77" w14:textId="77777777" w:rsidR="00134E29" w:rsidRPr="00463528" w:rsidRDefault="00134E29" w:rsidP="00134E29">
      <w:pPr>
        <w:pStyle w:val="CMSHeading4XXXX"/>
        <w:rPr>
          <w:snapToGrid/>
        </w:rPr>
      </w:pPr>
      <w:r w:rsidRPr="00F410FC">
        <w:rPr>
          <w:b/>
        </w:rPr>
        <w:t>3.12.1.</w:t>
      </w:r>
      <w:r>
        <w:rPr>
          <w:b/>
        </w:rPr>
        <w:t xml:space="preserve">8 </w:t>
      </w:r>
      <w:r w:rsidRPr="004B4981">
        <w:fldChar w:fldCharType="begin" w:fldLock="1">
          <w:ffData>
            <w:name w:val="Check3"/>
            <w:enabled/>
            <w:calcOnExit w:val="0"/>
            <w:checkBox>
              <w:sizeAuto/>
              <w:default w:val="0"/>
            </w:checkBox>
          </w:ffData>
        </w:fldChar>
      </w:r>
      <w:r w:rsidRPr="00463528">
        <w:instrText xml:space="preserve"> FORMCHECKBOX </w:instrText>
      </w:r>
      <w:r w:rsidR="00000000">
        <w:fldChar w:fldCharType="separate"/>
      </w:r>
      <w:r w:rsidRPr="004B4981">
        <w:fldChar w:fldCharType="end"/>
      </w:r>
      <w:r w:rsidRPr="00206E03">
        <w:tab/>
      </w:r>
      <w:r w:rsidRPr="00206E03">
        <w:rPr>
          <w:snapToGrid/>
        </w:rPr>
        <w:t xml:space="preserve">The State assures that it </w:t>
      </w:r>
      <w:r w:rsidRPr="00C55EF5">
        <w:t xml:space="preserve">makes the results of the review of the quality strategy </w:t>
      </w:r>
      <w:r>
        <w:t xml:space="preserve">(including the effectiveness </w:t>
      </w:r>
      <w:r w:rsidRPr="00F410FC">
        <w:rPr>
          <w:snapToGrid/>
        </w:rPr>
        <w:t>evaluation</w:t>
      </w:r>
      <w:r>
        <w:t xml:space="preserve">) </w:t>
      </w:r>
      <w:r w:rsidRPr="00C55EF5">
        <w:t>and the final quality strategy available on the Web site required under 42 CFR 438.10(c)(3). (42 CFR 457.1240(e), cross referencing to 42 CFR 438.340(c)(2)(ii) and (d))</w:t>
      </w:r>
    </w:p>
    <w:p w14:paraId="57717662" w14:textId="77777777" w:rsidR="00134E29" w:rsidRPr="00B436F9" w:rsidRDefault="00134E29" w:rsidP="00134E29">
      <w:pPr>
        <w:pStyle w:val="CMSHeading3XXX"/>
        <w:rPr>
          <w:snapToGrid/>
        </w:rPr>
      </w:pPr>
      <w:r w:rsidRPr="00B436F9">
        <w:rPr>
          <w:snapToGrid/>
        </w:rPr>
        <w:t>3.1</w:t>
      </w:r>
      <w:r>
        <w:rPr>
          <w:snapToGrid/>
        </w:rPr>
        <w:t>2</w:t>
      </w:r>
      <w:r w:rsidRPr="00B436F9">
        <w:rPr>
          <w:snapToGrid/>
        </w:rPr>
        <w:t>.2 Quality Assessment and Performance Improvement Program</w:t>
      </w:r>
    </w:p>
    <w:p w14:paraId="36D770E2" w14:textId="77777777" w:rsidR="00134E29" w:rsidRDefault="00134E29" w:rsidP="00134E29">
      <w:pPr>
        <w:pStyle w:val="CMSHeading4XXXX"/>
        <w:rPr>
          <w:snapToGrid/>
          <w:u w:val="single"/>
        </w:rPr>
      </w:pPr>
      <w:r w:rsidRPr="0083123A">
        <w:rPr>
          <w:b/>
          <w:snapToGrid/>
        </w:rPr>
        <w:t>3.12.2.1</w:t>
      </w:r>
      <w:r>
        <w:rPr>
          <w:snapToGrid/>
        </w:rPr>
        <w:tab/>
      </w:r>
      <w:r w:rsidRPr="00B436F9">
        <w:rPr>
          <w:snapToGrid/>
        </w:rPr>
        <w:t>Quality Assessment and Performance Improvement Program</w:t>
      </w:r>
      <w:r>
        <w:rPr>
          <w:snapToGrid/>
        </w:rPr>
        <w:t>: Measures and Projects</w:t>
      </w:r>
    </w:p>
    <w:p w14:paraId="02125B6F" w14:textId="77777777" w:rsidR="00134E29" w:rsidRDefault="00134E29" w:rsidP="00134E29">
      <w:pPr>
        <w:pStyle w:val="CMSguidancelevel2"/>
      </w:pPr>
      <w:r w:rsidRPr="00AD39B4">
        <w:t>Guidance:</w:t>
      </w:r>
      <w:r w:rsidRPr="00AD39B4">
        <w:tab/>
      </w:r>
      <w:r>
        <w:t xml:space="preserve">Only states with </w:t>
      </w:r>
      <w:r w:rsidRPr="00C55EF5">
        <w:t>MCO</w:t>
      </w:r>
      <w:r>
        <w:t>s</w:t>
      </w:r>
      <w:r w:rsidRPr="00C55EF5">
        <w:t>, PIHP</w:t>
      </w:r>
      <w:r>
        <w:t>s</w:t>
      </w:r>
      <w:r w:rsidRPr="00C55EF5">
        <w:t>, or PAHP</w:t>
      </w:r>
      <w:r>
        <w:t>s need to</w:t>
      </w:r>
      <w:r w:rsidRPr="00C55EF5">
        <w:t xml:space="preserve"> complete the </w:t>
      </w:r>
      <w:r>
        <w:t>next two assurances (3.12.2.1.1 and 3.12.2.1.2).</w:t>
      </w:r>
    </w:p>
    <w:p w14:paraId="154A4FD3" w14:textId="77777777" w:rsidR="00134E29" w:rsidRDefault="00134E29" w:rsidP="00134E29">
      <w:pPr>
        <w:pStyle w:val="CMSHeading5XXXXX"/>
        <w:spacing w:after="0"/>
      </w:pPr>
      <w:r w:rsidRPr="0083123A">
        <w:rPr>
          <w:b/>
        </w:rPr>
        <w:t>3.12.2.1.1</w:t>
      </w:r>
      <w:r>
        <w:rPr>
          <w:b/>
        </w:rPr>
        <w:t xml:space="preserve"> </w:t>
      </w:r>
      <w:r w:rsidRPr="001545F7">
        <w:fldChar w:fldCharType="begin" w:fldLock="1">
          <w:ffData>
            <w:name w:val="Check3"/>
            <w:enabled/>
            <w:calcOnExit w:val="0"/>
            <w:checkBox>
              <w:sizeAuto/>
              <w:default w:val="0"/>
            </w:checkBox>
          </w:ffData>
        </w:fldChar>
      </w:r>
      <w:r w:rsidRPr="001545F7">
        <w:instrText xml:space="preserve"> FORMCHECKBOX </w:instrText>
      </w:r>
      <w:r w:rsidR="00000000">
        <w:fldChar w:fldCharType="separate"/>
      </w:r>
      <w:r w:rsidRPr="001545F7">
        <w:fldChar w:fldCharType="end"/>
      </w:r>
      <w:r w:rsidRPr="001545F7">
        <w:tab/>
      </w:r>
      <w:r w:rsidRPr="00ED6968">
        <w:t xml:space="preserve">The State </w:t>
      </w:r>
      <w:r>
        <w:t>assures that it requires</w:t>
      </w:r>
      <w:r w:rsidRPr="00ED6968">
        <w:t xml:space="preserve"> that each MCO, PIHP, and PAHP establish and implement an ongoing comprehensive quality assessment and performance improvement program for the services it </w:t>
      </w:r>
      <w:r w:rsidRPr="00F410FC">
        <w:rPr>
          <w:snapToGrid/>
        </w:rPr>
        <w:t>furnishes</w:t>
      </w:r>
      <w:r w:rsidRPr="00ED6968">
        <w:t xml:space="preserve"> t</w:t>
      </w:r>
      <w:r>
        <w:t>o its enrollees as provided in 42 CFR</w:t>
      </w:r>
      <w:r w:rsidRPr="00ED6968">
        <w:t xml:space="preserve"> </w:t>
      </w:r>
      <w:r w:rsidRPr="00ED6968">
        <w:lastRenderedPageBreak/>
        <w:t xml:space="preserve">438.330, except that the terms of </w:t>
      </w:r>
      <w:r>
        <w:t>42 CFR</w:t>
      </w:r>
      <w:r w:rsidRPr="00ED6968">
        <w:t xml:space="preserve"> 438.330(d)(4) (related to dual eligibles) do not apply. </w:t>
      </w:r>
      <w:r>
        <w:t xml:space="preserve">The elements of the assessment and program include at least: </w:t>
      </w:r>
    </w:p>
    <w:p w14:paraId="5EE5025B" w14:textId="77777777" w:rsidR="00134E29" w:rsidRDefault="00134E29" w:rsidP="00134E29">
      <w:pPr>
        <w:pStyle w:val="CMSBulletlevel4"/>
        <w:numPr>
          <w:ilvl w:val="0"/>
          <w:numId w:val="21"/>
        </w:numPr>
        <w:ind w:left="3960"/>
      </w:pPr>
      <w:r>
        <w:t xml:space="preserve">Standard performance measures specified by the </w:t>
      </w:r>
      <w:proofErr w:type="gramStart"/>
      <w:r>
        <w:t>State;</w:t>
      </w:r>
      <w:proofErr w:type="gramEnd"/>
    </w:p>
    <w:p w14:paraId="12985074" w14:textId="77777777" w:rsidR="00134E29" w:rsidRDefault="00134E29" w:rsidP="00134E29">
      <w:pPr>
        <w:pStyle w:val="CMSBulletlevel4"/>
        <w:numPr>
          <w:ilvl w:val="0"/>
          <w:numId w:val="21"/>
        </w:numPr>
        <w:ind w:left="3960"/>
      </w:pPr>
      <w:r>
        <w:t>Any measures and programs required by CMS (42 CFR 438.330(a)(2</w:t>
      </w:r>
      <w:proofErr w:type="gramStart"/>
      <w:r>
        <w:t>);</w:t>
      </w:r>
      <w:proofErr w:type="gramEnd"/>
    </w:p>
    <w:p w14:paraId="78531B20" w14:textId="77777777" w:rsidR="00134E29" w:rsidRDefault="00134E29" w:rsidP="00134E29">
      <w:pPr>
        <w:pStyle w:val="CMSBulletlevel4"/>
        <w:numPr>
          <w:ilvl w:val="0"/>
          <w:numId w:val="21"/>
        </w:numPr>
        <w:ind w:left="3960"/>
      </w:pPr>
      <w:r>
        <w:t xml:space="preserve">Performance improvement projects that focus on clinical and non-clinical areas, as specified in 42 CFR </w:t>
      </w:r>
      <w:proofErr w:type="gramStart"/>
      <w:r>
        <w:t>438.330(d);</w:t>
      </w:r>
      <w:proofErr w:type="gramEnd"/>
      <w:r>
        <w:t xml:space="preserve"> </w:t>
      </w:r>
    </w:p>
    <w:p w14:paraId="2744822E" w14:textId="77777777" w:rsidR="00134E29" w:rsidRDefault="00134E29" w:rsidP="00134E29">
      <w:pPr>
        <w:pStyle w:val="CMSBulletlevel4"/>
        <w:numPr>
          <w:ilvl w:val="0"/>
          <w:numId w:val="21"/>
        </w:numPr>
        <w:ind w:left="3960"/>
      </w:pPr>
      <w:r>
        <w:t xml:space="preserve">Collection and submission of performance measurement data in accordance with 42 CFR </w:t>
      </w:r>
      <w:proofErr w:type="gramStart"/>
      <w:r>
        <w:t>438.330(c);</w:t>
      </w:r>
      <w:proofErr w:type="gramEnd"/>
    </w:p>
    <w:p w14:paraId="0A42D364" w14:textId="77777777" w:rsidR="00134E29" w:rsidRDefault="00134E29" w:rsidP="00134E29">
      <w:pPr>
        <w:pStyle w:val="CMSBulletlevel4"/>
        <w:numPr>
          <w:ilvl w:val="0"/>
          <w:numId w:val="21"/>
        </w:numPr>
        <w:ind w:left="3960"/>
      </w:pPr>
      <w:r>
        <w:t>Mechanisms to detect both underutilization and overutilization of services; and</w:t>
      </w:r>
    </w:p>
    <w:p w14:paraId="40B44B0A" w14:textId="77777777" w:rsidR="00134E29" w:rsidRPr="007D2915" w:rsidRDefault="00134E29" w:rsidP="00134E29">
      <w:pPr>
        <w:pStyle w:val="CMSBulletlevel4Last"/>
        <w:numPr>
          <w:ilvl w:val="0"/>
          <w:numId w:val="21"/>
        </w:numPr>
        <w:ind w:left="3960"/>
      </w:pPr>
      <w:r w:rsidRPr="007D2915">
        <w:t>Mechanisms to assess the quality and appropriateness of care furnished to enrollees with special health care needs, as defined by the State in the quality strategy under 42 CFR 457.1240(e)</w:t>
      </w:r>
      <w:r>
        <w:t xml:space="preserve"> and </w:t>
      </w:r>
      <w:r w:rsidRPr="001F4AEA">
        <w:t>Section 3.12.1 of this</w:t>
      </w:r>
      <w:r>
        <w:t xml:space="preserve"> template)</w:t>
      </w:r>
      <w:r w:rsidRPr="007D2915">
        <w:t>. (42 CFR 457.1240(b), cross</w:t>
      </w:r>
      <w:r>
        <w:t xml:space="preserve"> </w:t>
      </w:r>
      <w:r w:rsidRPr="007D2915">
        <w:t>referencing to 42 CFR 438.330(b) and (c)(1))</w:t>
      </w:r>
    </w:p>
    <w:p w14:paraId="5FAFA2CF" w14:textId="77777777" w:rsidR="00134E29" w:rsidRDefault="00134E29" w:rsidP="00134E29">
      <w:pPr>
        <w:rPr>
          <w:rFonts w:ascii="Open Sans" w:hAnsi="Open Sans"/>
          <w:sz w:val="20"/>
        </w:rPr>
      </w:pPr>
    </w:p>
    <w:p w14:paraId="7005D9C7" w14:textId="77777777" w:rsidR="00134E29" w:rsidRDefault="00134E29" w:rsidP="00134E29">
      <w:pPr>
        <w:spacing w:after="240"/>
        <w:ind w:left="3690" w:hanging="1530"/>
        <w:rPr>
          <w:snapToGrid/>
          <w:szCs w:val="24"/>
          <w:u w:val="single"/>
        </w:rPr>
      </w:pPr>
      <w:r w:rsidRPr="007D2915">
        <w:rPr>
          <w:szCs w:val="24"/>
          <w:u w:val="single"/>
        </w:rPr>
        <w:t>Guidance:</w:t>
      </w:r>
      <w:r w:rsidRPr="007D2915">
        <w:rPr>
          <w:szCs w:val="24"/>
          <w:u w:val="single"/>
        </w:rPr>
        <w:tab/>
        <w:t>A State may</w:t>
      </w:r>
      <w:r w:rsidRPr="007D2915">
        <w:rPr>
          <w:snapToGrid/>
          <w:szCs w:val="24"/>
          <w:u w:val="single"/>
        </w:rPr>
        <w:t xml:space="preserve"> request an exemption from including the performance measures or </w:t>
      </w:r>
      <w:r>
        <w:rPr>
          <w:snapToGrid/>
          <w:szCs w:val="24"/>
          <w:u w:val="single"/>
        </w:rPr>
        <w:t xml:space="preserve">performance improvement programs </w:t>
      </w:r>
      <w:r w:rsidRPr="007D2915">
        <w:rPr>
          <w:snapToGrid/>
          <w:szCs w:val="24"/>
          <w:u w:val="single"/>
        </w:rPr>
        <w:t xml:space="preserve">established </w:t>
      </w:r>
      <w:r>
        <w:rPr>
          <w:snapToGrid/>
          <w:szCs w:val="24"/>
          <w:u w:val="single"/>
        </w:rPr>
        <w:t xml:space="preserve">by CMS </w:t>
      </w:r>
      <w:r w:rsidRPr="007D2915">
        <w:rPr>
          <w:snapToGrid/>
          <w:szCs w:val="24"/>
          <w:u w:val="single"/>
        </w:rPr>
        <w:t>under 42 CFR 438.330(a)(2), by submitting a written request to CMS explaining the basis for such request.</w:t>
      </w:r>
    </w:p>
    <w:p w14:paraId="2B80ADCA" w14:textId="77777777" w:rsidR="00134E29" w:rsidRPr="00522399" w:rsidRDefault="00134E29" w:rsidP="00134E29">
      <w:pPr>
        <w:pStyle w:val="CMSHeading4XXXX"/>
        <w:spacing w:after="0"/>
        <w:ind w:left="3600"/>
      </w:pPr>
      <w:r w:rsidRPr="0083123A">
        <w:rPr>
          <w:b/>
        </w:rPr>
        <w:t>3.12.2.1.</w:t>
      </w:r>
      <w:r>
        <w:rPr>
          <w:b/>
        </w:rPr>
        <w:t xml:space="preserve">2 </w:t>
      </w:r>
      <w:r w:rsidRPr="00522399">
        <w:rPr>
          <w:snapToGrid/>
        </w:rPr>
        <w:fldChar w:fldCharType="begin" w:fldLock="1">
          <w:ffData>
            <w:name w:val="Check3"/>
            <w:enabled/>
            <w:calcOnExit w:val="0"/>
            <w:checkBox>
              <w:sizeAuto/>
              <w:default w:val="0"/>
            </w:checkBox>
          </w:ffData>
        </w:fldChar>
      </w:r>
      <w:r w:rsidRPr="00522399">
        <w:rPr>
          <w:snapToGrid/>
        </w:rPr>
        <w:instrText xml:space="preserve"> FORMCHECKBOX </w:instrText>
      </w:r>
      <w:r w:rsidR="00000000">
        <w:rPr>
          <w:snapToGrid/>
        </w:rPr>
      </w:r>
      <w:r w:rsidR="00000000">
        <w:rPr>
          <w:snapToGrid/>
        </w:rPr>
        <w:fldChar w:fldCharType="separate"/>
      </w:r>
      <w:r w:rsidRPr="00522399">
        <w:rPr>
          <w:snapToGrid/>
        </w:rPr>
        <w:fldChar w:fldCharType="end"/>
      </w:r>
      <w:r w:rsidRPr="00522399">
        <w:rPr>
          <w:snapToGrid/>
        </w:rPr>
        <w:tab/>
      </w:r>
      <w:r w:rsidRPr="00522399">
        <w:t xml:space="preserve">The State assures that each MCO, PIHP, and PAHP’s </w:t>
      </w:r>
      <w:r>
        <w:t>performance improvement projects</w:t>
      </w:r>
      <w:r w:rsidRPr="00522399">
        <w:t xml:space="preserve"> are designed to </w:t>
      </w:r>
      <w:r w:rsidRPr="00F410FC">
        <w:rPr>
          <w:snapToGrid/>
        </w:rPr>
        <w:t>achieve</w:t>
      </w:r>
      <w:r w:rsidRPr="00522399">
        <w:t xml:space="preserve"> significant improvement, sustained over time, in health outcomes and enrollee satisfaction</w:t>
      </w:r>
      <w:r>
        <w:t>. The performance improvement projects include at least the following elements</w:t>
      </w:r>
      <w:r w:rsidRPr="00522399">
        <w:t>:</w:t>
      </w:r>
    </w:p>
    <w:p w14:paraId="0297FA06" w14:textId="77777777" w:rsidR="00134E29" w:rsidRPr="00522399" w:rsidRDefault="00134E29" w:rsidP="00134E29">
      <w:pPr>
        <w:pStyle w:val="CMSBulletlevel4"/>
        <w:numPr>
          <w:ilvl w:val="0"/>
          <w:numId w:val="21"/>
        </w:numPr>
        <w:ind w:left="3960"/>
      </w:pPr>
      <w:r w:rsidRPr="00522399">
        <w:t xml:space="preserve">Measurement of performance using objective quality </w:t>
      </w:r>
      <w:proofErr w:type="gramStart"/>
      <w:r w:rsidRPr="00522399">
        <w:t>indicators;</w:t>
      </w:r>
      <w:proofErr w:type="gramEnd"/>
    </w:p>
    <w:p w14:paraId="1B5F7147" w14:textId="77777777" w:rsidR="00134E29" w:rsidRPr="00522399" w:rsidRDefault="00134E29" w:rsidP="00134E29">
      <w:pPr>
        <w:pStyle w:val="CMSBulletlevel4"/>
        <w:numPr>
          <w:ilvl w:val="0"/>
          <w:numId w:val="21"/>
        </w:numPr>
        <w:ind w:left="3960"/>
      </w:pPr>
      <w:r w:rsidRPr="00522399">
        <w:t xml:space="preserve">Implementation of interventions to achieve improvement in the access to and quality of </w:t>
      </w:r>
      <w:proofErr w:type="gramStart"/>
      <w:r w:rsidRPr="00522399">
        <w:t>care;</w:t>
      </w:r>
      <w:proofErr w:type="gramEnd"/>
    </w:p>
    <w:p w14:paraId="37897402" w14:textId="77777777" w:rsidR="00134E29" w:rsidRPr="00522399" w:rsidRDefault="00134E29" w:rsidP="00134E29">
      <w:pPr>
        <w:pStyle w:val="CMSBulletlevel4"/>
        <w:numPr>
          <w:ilvl w:val="0"/>
          <w:numId w:val="21"/>
        </w:numPr>
        <w:ind w:left="3960"/>
      </w:pPr>
      <w:r w:rsidRPr="00522399">
        <w:t xml:space="preserve">Evaluation of the effectiveness of the interventions based on the performance measures </w:t>
      </w:r>
      <w:r>
        <w:t>specified in 42 CFR 438.330(d)(2)(</w:t>
      </w:r>
      <w:proofErr w:type="spellStart"/>
      <w:r>
        <w:t>i</w:t>
      </w:r>
      <w:proofErr w:type="spellEnd"/>
      <w:r>
        <w:t>)</w:t>
      </w:r>
      <w:r w:rsidRPr="00522399">
        <w:t>; and</w:t>
      </w:r>
    </w:p>
    <w:p w14:paraId="2F343896" w14:textId="77777777" w:rsidR="00134E29" w:rsidRDefault="00134E29" w:rsidP="00134E29">
      <w:pPr>
        <w:pStyle w:val="CMSBulletlevel4Last"/>
        <w:numPr>
          <w:ilvl w:val="0"/>
          <w:numId w:val="21"/>
        </w:numPr>
        <w:ind w:left="3960"/>
      </w:pPr>
      <w:r w:rsidRPr="00522399">
        <w:t>Planning and initiation of activities for increasing or sustaining improvement.</w:t>
      </w:r>
      <w:r>
        <w:t xml:space="preserve"> (42 CFR 457.1240(b), cross referencing to 42 CFR 438.330(d)(2))</w:t>
      </w:r>
    </w:p>
    <w:p w14:paraId="016B8D64" w14:textId="77777777" w:rsidR="00134E29" w:rsidRPr="00C55EF5" w:rsidRDefault="00134E29" w:rsidP="00134E29">
      <w:pPr>
        <w:pStyle w:val="CMSguidancelevel2"/>
        <w:spacing w:after="0"/>
        <w:ind w:left="3600"/>
      </w:pPr>
      <w:r w:rsidRPr="00C55EF5">
        <w:t>Guidance:</w:t>
      </w:r>
      <w:r w:rsidRPr="00C55EF5">
        <w:tab/>
        <w:t xml:space="preserve">Only states with </w:t>
      </w:r>
      <w:r>
        <w:t xml:space="preserve">a </w:t>
      </w:r>
      <w:r w:rsidRPr="00C55EF5">
        <w:t xml:space="preserve">PCCM entity </w:t>
      </w:r>
      <w:r w:rsidRPr="00AD39B4">
        <w:t xml:space="preserve">whose contract with the State provides for shared savings, incentive payments or other financial </w:t>
      </w:r>
      <w:r w:rsidRPr="00AD39B4">
        <w:lastRenderedPageBreak/>
        <w:t>reward for improved quality outcomes</w:t>
      </w:r>
      <w:r>
        <w:t xml:space="preserve"> need </w:t>
      </w:r>
      <w:proofErr w:type="gramStart"/>
      <w:r>
        <w:t>to</w:t>
      </w:r>
      <w:r w:rsidRPr="00C55EF5">
        <w:t>,</w:t>
      </w:r>
      <w:proofErr w:type="gramEnd"/>
      <w:r w:rsidRPr="00C55EF5">
        <w:t xml:space="preserve"> complete the </w:t>
      </w:r>
      <w:r>
        <w:t xml:space="preserve">next assurance (3.12.2.1.3). </w:t>
      </w:r>
    </w:p>
    <w:p w14:paraId="161BDFF7" w14:textId="77777777" w:rsidR="00134E29" w:rsidRPr="00C55EF5" w:rsidRDefault="00134E29" w:rsidP="00134E29">
      <w:pPr>
        <w:ind w:left="1440" w:hanging="1440"/>
        <w:outlineLvl w:val="0"/>
        <w:rPr>
          <w:szCs w:val="24"/>
          <w:u w:val="single"/>
        </w:rPr>
      </w:pPr>
    </w:p>
    <w:p w14:paraId="466BC7C5" w14:textId="77777777" w:rsidR="00134E29" w:rsidRDefault="00134E29" w:rsidP="00134E29">
      <w:pPr>
        <w:pStyle w:val="CMSHeading4XXXX"/>
        <w:spacing w:after="0"/>
        <w:ind w:left="3600"/>
      </w:pPr>
      <w:r>
        <w:rPr>
          <w:b/>
        </w:rPr>
        <w:t xml:space="preserve">3.12.2.1.3 </w:t>
      </w:r>
      <w:r w:rsidRPr="001545F7">
        <w:fldChar w:fldCharType="begin" w:fldLock="1">
          <w:ffData>
            <w:name w:val="Check3"/>
            <w:enabled/>
            <w:calcOnExit w:val="0"/>
            <w:checkBox>
              <w:sizeAuto/>
              <w:default w:val="0"/>
            </w:checkBox>
          </w:ffData>
        </w:fldChar>
      </w:r>
      <w:r w:rsidRPr="001545F7">
        <w:instrText xml:space="preserve"> FORMCHECKBOX </w:instrText>
      </w:r>
      <w:r w:rsidR="00000000">
        <w:fldChar w:fldCharType="separate"/>
      </w:r>
      <w:r w:rsidRPr="001545F7">
        <w:fldChar w:fldCharType="end"/>
      </w:r>
      <w:r w:rsidRPr="001545F7">
        <w:tab/>
      </w:r>
      <w:r w:rsidRPr="00ED6968">
        <w:t xml:space="preserve">The State </w:t>
      </w:r>
      <w:r>
        <w:t>assures that it requires</w:t>
      </w:r>
      <w:r w:rsidRPr="00ED6968">
        <w:t xml:space="preserve"> that each </w:t>
      </w:r>
      <w:r>
        <w:t xml:space="preserve">PCCM entity </w:t>
      </w:r>
      <w:r w:rsidRPr="00ED6968">
        <w:t>establish</w:t>
      </w:r>
      <w:r>
        <w:t>es</w:t>
      </w:r>
      <w:r w:rsidRPr="00ED6968">
        <w:t xml:space="preserve"> and implement</w:t>
      </w:r>
      <w:r>
        <w:t>s</w:t>
      </w:r>
      <w:r w:rsidRPr="00ED6968">
        <w:t xml:space="preserve"> an ongoing comprehensive quality assessment and performance improvement program for the services it furnishes t</w:t>
      </w:r>
      <w:r>
        <w:t>o its enrollees as provided in 42 CFR</w:t>
      </w:r>
      <w:r w:rsidRPr="00ED6968">
        <w:t xml:space="preserve"> 438.330, except that the terms of </w:t>
      </w:r>
      <w:r>
        <w:t>42 CFR</w:t>
      </w:r>
      <w:r w:rsidRPr="00ED6968">
        <w:t xml:space="preserve"> 438.330(d)(4) (related to dual eligibles) do not apply</w:t>
      </w:r>
      <w:r>
        <w:t>. The assessment and program must include:</w:t>
      </w:r>
    </w:p>
    <w:p w14:paraId="2FDBA905" w14:textId="77777777" w:rsidR="00134E29" w:rsidRDefault="00134E29" w:rsidP="00134E29">
      <w:pPr>
        <w:pStyle w:val="CMSBulletlevel4"/>
        <w:numPr>
          <w:ilvl w:val="0"/>
          <w:numId w:val="21"/>
        </w:numPr>
        <w:ind w:left="3960"/>
      </w:pPr>
      <w:r>
        <w:t xml:space="preserve">Standard performance measures specified by the </w:t>
      </w:r>
      <w:proofErr w:type="gramStart"/>
      <w:r>
        <w:t>State;</w:t>
      </w:r>
      <w:proofErr w:type="gramEnd"/>
    </w:p>
    <w:p w14:paraId="18EFFBE3" w14:textId="77777777" w:rsidR="00134E29" w:rsidRDefault="00134E29" w:rsidP="00134E29">
      <w:pPr>
        <w:pStyle w:val="CMSBulletlevel4"/>
        <w:numPr>
          <w:ilvl w:val="0"/>
          <w:numId w:val="21"/>
        </w:numPr>
        <w:ind w:left="3960"/>
      </w:pPr>
      <w:r>
        <w:t>M</w:t>
      </w:r>
      <w:r w:rsidRPr="000E440D">
        <w:t>echanisms to detect both underutilization and overutilization of services</w:t>
      </w:r>
      <w:r>
        <w:t>; and</w:t>
      </w:r>
    </w:p>
    <w:p w14:paraId="499EE97D" w14:textId="77777777" w:rsidR="00134E29" w:rsidRPr="00090CCD" w:rsidRDefault="00134E29" w:rsidP="00134E29">
      <w:pPr>
        <w:pStyle w:val="CMSBulletlevel4Last"/>
        <w:numPr>
          <w:ilvl w:val="0"/>
          <w:numId w:val="21"/>
        </w:numPr>
        <w:ind w:left="3960"/>
      </w:pPr>
      <w:r>
        <w:t>Collection and submission of performance measurement data in accordance with 42 CFR 438.330(c)</w:t>
      </w:r>
      <w:r w:rsidRPr="00090CCD">
        <w:t xml:space="preserve">. </w:t>
      </w:r>
      <w:r w:rsidRPr="00FD5B07">
        <w:t>(42 CFR 457.1240(a) and (b), cross referencing to 42 CFR 438.330(b)(3) and (c))</w:t>
      </w:r>
    </w:p>
    <w:p w14:paraId="707038D3" w14:textId="77777777" w:rsidR="00134E29" w:rsidRPr="0083123A" w:rsidRDefault="00134E29" w:rsidP="00134E29">
      <w:pPr>
        <w:pStyle w:val="CMSHeading4XXXX"/>
        <w:rPr>
          <w:snapToGrid/>
          <w:u w:val="single"/>
        </w:rPr>
      </w:pPr>
      <w:r w:rsidRPr="00CB1719">
        <w:rPr>
          <w:b/>
          <w:snapToGrid/>
        </w:rPr>
        <w:t>3.1</w:t>
      </w:r>
      <w:r>
        <w:rPr>
          <w:b/>
          <w:snapToGrid/>
        </w:rPr>
        <w:t>2</w:t>
      </w:r>
      <w:r w:rsidRPr="00CB1719">
        <w:rPr>
          <w:b/>
          <w:snapToGrid/>
        </w:rPr>
        <w:t>.2.2</w:t>
      </w:r>
      <w:r w:rsidRPr="00CB1719">
        <w:rPr>
          <w:snapToGrid/>
        </w:rPr>
        <w:t xml:space="preserve"> </w:t>
      </w:r>
      <w:r>
        <w:rPr>
          <w:snapToGrid/>
        </w:rPr>
        <w:tab/>
      </w:r>
      <w:r w:rsidRPr="00745B65">
        <w:rPr>
          <w:b/>
          <w:snapToGrid/>
        </w:rPr>
        <w:t>Quality Assessment and Performance Improvement Program: Reporting and Effectiveness</w:t>
      </w:r>
    </w:p>
    <w:p w14:paraId="4D8EDF4C" w14:textId="26AB37B2" w:rsidR="00917705" w:rsidRDefault="00917705" w:rsidP="00917705">
      <w:pPr>
        <w:pStyle w:val="CMSguidancelevel2"/>
        <w:ind w:left="3600"/>
      </w:pPr>
      <w:r w:rsidRPr="00AD39B4">
        <w:t>Guidance:</w:t>
      </w:r>
      <w:r w:rsidRPr="00AD39B4">
        <w:tab/>
      </w:r>
      <w:r>
        <w:t xml:space="preserve">Only states with </w:t>
      </w:r>
      <w:r w:rsidRPr="00C55EF5">
        <w:t>MCO</w:t>
      </w:r>
      <w:r>
        <w:t>s</w:t>
      </w:r>
      <w:r w:rsidRPr="00C55EF5">
        <w:t>, PIHP</w:t>
      </w:r>
      <w:r>
        <w:t>s</w:t>
      </w:r>
      <w:r w:rsidRPr="00C55EF5">
        <w:t>, or PAHP</w:t>
      </w:r>
      <w:r>
        <w:t>s need to</w:t>
      </w:r>
      <w:r w:rsidRPr="00C55EF5">
        <w:t xml:space="preserve"> complete </w:t>
      </w:r>
      <w:r>
        <w:t>Section 3.12.2.2.</w:t>
      </w:r>
    </w:p>
    <w:p w14:paraId="1C40DD62" w14:textId="77777777" w:rsidR="00134E29" w:rsidRPr="007D2915" w:rsidRDefault="00134E29" w:rsidP="00134E29">
      <w:pPr>
        <w:pStyle w:val="CMSHeading5XXXXX"/>
        <w:rPr>
          <w:snapToGrid/>
        </w:rPr>
      </w:pPr>
      <w:r w:rsidRPr="0083123A">
        <w:rPr>
          <w:b/>
        </w:rPr>
        <w:t>3.12.2.</w:t>
      </w:r>
      <w:r>
        <w:rPr>
          <w:b/>
        </w:rPr>
        <w:t>2</w:t>
      </w:r>
      <w:r w:rsidRPr="0083123A">
        <w:rPr>
          <w:b/>
        </w:rPr>
        <w:t>.1</w:t>
      </w:r>
      <w:r>
        <w:rPr>
          <w:b/>
        </w:rPr>
        <w:t xml:space="preserve"> </w:t>
      </w:r>
      <w:r w:rsidRPr="00522399">
        <w:rPr>
          <w:snapToGrid/>
        </w:rPr>
        <w:fldChar w:fldCharType="begin" w:fldLock="1">
          <w:ffData>
            <w:name w:val="Check3"/>
            <w:enabled/>
            <w:calcOnExit w:val="0"/>
            <w:checkBox>
              <w:sizeAuto/>
              <w:default w:val="0"/>
            </w:checkBox>
          </w:ffData>
        </w:fldChar>
      </w:r>
      <w:r w:rsidRPr="00522399">
        <w:rPr>
          <w:snapToGrid/>
        </w:rPr>
        <w:instrText xml:space="preserve"> FORMCHECKBOX </w:instrText>
      </w:r>
      <w:r w:rsidR="00000000">
        <w:rPr>
          <w:snapToGrid/>
        </w:rPr>
      </w:r>
      <w:r w:rsidR="00000000">
        <w:rPr>
          <w:snapToGrid/>
        </w:rPr>
        <w:fldChar w:fldCharType="separate"/>
      </w:r>
      <w:r w:rsidRPr="00522399">
        <w:rPr>
          <w:snapToGrid/>
        </w:rPr>
        <w:fldChar w:fldCharType="end"/>
      </w:r>
      <w:r w:rsidRPr="00522399">
        <w:rPr>
          <w:snapToGrid/>
        </w:rPr>
        <w:tab/>
      </w:r>
      <w:r w:rsidRPr="00522399">
        <w:t>The State assures that each MCO, PIHP, and PAHP</w:t>
      </w:r>
      <w:r>
        <w:t xml:space="preserve"> reports on the status and results of each performance improvement project conducted by the MCO, PIHP, and PAHP to the State as required by the </w:t>
      </w:r>
      <w:r w:rsidRPr="00F410FC">
        <w:rPr>
          <w:snapToGrid/>
        </w:rPr>
        <w:t>State</w:t>
      </w:r>
      <w:r>
        <w:t>, but not less than once per year. (42 CFR 457.1240(b), cross referencing to 42 CFR 438.330(d)(3))</w:t>
      </w:r>
    </w:p>
    <w:p w14:paraId="7F79AD46" w14:textId="77777777" w:rsidR="00134E29" w:rsidRDefault="00134E29" w:rsidP="00134E29">
      <w:pPr>
        <w:pStyle w:val="CMSHeading5XXXXX"/>
        <w:spacing w:after="0"/>
        <w:rPr>
          <w:snapToGrid/>
        </w:rPr>
      </w:pPr>
      <w:r w:rsidRPr="0083123A">
        <w:rPr>
          <w:b/>
        </w:rPr>
        <w:t>3.12.2.</w:t>
      </w:r>
      <w:r>
        <w:rPr>
          <w:b/>
        </w:rPr>
        <w:t>2</w:t>
      </w:r>
      <w:r w:rsidRPr="0083123A">
        <w:rPr>
          <w:b/>
        </w:rPr>
        <w:t>.</w:t>
      </w:r>
      <w:r>
        <w:rPr>
          <w:b/>
        </w:rPr>
        <w:t xml:space="preserve">2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rsidRPr="007D2915">
        <w:rPr>
          <w:snapToGrid/>
        </w:rPr>
        <w:t xml:space="preserve">The State </w:t>
      </w:r>
      <w:r w:rsidRPr="00A17883">
        <w:t>assures</w:t>
      </w:r>
      <w:r w:rsidRPr="007D2915">
        <w:rPr>
          <w:snapToGrid/>
        </w:rPr>
        <w:t xml:space="preserve"> that it annually requires each MCO, PIHP, and PAHP to</w:t>
      </w:r>
      <w:r>
        <w:rPr>
          <w:snapToGrid/>
        </w:rPr>
        <w:t xml:space="preserve">: </w:t>
      </w:r>
    </w:p>
    <w:p w14:paraId="79F94ADD" w14:textId="77777777" w:rsidR="00134E29" w:rsidRPr="000D2733" w:rsidRDefault="00134E29" w:rsidP="00134E29">
      <w:pPr>
        <w:pStyle w:val="CMSHeading4XXXX"/>
        <w:spacing w:after="0"/>
        <w:ind w:left="3600"/>
        <w:rPr>
          <w:snapToGrid/>
        </w:rPr>
      </w:pPr>
      <w:r>
        <w:rPr>
          <w:snapToGrid/>
        </w:rPr>
        <w:tab/>
        <w:t>1) M</w:t>
      </w:r>
      <w:r w:rsidRPr="000D2733">
        <w:rPr>
          <w:snapToGrid/>
        </w:rPr>
        <w:t xml:space="preserve">easure and report to the State on its performance using the standard measures required by the </w:t>
      </w:r>
      <w:proofErr w:type="gramStart"/>
      <w:r w:rsidRPr="000D2733">
        <w:rPr>
          <w:snapToGrid/>
        </w:rPr>
        <w:t>State;</w:t>
      </w:r>
      <w:proofErr w:type="gramEnd"/>
      <w:r w:rsidRPr="000D2733">
        <w:rPr>
          <w:snapToGrid/>
        </w:rPr>
        <w:t xml:space="preserve"> </w:t>
      </w:r>
    </w:p>
    <w:p w14:paraId="6BBA0AFA" w14:textId="77777777" w:rsidR="00134E29" w:rsidRPr="000D2733" w:rsidRDefault="00134E29" w:rsidP="00134E29">
      <w:pPr>
        <w:pStyle w:val="CMSHeading4XXXX"/>
        <w:spacing w:after="0"/>
        <w:ind w:left="3600"/>
        <w:rPr>
          <w:snapToGrid/>
        </w:rPr>
      </w:pPr>
      <w:r>
        <w:rPr>
          <w:snapToGrid/>
        </w:rPr>
        <w:tab/>
        <w:t>2) S</w:t>
      </w:r>
      <w:r w:rsidRPr="000D2733">
        <w:rPr>
          <w:snapToGrid/>
        </w:rPr>
        <w:t xml:space="preserve">ubmit to the State data specified by the State to calculate the MCO's, PIHP's, or PAHP's performance using the standard measures identified by the State; or </w:t>
      </w:r>
    </w:p>
    <w:p w14:paraId="5B43FB0D" w14:textId="77777777" w:rsidR="00134E29" w:rsidRDefault="00134E29" w:rsidP="00134E29">
      <w:pPr>
        <w:pStyle w:val="CMSHeading4XXXX"/>
        <w:spacing w:after="0"/>
        <w:ind w:left="3600"/>
        <w:rPr>
          <w:snapToGrid/>
        </w:rPr>
      </w:pPr>
      <w:r>
        <w:rPr>
          <w:snapToGrid/>
        </w:rPr>
        <w:tab/>
        <w:t>3) P</w:t>
      </w:r>
      <w:r w:rsidRPr="000D2733">
        <w:rPr>
          <w:snapToGrid/>
        </w:rPr>
        <w:t>erform a combination of options (1) and (2) of this assurance. (42 CFR 457.1240(b), cross referencing to 42 CFR 438.330(c)(2))</w:t>
      </w:r>
    </w:p>
    <w:p w14:paraId="5A0300A8" w14:textId="77777777" w:rsidR="00134E29" w:rsidRPr="000D2733" w:rsidRDefault="00134E29" w:rsidP="00134E29">
      <w:pPr>
        <w:pStyle w:val="CMSHeading4XXXX"/>
        <w:spacing w:after="0"/>
        <w:ind w:left="3600"/>
        <w:rPr>
          <w:snapToGrid/>
        </w:rPr>
      </w:pPr>
    </w:p>
    <w:p w14:paraId="403D0C31" w14:textId="77777777" w:rsidR="00134E29" w:rsidRDefault="00134E29" w:rsidP="00134E29">
      <w:pPr>
        <w:pStyle w:val="CMSHeading5XXXXX"/>
        <w:spacing w:after="0"/>
        <w:rPr>
          <w:rFonts w:ascii="Open Sans" w:hAnsi="Open Sans"/>
          <w:snapToGrid/>
          <w:sz w:val="20"/>
        </w:rPr>
      </w:pPr>
      <w:r w:rsidRPr="0083123A">
        <w:rPr>
          <w:b/>
        </w:rPr>
        <w:t>3.12.2.</w:t>
      </w:r>
      <w:r>
        <w:rPr>
          <w:b/>
        </w:rPr>
        <w:t>2</w:t>
      </w:r>
      <w:r w:rsidRPr="0083123A">
        <w:rPr>
          <w:b/>
        </w:rPr>
        <w:t>.</w:t>
      </w:r>
      <w:r>
        <w:rPr>
          <w:b/>
        </w:rPr>
        <w:t xml:space="preserve">3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rsidRPr="00A0481B">
        <w:rPr>
          <w:snapToGrid/>
        </w:rPr>
        <w:t xml:space="preserve">The </w:t>
      </w:r>
      <w:r w:rsidRPr="00A17883">
        <w:t>State</w:t>
      </w:r>
      <w:r w:rsidRPr="00A0481B">
        <w:rPr>
          <w:snapToGrid/>
        </w:rPr>
        <w:t xml:space="preserve"> assures that </w:t>
      </w:r>
      <w:r>
        <w:rPr>
          <w:snapToGrid/>
        </w:rPr>
        <w:t xml:space="preserve">the State reviews, at least annually, the impact and effectiveness of the quality assessment and performance improvement program of each MCO, PIHP, PAHP and PCCM entity. The State’s review must include: </w:t>
      </w:r>
    </w:p>
    <w:p w14:paraId="01098181" w14:textId="77777777" w:rsidR="00134E29" w:rsidRPr="00547396" w:rsidRDefault="00134E29" w:rsidP="00134E29">
      <w:pPr>
        <w:pStyle w:val="CMSBulletlevel4"/>
        <w:numPr>
          <w:ilvl w:val="0"/>
          <w:numId w:val="21"/>
        </w:numPr>
        <w:ind w:left="3960"/>
      </w:pPr>
      <w:r w:rsidRPr="00547396">
        <w:t xml:space="preserve">The </w:t>
      </w:r>
      <w:r w:rsidRPr="00F410FC">
        <w:t>MCO's</w:t>
      </w:r>
      <w:r w:rsidRPr="00547396">
        <w:t>, PIHP's, PAHP's, and PCCM entity's performance on the measures on which it is required to report;</w:t>
      </w:r>
      <w:r>
        <w:t xml:space="preserve"> and</w:t>
      </w:r>
    </w:p>
    <w:p w14:paraId="64B9F333" w14:textId="77777777" w:rsidR="00134E29" w:rsidRPr="000755F3" w:rsidRDefault="00134E29" w:rsidP="00134E29">
      <w:pPr>
        <w:pStyle w:val="CMSBulletlevel4"/>
        <w:numPr>
          <w:ilvl w:val="0"/>
          <w:numId w:val="21"/>
        </w:numPr>
        <w:ind w:left="3960"/>
      </w:pPr>
      <w:r w:rsidRPr="00547396">
        <w:lastRenderedPageBreak/>
        <w:t>The outcomes and trended results of each MCO's, PIHP's, and PAHP's performance improvement projects</w:t>
      </w:r>
      <w:r w:rsidRPr="000755F3">
        <w:t>. (42 CFR 457.1240(b), cross referencing to 42 CFR 438.330(e)(1))</w:t>
      </w:r>
    </w:p>
    <w:p w14:paraId="4CB3D45A" w14:textId="77777777" w:rsidR="00134E29" w:rsidRPr="00195F61" w:rsidRDefault="00134E29" w:rsidP="00134E29">
      <w:pPr>
        <w:pStyle w:val="CMSHeading3XXX"/>
      </w:pPr>
      <w:bookmarkStart w:id="63" w:name="se42.4.457_11250"/>
      <w:bookmarkEnd w:id="63"/>
      <w:r w:rsidRPr="00195F61">
        <w:t>3.1</w:t>
      </w:r>
      <w:r>
        <w:t>2</w:t>
      </w:r>
      <w:r w:rsidRPr="00195F61">
        <w:t xml:space="preserve">.3 Accreditation </w:t>
      </w:r>
    </w:p>
    <w:p w14:paraId="1F109596" w14:textId="25868BE3" w:rsidR="00917705" w:rsidRDefault="00917705" w:rsidP="00917705">
      <w:pPr>
        <w:pStyle w:val="CMSguidancelevel2"/>
      </w:pPr>
      <w:r w:rsidRPr="00AD39B4">
        <w:t>Guidance:</w:t>
      </w:r>
      <w:r w:rsidRPr="00AD39B4">
        <w:tab/>
      </w:r>
      <w:r>
        <w:t xml:space="preserve">Only states with </w:t>
      </w:r>
      <w:r w:rsidRPr="00C55EF5">
        <w:t>MCO</w:t>
      </w:r>
      <w:r>
        <w:t>s</w:t>
      </w:r>
      <w:r w:rsidRPr="00C55EF5">
        <w:t>, PIHP</w:t>
      </w:r>
      <w:r>
        <w:t>s</w:t>
      </w:r>
      <w:r w:rsidRPr="00C55EF5">
        <w:t>, or PAHP</w:t>
      </w:r>
      <w:r>
        <w:t>s need to</w:t>
      </w:r>
      <w:r w:rsidRPr="00C55EF5">
        <w:t xml:space="preserve"> complete </w:t>
      </w:r>
      <w:r>
        <w:t>Section 3.12.3.</w:t>
      </w:r>
    </w:p>
    <w:p w14:paraId="29E66A6C" w14:textId="77777777" w:rsidR="00134E29" w:rsidRPr="00581BDE" w:rsidRDefault="00134E29" w:rsidP="00134E29">
      <w:pPr>
        <w:pStyle w:val="CMSHeading4XXXX"/>
        <w:rPr>
          <w:snapToGrid/>
        </w:rPr>
      </w:pPr>
      <w:r w:rsidRPr="00735350">
        <w:rPr>
          <w:b/>
        </w:rPr>
        <w:t>3.12.3.1</w:t>
      </w:r>
      <w:r>
        <w:rPr>
          <w:b/>
        </w:rPr>
        <w:t xml:space="preserve">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rsidRPr="00581BDE">
        <w:rPr>
          <w:snapToGrid/>
        </w:rPr>
        <w:t>The State assures that it requires each MCO, PIHP, and PAHP to inform the state whether it has been accredited by a private independent accrediting entity, and, if the MCO, PIHP, or PAHP has received accreditation by a private independent accrediting agency, that the MCO, PIHP, and PAHP authorizes the private independent accrediting entity to provide the State a copy of its recent accreditation review that includes the MCO, PIHP, and PAHP’s accreditation status, survey type, and level (as applicable); accreditation results, including recommended actions or improvements, corrective action plans, and summaries of findings; and expiration date of the accreditation. (42 CFR 457.1240(c), cross referencing to 42 CFR 438.332(a) and (b)).</w:t>
      </w:r>
    </w:p>
    <w:p w14:paraId="078D7007" w14:textId="77777777" w:rsidR="00134E29" w:rsidRPr="0083123A" w:rsidRDefault="00134E29" w:rsidP="00134E29">
      <w:pPr>
        <w:pStyle w:val="CMSHeading4XXXX"/>
        <w:rPr>
          <w:snapToGrid/>
        </w:rPr>
      </w:pPr>
      <w:r w:rsidRPr="00581BDE">
        <w:rPr>
          <w:b/>
        </w:rPr>
        <w:t>3.12.3.2</w:t>
      </w:r>
      <w:r>
        <w:rPr>
          <w:b/>
        </w:rPr>
        <w:t xml:space="preserve"> </w:t>
      </w:r>
      <w:r w:rsidRPr="00581BDE">
        <w:rPr>
          <w:snapToGrid/>
        </w:rPr>
        <w:fldChar w:fldCharType="begin" w:fldLock="1">
          <w:ffData>
            <w:name w:val="Check3"/>
            <w:enabled/>
            <w:calcOnExit w:val="0"/>
            <w:checkBox>
              <w:sizeAuto/>
              <w:default w:val="0"/>
            </w:checkBox>
          </w:ffData>
        </w:fldChar>
      </w:r>
      <w:r w:rsidRPr="00581BDE">
        <w:rPr>
          <w:snapToGrid/>
        </w:rPr>
        <w:instrText xml:space="preserve"> FORMCHECKBOX </w:instrText>
      </w:r>
      <w:r w:rsidR="00000000">
        <w:rPr>
          <w:snapToGrid/>
        </w:rPr>
      </w:r>
      <w:r w:rsidR="00000000">
        <w:rPr>
          <w:snapToGrid/>
        </w:rPr>
        <w:fldChar w:fldCharType="separate"/>
      </w:r>
      <w:r w:rsidRPr="00581BDE">
        <w:rPr>
          <w:snapToGrid/>
        </w:rPr>
        <w:fldChar w:fldCharType="end"/>
      </w:r>
      <w:r w:rsidRPr="00581BDE">
        <w:rPr>
          <w:snapToGrid/>
        </w:rPr>
        <w:tab/>
        <w:t>The State assures that it will make the accreditation status for each contracted</w:t>
      </w:r>
      <w:r w:rsidRPr="0083123A">
        <w:rPr>
          <w:snapToGrid/>
        </w:rPr>
        <w:t xml:space="preserve"> MCO, PIHP, and PAHP available on the Web site required under 42 CFR 438.10(c)(3), including whether each MCO, PIHP, and PAHP has been accredited and, if applicable, the name of the accrediting entity, accreditation program, and accreditation level; and update this information at least annually. (42 CFR 457.1240(c), cross referencing to 42 CFR 438.332(c))</w:t>
      </w:r>
    </w:p>
    <w:p w14:paraId="580F7842" w14:textId="77777777" w:rsidR="00134E29" w:rsidRPr="0083123A" w:rsidRDefault="00134E29" w:rsidP="00134E29">
      <w:pPr>
        <w:pStyle w:val="CMSHeading3XXX"/>
      </w:pPr>
      <w:r w:rsidRPr="0083123A">
        <w:t>3.12.4 Quality Rating</w:t>
      </w:r>
    </w:p>
    <w:p w14:paraId="35B13AEA" w14:textId="1084E4AD" w:rsidR="00917705" w:rsidRDefault="00917705" w:rsidP="00917705">
      <w:pPr>
        <w:pStyle w:val="CMSguidancelevel2"/>
        <w:ind w:left="2160"/>
      </w:pPr>
      <w:r w:rsidRPr="00AD39B4">
        <w:t>Guidance:</w:t>
      </w:r>
      <w:r w:rsidRPr="00AD39B4">
        <w:tab/>
      </w:r>
      <w:r>
        <w:t xml:space="preserve">Only states with </w:t>
      </w:r>
      <w:r w:rsidRPr="00C55EF5">
        <w:t>MCO</w:t>
      </w:r>
      <w:r>
        <w:t>s</w:t>
      </w:r>
      <w:r w:rsidRPr="00C55EF5">
        <w:t>, PIHP</w:t>
      </w:r>
      <w:r>
        <w:t>s</w:t>
      </w:r>
      <w:r w:rsidRPr="00C55EF5">
        <w:t>, or PAHP</w:t>
      </w:r>
      <w:r>
        <w:t>s need to</w:t>
      </w:r>
      <w:r w:rsidRPr="00C55EF5">
        <w:t xml:space="preserve"> complete </w:t>
      </w:r>
      <w:r>
        <w:t>Section 3.12.4.</w:t>
      </w:r>
    </w:p>
    <w:p w14:paraId="64857343" w14:textId="77777777" w:rsidR="00134E29" w:rsidRPr="00CF1990" w:rsidRDefault="00134E29" w:rsidP="00134E29">
      <w:pPr>
        <w:pStyle w:val="CMSHeading3XXX"/>
        <w:tabs>
          <w:tab w:val="left" w:pos="1440"/>
        </w:tabs>
        <w:ind w:left="1440" w:hanging="720"/>
        <w:rPr>
          <w:b w:val="0"/>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sidRPr="001545F7">
        <w:rPr>
          <w:snapToGrid/>
        </w:rPr>
        <w:tab/>
      </w:r>
      <w:r w:rsidRPr="00CF1990">
        <w:rPr>
          <w:b w:val="0"/>
          <w:snapToGrid/>
        </w:rPr>
        <w:t>The State assures that it will implement and operate a quality rating system that issues an annual quality rating for each MCO, PIHP, and PAHP</w:t>
      </w:r>
      <w:r>
        <w:rPr>
          <w:b w:val="0"/>
          <w:snapToGrid/>
        </w:rPr>
        <w:t>,</w:t>
      </w:r>
      <w:r w:rsidRPr="00CF1990">
        <w:rPr>
          <w:b w:val="0"/>
          <w:snapToGrid/>
        </w:rPr>
        <w:t xml:space="preserve"> which the State will prominently display on the Web site required under 42 CFR 438.10(c)(3), in accordance with the requirements set forth in 42 CFR 438.334. (42 CFR 457.1240(d))</w:t>
      </w:r>
    </w:p>
    <w:p w14:paraId="6EA3B1C5" w14:textId="77777777" w:rsidR="00134E29" w:rsidRPr="00C55EF5" w:rsidRDefault="00134E29" w:rsidP="00134E29">
      <w:pPr>
        <w:pStyle w:val="CMSguidancelevel2"/>
        <w:ind w:left="2160"/>
        <w:rPr>
          <w:snapToGrid/>
        </w:rPr>
      </w:pPr>
      <w:r w:rsidRPr="00C55EF5">
        <w:rPr>
          <w:snapToGrid/>
        </w:rPr>
        <w:t>Guidance:</w:t>
      </w:r>
      <w:r w:rsidRPr="00C55EF5">
        <w:rPr>
          <w:snapToGrid/>
        </w:rPr>
        <w:tab/>
        <w:t xml:space="preserve">States will be required to comply with this assurance </w:t>
      </w:r>
      <w:r>
        <w:rPr>
          <w:snapToGrid/>
        </w:rPr>
        <w:t xml:space="preserve">within 3 years after </w:t>
      </w:r>
      <w:r w:rsidRPr="00C55EF5">
        <w:rPr>
          <w:snapToGrid/>
        </w:rPr>
        <w:t>CMS</w:t>
      </w:r>
      <w:r>
        <w:rPr>
          <w:snapToGrid/>
        </w:rPr>
        <w:t xml:space="preserve">, in consultation with States and other Stakeholders and after providing public notice and opportunity for comment, has identified performance measures and a methodology for a Medicaid and CHIP managed care quality rating system </w:t>
      </w:r>
      <w:r w:rsidRPr="00C55EF5">
        <w:rPr>
          <w:snapToGrid/>
        </w:rPr>
        <w:t>in the Federal Register</w:t>
      </w:r>
      <w:r w:rsidRPr="00DC24E8">
        <w:rPr>
          <w:snapToGrid/>
        </w:rPr>
        <w:t>.</w:t>
      </w:r>
    </w:p>
    <w:p w14:paraId="18E7CA01" w14:textId="77777777" w:rsidR="00134E29" w:rsidRDefault="00134E29" w:rsidP="00134E29">
      <w:pPr>
        <w:pStyle w:val="CMSHeading3XXX"/>
        <w:rPr>
          <w:snapToGrid/>
        </w:rPr>
      </w:pPr>
      <w:r w:rsidRPr="00D45020">
        <w:rPr>
          <w:snapToGrid/>
        </w:rPr>
        <w:t>3.1</w:t>
      </w:r>
      <w:r>
        <w:rPr>
          <w:snapToGrid/>
        </w:rPr>
        <w:t>2</w:t>
      </w:r>
      <w:r w:rsidRPr="00D45020">
        <w:rPr>
          <w:snapToGrid/>
        </w:rPr>
        <w:t>.5 Quality Review</w:t>
      </w:r>
    </w:p>
    <w:p w14:paraId="55457E5D" w14:textId="599676D1" w:rsidR="00917705" w:rsidRDefault="00917705" w:rsidP="00917705">
      <w:pPr>
        <w:pStyle w:val="CMSguidancelevel2"/>
        <w:ind w:left="2160"/>
      </w:pPr>
      <w:r w:rsidRPr="00AD39B4">
        <w:lastRenderedPageBreak/>
        <w:t>Guidance:</w:t>
      </w:r>
      <w:r w:rsidRPr="00AD39B4">
        <w:tab/>
      </w:r>
      <w:r>
        <w:t xml:space="preserve">All states with </w:t>
      </w:r>
      <w:r w:rsidRPr="00C55EF5">
        <w:t>MCO</w:t>
      </w:r>
      <w:r>
        <w:t>s</w:t>
      </w:r>
      <w:r w:rsidRPr="00C55EF5">
        <w:t>, PIHP</w:t>
      </w:r>
      <w:r>
        <w:t xml:space="preserve">s, </w:t>
      </w:r>
      <w:r w:rsidRPr="00C55EF5">
        <w:t>PAHP</w:t>
      </w:r>
      <w:r>
        <w:t>s, PCCMs or PCCM entities need to</w:t>
      </w:r>
      <w:r w:rsidRPr="00C55EF5">
        <w:t xml:space="preserve"> complete </w:t>
      </w:r>
      <w:r>
        <w:t>Sections 3.12.5 and 3.12.5.1.</w:t>
      </w:r>
    </w:p>
    <w:p w14:paraId="0F3D5086" w14:textId="77777777" w:rsidR="00134E29" w:rsidRPr="00CF1990" w:rsidRDefault="00134E29" w:rsidP="00134E29">
      <w:pPr>
        <w:pStyle w:val="CMSHeading3XXX"/>
        <w:ind w:left="1440" w:hanging="720"/>
        <w:rPr>
          <w:b w:val="0"/>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rsidRPr="00CF1990">
        <w:rPr>
          <w:b w:val="0"/>
        </w:rPr>
        <w:t>The State assures that each contract with a MCO, PIHP, PAHP, or PCCM entity requires that a qualified EQRO performs an annual external quality review (EQR) for each contracting MCO, PIHP, PAHP or PCCM entity, except as provided in 42 CFR 438.362. (42 CFR 457.1250(a), cross referencing to 42 CFR 438.350(a))</w:t>
      </w:r>
    </w:p>
    <w:p w14:paraId="3E46D515" w14:textId="77777777" w:rsidR="00134E29" w:rsidRPr="0012706B" w:rsidRDefault="00134E29" w:rsidP="00134E29">
      <w:pPr>
        <w:pStyle w:val="CMSHeading4XXXX"/>
        <w:rPr>
          <w:b/>
          <w:snapToGrid/>
        </w:rPr>
      </w:pPr>
      <w:r w:rsidRPr="0012706B">
        <w:rPr>
          <w:b/>
          <w:snapToGrid/>
        </w:rPr>
        <w:t xml:space="preserve">3.12.5.1 </w:t>
      </w:r>
      <w:r w:rsidRPr="0012706B">
        <w:rPr>
          <w:b/>
          <w:snapToGrid/>
        </w:rPr>
        <w:tab/>
        <w:t>External Quality Review Organization</w:t>
      </w:r>
    </w:p>
    <w:p w14:paraId="3E696D82" w14:textId="77777777" w:rsidR="00134E29" w:rsidRDefault="00134E29" w:rsidP="00134E29">
      <w:pPr>
        <w:pStyle w:val="CMSHeading5XXXXX"/>
        <w:rPr>
          <w:snapToGrid/>
        </w:rPr>
      </w:pPr>
      <w:r w:rsidRPr="00CF1990">
        <w:rPr>
          <w:b/>
        </w:rPr>
        <w:t>3.12.5.1.1</w:t>
      </w:r>
      <w:r>
        <w:rPr>
          <w:b/>
        </w:rPr>
        <w:t xml:space="preserve">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t>The State assures that it contracts with at least one external quality review organization (EQRO) to conduct either EQR alone or EQR and other EQR-related activities. (42 CFR 457.1250(a), cross referencing to 42 CFR 438.356(a))</w:t>
      </w:r>
    </w:p>
    <w:p w14:paraId="6D9AD6C3" w14:textId="77777777" w:rsidR="00134E29" w:rsidRDefault="00134E29" w:rsidP="00134E29">
      <w:pPr>
        <w:pStyle w:val="CMSHeading5XXXXX"/>
      </w:pPr>
      <w:r>
        <w:rPr>
          <w:b/>
        </w:rPr>
        <w:t xml:space="preserve">3.12.5.1.2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t>The State assures that any EQRO used by the State to comply with 42 CFR 457.1250 must meet the competence and independence requirements of 42 CFR 438.354 and, if the EQRO uses subcontractors, that the EQRO is accountable for and oversees all subcontractor functions. (42 CFR 457.1250(a), cross referencing to 42 CFR 438.354 and 42 CFR 438.356(b) through (d))</w:t>
      </w:r>
    </w:p>
    <w:p w14:paraId="682DDC11" w14:textId="77777777" w:rsidR="00134E29" w:rsidRPr="00735350" w:rsidRDefault="00134E29" w:rsidP="00134E29">
      <w:pPr>
        <w:pStyle w:val="CMSHeading3XXX"/>
        <w:keepNext/>
        <w:ind w:left="2880"/>
        <w:rPr>
          <w:snapToGrid/>
        </w:rPr>
      </w:pPr>
      <w:r w:rsidRPr="00735350">
        <w:rPr>
          <w:snapToGrid/>
        </w:rPr>
        <w:t xml:space="preserve">3.12.5.2 </w:t>
      </w:r>
      <w:r w:rsidRPr="00735350">
        <w:rPr>
          <w:snapToGrid/>
        </w:rPr>
        <w:tab/>
        <w:t>External Quality Review-Related Activities</w:t>
      </w:r>
    </w:p>
    <w:p w14:paraId="4260614D" w14:textId="6CD22AF0" w:rsidR="00134E29" w:rsidRDefault="00134E29" w:rsidP="00134E29">
      <w:pPr>
        <w:pStyle w:val="CMSguidancelevel2"/>
      </w:pPr>
      <w:r w:rsidRPr="00AD39B4">
        <w:t>Guidance:</w:t>
      </w:r>
      <w:r w:rsidRPr="00AD39B4">
        <w:tab/>
      </w:r>
      <w:r>
        <w:t xml:space="preserve">Only states with </w:t>
      </w:r>
      <w:r w:rsidRPr="00AE4017">
        <w:t>MCO</w:t>
      </w:r>
      <w:r>
        <w:t>s</w:t>
      </w:r>
      <w:r w:rsidRPr="00AE4017">
        <w:t>, PIHP</w:t>
      </w:r>
      <w:r>
        <w:t>s</w:t>
      </w:r>
      <w:r w:rsidRPr="00AE4017">
        <w:t>, or PAHP</w:t>
      </w:r>
      <w:r>
        <w:t>s need to</w:t>
      </w:r>
      <w:r w:rsidRPr="00AE4017">
        <w:t xml:space="preserve"> complete the </w:t>
      </w:r>
      <w:r>
        <w:t xml:space="preserve">next three assurances (3.12.5.2.1 </w:t>
      </w:r>
      <w:r w:rsidR="0016309A">
        <w:t>through</w:t>
      </w:r>
      <w:r>
        <w:t xml:space="preserve"> 3.12.5.2.3). Under 42 CFR 457.1250(a), the State, or its agent or EQRO, must conduct the EQR-related activity under 42 CFR </w:t>
      </w:r>
      <w:r w:rsidRPr="0048405F">
        <w:t>438.358(b)(1)(i</w:t>
      </w:r>
      <w:r>
        <w:t>v</w:t>
      </w:r>
      <w:r w:rsidRPr="0048405F">
        <w:t>)</w:t>
      </w:r>
      <w:r>
        <w:t xml:space="preserve"> regarding v</w:t>
      </w:r>
      <w:r w:rsidRPr="00BF7514">
        <w:t xml:space="preserve">alidation of </w:t>
      </w:r>
      <w:r>
        <w:t xml:space="preserve">the </w:t>
      </w:r>
      <w:r w:rsidRPr="00BF7514">
        <w:t>MCO, PIHP, or PAHP</w:t>
      </w:r>
      <w:r>
        <w:t>’s</w:t>
      </w:r>
      <w:r w:rsidRPr="00BF7514">
        <w:t xml:space="preserve"> network adequacy during the preceding 12 months</w:t>
      </w:r>
      <w:r>
        <w:t>; however, the State may permit its contracted MCO, PIHP, and PAHPs to use information from a private accreditation review in lieu of any or all the EQR-related activities under 42 CFR 438.358(b)(1)(</w:t>
      </w:r>
      <w:proofErr w:type="spellStart"/>
      <w:r>
        <w:t>i</w:t>
      </w:r>
      <w:proofErr w:type="spellEnd"/>
      <w:r>
        <w:t>)</w:t>
      </w:r>
      <w:r w:rsidRPr="0048405F">
        <w:t xml:space="preserve"> through (iii)</w:t>
      </w:r>
      <w:r>
        <w:t xml:space="preserve"> (relating to </w:t>
      </w:r>
      <w:r w:rsidRPr="008F5501">
        <w:t>the validation of performance improvement projects, validation of performance measures, and compliance review</w:t>
      </w:r>
      <w:r>
        <w:t>).</w:t>
      </w:r>
    </w:p>
    <w:p w14:paraId="06819ABF" w14:textId="77777777" w:rsidR="00134E29" w:rsidRDefault="00134E29" w:rsidP="00134E29">
      <w:pPr>
        <w:pStyle w:val="CMSHeading5XXXXX"/>
        <w:spacing w:after="0"/>
      </w:pPr>
      <w:r w:rsidRPr="00CF1990">
        <w:rPr>
          <w:b/>
        </w:rPr>
        <w:t>3.12.5.2.1</w:t>
      </w:r>
      <w:r>
        <w:rPr>
          <w:b/>
        </w:rPr>
        <w:t xml:space="preserve">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t>The State assures that the mandatory EQR-related activities described in 42 CFR 438.358(b)(1)(</w:t>
      </w:r>
      <w:proofErr w:type="spellStart"/>
      <w:r>
        <w:t>i</w:t>
      </w:r>
      <w:proofErr w:type="spellEnd"/>
      <w:r>
        <w:t>) through (iv</w:t>
      </w:r>
      <w:r w:rsidRPr="00A85C9B">
        <w:t>) (relating to the validation of performance improvement projects, validati</w:t>
      </w:r>
      <w:r>
        <w:t xml:space="preserve">on of performance measures, </w:t>
      </w:r>
      <w:r w:rsidRPr="00A85C9B">
        <w:t>compliance review</w:t>
      </w:r>
      <w:r>
        <w:t>, and validation of network adequacy</w:t>
      </w:r>
      <w:r w:rsidRPr="00A85C9B">
        <w:t>)</w:t>
      </w:r>
      <w:r>
        <w:t xml:space="preserve"> will be conducted on all MCOs, PIHPs, or PAHPs. (42 CFR 457.1250(a), cross referencing to 42 CFR 438.358(b)(1))</w:t>
      </w:r>
    </w:p>
    <w:p w14:paraId="351A47B6" w14:textId="77777777" w:rsidR="00134E29" w:rsidRDefault="00134E29" w:rsidP="00134E29">
      <w:pPr>
        <w:pStyle w:val="CMSHeading5XXXXX"/>
        <w:spacing w:after="0"/>
      </w:pPr>
    </w:p>
    <w:p w14:paraId="4C3DDF0B" w14:textId="77777777" w:rsidR="00134E29" w:rsidRDefault="00134E29" w:rsidP="00134E29">
      <w:pPr>
        <w:pStyle w:val="CMSHeading5XXXXX"/>
      </w:pPr>
      <w:r w:rsidRPr="00CF1990">
        <w:rPr>
          <w:b/>
        </w:rPr>
        <w:lastRenderedPageBreak/>
        <w:t>3.12.5.2.</w:t>
      </w:r>
      <w:r>
        <w:rPr>
          <w:b/>
        </w:rPr>
        <w:t xml:space="preserve">2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t xml:space="preserve">The State assures that if it elects to use nonduplication for any or </w:t>
      </w:r>
      <w:proofErr w:type="gramStart"/>
      <w:r>
        <w:t>all of</w:t>
      </w:r>
      <w:proofErr w:type="gramEnd"/>
      <w:r>
        <w:t xml:space="preserve"> the three mandatory EQR-related activities described at 42 CFR 438.358(b)(1)(</w:t>
      </w:r>
      <w:proofErr w:type="spellStart"/>
      <w:r>
        <w:t>i</w:t>
      </w:r>
      <w:proofErr w:type="spellEnd"/>
      <w:r>
        <w:t>) – (iii), the State will document t</w:t>
      </w:r>
      <w:r w:rsidRPr="00141CF3">
        <w:t xml:space="preserve">he </w:t>
      </w:r>
      <w:r>
        <w:t xml:space="preserve">use of nonduplication in the State’s quality strategy. </w:t>
      </w:r>
      <w:r>
        <w:rPr>
          <w:snapToGrid/>
        </w:rPr>
        <w:t>(42 CFR 457.1250(a), cross referencing 438.360, 438.358(b)(1)(</w:t>
      </w:r>
      <w:proofErr w:type="spellStart"/>
      <w:r>
        <w:rPr>
          <w:snapToGrid/>
        </w:rPr>
        <w:t>i</w:t>
      </w:r>
      <w:proofErr w:type="spellEnd"/>
      <w:r>
        <w:rPr>
          <w:snapToGrid/>
        </w:rPr>
        <w:t>) through (b)(1)(iii), and 438.340)</w:t>
      </w:r>
    </w:p>
    <w:p w14:paraId="7CA27F3C" w14:textId="77777777" w:rsidR="00134E29" w:rsidRDefault="00134E29" w:rsidP="00134E29">
      <w:pPr>
        <w:pStyle w:val="CMSHeading5XXXXX"/>
      </w:pPr>
      <w:r w:rsidRPr="00CF1990">
        <w:rPr>
          <w:b/>
        </w:rPr>
        <w:t>3.12.5.2.</w:t>
      </w:r>
      <w:r>
        <w:rPr>
          <w:b/>
        </w:rPr>
        <w:t xml:space="preserve">3 </w:t>
      </w:r>
      <w:r w:rsidRPr="00CF1990">
        <w:fldChar w:fldCharType="begin" w:fldLock="1">
          <w:ffData>
            <w:name w:val="Check3"/>
            <w:enabled/>
            <w:calcOnExit w:val="0"/>
            <w:checkBox>
              <w:sizeAuto/>
              <w:default w:val="0"/>
            </w:checkBox>
          </w:ffData>
        </w:fldChar>
      </w:r>
      <w:r w:rsidRPr="00CF1990">
        <w:instrText xml:space="preserve"> FORMCHECKBOX </w:instrText>
      </w:r>
      <w:r w:rsidR="00000000">
        <w:fldChar w:fldCharType="separate"/>
      </w:r>
      <w:r w:rsidRPr="00CF1990">
        <w:fldChar w:fldCharType="end"/>
      </w:r>
      <w:r w:rsidRPr="00CF1990">
        <w:tab/>
      </w:r>
      <w:r>
        <w:t>The State assures that if the State elects to use nonduplication for any or all of the three mandatory EQR-related activities described at 42 CFR 438.358(b)(1)(</w:t>
      </w:r>
      <w:proofErr w:type="spellStart"/>
      <w:r>
        <w:t>i</w:t>
      </w:r>
      <w:proofErr w:type="spellEnd"/>
      <w:r>
        <w:t>) – (iii), the State will ensure that all information from a Medicare or private accreditation review for an MCO, PIHP, or PAHP will be furnished to the EQRO for analysis and inclusion in the EQR technical report described in 42 CFR 438.364. ((42 CFR 457.1250(a), cross referencing to 42 CFR 438.360(b))</w:t>
      </w:r>
    </w:p>
    <w:p w14:paraId="00F823A0" w14:textId="77777777" w:rsidR="00134E29" w:rsidRDefault="00134E29" w:rsidP="00134E29">
      <w:pPr>
        <w:pStyle w:val="CMSguidancelevel2"/>
        <w:ind w:left="3600"/>
      </w:pPr>
      <w:r w:rsidRPr="00AD39B4">
        <w:t>Guidance:</w:t>
      </w:r>
      <w:r w:rsidRPr="00AD39B4">
        <w:tab/>
      </w:r>
      <w:r>
        <w:t>Only states with PCCM entities need to</w:t>
      </w:r>
      <w:r w:rsidRPr="00AE4017">
        <w:t xml:space="preserve"> complete the </w:t>
      </w:r>
      <w:r>
        <w:t>next assurance (3.12.5.2.4).</w:t>
      </w:r>
    </w:p>
    <w:p w14:paraId="4A7B6A4C" w14:textId="77777777" w:rsidR="00134E29" w:rsidRDefault="00134E29" w:rsidP="00134E29">
      <w:pPr>
        <w:pStyle w:val="CMSHeading5XXXXX"/>
        <w:spacing w:after="0"/>
      </w:pPr>
      <w:r w:rsidRPr="00CF1990">
        <w:rPr>
          <w:b/>
        </w:rPr>
        <w:t>3.12.5.2.</w:t>
      </w:r>
      <w:r>
        <w:rPr>
          <w:b/>
        </w:rPr>
        <w:t>4</w:t>
      </w:r>
      <w:r>
        <w:t xml:space="preserve"> </w:t>
      </w:r>
      <w:r w:rsidRPr="00CF1990">
        <w:fldChar w:fldCharType="begin" w:fldLock="1">
          <w:ffData>
            <w:name w:val="Check3"/>
            <w:enabled/>
            <w:calcOnExit w:val="0"/>
            <w:checkBox>
              <w:sizeAuto/>
              <w:default w:val="0"/>
            </w:checkBox>
          </w:ffData>
        </w:fldChar>
      </w:r>
      <w:r w:rsidRPr="00CF1990">
        <w:instrText xml:space="preserve"> FORMCHECKBOX </w:instrText>
      </w:r>
      <w:r w:rsidR="00000000">
        <w:fldChar w:fldCharType="separate"/>
      </w:r>
      <w:r w:rsidRPr="00CF1990">
        <w:fldChar w:fldCharType="end"/>
      </w:r>
      <w:r w:rsidRPr="00CF1990">
        <w:tab/>
      </w:r>
      <w:r>
        <w:t xml:space="preserve">The State assures that </w:t>
      </w:r>
      <w:r w:rsidRPr="002E0BF5">
        <w:t>the mandatory EQR-related activities described in 42 CFR 438.358(b)(</w:t>
      </w:r>
      <w:r>
        <w:t>2) (cross-referencing 42 CFR 438.358(b)(1)</w:t>
      </w:r>
      <w:r w:rsidRPr="002E0BF5">
        <w:t>(i</w:t>
      </w:r>
      <w:r>
        <w:t>i</w:t>
      </w:r>
      <w:r w:rsidRPr="002E0BF5">
        <w:t xml:space="preserve">) </w:t>
      </w:r>
      <w:r>
        <w:t>and</w:t>
      </w:r>
      <w:r w:rsidRPr="002E0BF5">
        <w:t xml:space="preserve"> </w:t>
      </w:r>
      <w:r>
        <w:t>(b)(1)</w:t>
      </w:r>
      <w:r w:rsidRPr="002E0BF5">
        <w:t>(iii)</w:t>
      </w:r>
      <w:r>
        <w:t>)</w:t>
      </w:r>
      <w:r w:rsidRPr="002E0BF5">
        <w:t xml:space="preserve"> will be conducted on all </w:t>
      </w:r>
      <w:r>
        <w:t>PCCM entities, which include:</w:t>
      </w:r>
    </w:p>
    <w:p w14:paraId="7BA9AFC9" w14:textId="77777777" w:rsidR="00134E29" w:rsidRPr="00C70944" w:rsidRDefault="00134E29" w:rsidP="00134E29">
      <w:pPr>
        <w:pStyle w:val="ListParagraph"/>
        <w:numPr>
          <w:ilvl w:val="0"/>
          <w:numId w:val="28"/>
        </w:numPr>
        <w:ind w:left="3960"/>
        <w:outlineLvl w:val="0"/>
        <w:rPr>
          <w:szCs w:val="24"/>
        </w:rPr>
      </w:pPr>
      <w:r w:rsidRPr="00C70944">
        <w:rPr>
          <w:szCs w:val="24"/>
        </w:rPr>
        <w:t>Validation of PCCM entity performance measures required in accordance with 42 CFR 438.330(b)(2) or PCCM entity performance measures calculated by the State during the preceding 12 months; and</w:t>
      </w:r>
    </w:p>
    <w:p w14:paraId="37C9B6F1" w14:textId="77777777" w:rsidR="00134E29" w:rsidRPr="00C70944" w:rsidRDefault="00134E29" w:rsidP="00134E29">
      <w:pPr>
        <w:pStyle w:val="ListParagraph"/>
        <w:numPr>
          <w:ilvl w:val="0"/>
          <w:numId w:val="28"/>
        </w:numPr>
        <w:ind w:left="3960"/>
        <w:outlineLvl w:val="0"/>
        <w:rPr>
          <w:szCs w:val="24"/>
        </w:rPr>
      </w:pPr>
      <w:r w:rsidRPr="00C70944">
        <w:rPr>
          <w:szCs w:val="24"/>
        </w:rPr>
        <w:t>A review, conducted within the previous 3-year period, to determine the PCCM entity’s compliance with the standards set forth in subpart D of 42 CFR part 438 and the quality assessment and performance improvement requirements described in 42 CFR 438.330</w:t>
      </w:r>
      <w:r>
        <w:t>. (</w:t>
      </w:r>
      <w:r w:rsidRPr="00C70944">
        <w:rPr>
          <w:szCs w:val="24"/>
        </w:rPr>
        <w:t>42 CFR 457.1250(a), cross referencing to 438.358(b)(2)</w:t>
      </w:r>
      <w:r w:rsidRPr="00C70944">
        <w:t>)</w:t>
      </w:r>
    </w:p>
    <w:p w14:paraId="507C1E61" w14:textId="77777777" w:rsidR="00134E29" w:rsidRPr="00C70944" w:rsidRDefault="00134E29" w:rsidP="00134E29">
      <w:pPr>
        <w:pStyle w:val="ListParagraph"/>
        <w:ind w:left="3960"/>
        <w:outlineLvl w:val="0"/>
        <w:rPr>
          <w:szCs w:val="24"/>
        </w:rPr>
      </w:pPr>
    </w:p>
    <w:p w14:paraId="44A65F7B" w14:textId="77777777" w:rsidR="00134E29" w:rsidRDefault="00134E29" w:rsidP="00134E29">
      <w:pPr>
        <w:pStyle w:val="CMSHeading4XXXX"/>
        <w:rPr>
          <w:b/>
        </w:rPr>
      </w:pPr>
      <w:r w:rsidRPr="00CF1990">
        <w:rPr>
          <w:b/>
        </w:rPr>
        <w:t xml:space="preserve">3.12.5.3 </w:t>
      </w:r>
      <w:r>
        <w:rPr>
          <w:b/>
        </w:rPr>
        <w:tab/>
      </w:r>
      <w:r w:rsidRPr="00CF1990">
        <w:rPr>
          <w:b/>
        </w:rPr>
        <w:t>External Quality Review Report</w:t>
      </w:r>
    </w:p>
    <w:p w14:paraId="3759F8B6" w14:textId="71F6663A" w:rsidR="00917705" w:rsidRPr="004E36B1" w:rsidRDefault="00917705" w:rsidP="004E36B1">
      <w:pPr>
        <w:pStyle w:val="CMSguidancelevel2"/>
        <w:ind w:left="3600"/>
      </w:pPr>
      <w:r w:rsidRPr="00AD39B4">
        <w:t>Guidance:</w:t>
      </w:r>
      <w:r w:rsidRPr="00AD39B4">
        <w:tab/>
      </w:r>
      <w:r>
        <w:t xml:space="preserve">All states with </w:t>
      </w:r>
      <w:r w:rsidRPr="00C55EF5">
        <w:t>MCO</w:t>
      </w:r>
      <w:r>
        <w:t>s</w:t>
      </w:r>
      <w:r w:rsidRPr="00C55EF5">
        <w:t>, PIHP</w:t>
      </w:r>
      <w:r>
        <w:t xml:space="preserve">s, </w:t>
      </w:r>
      <w:r w:rsidRPr="00C55EF5">
        <w:t>PAHP</w:t>
      </w:r>
      <w:r>
        <w:t>s, PCCMs or PCCM entities need to</w:t>
      </w:r>
      <w:r w:rsidRPr="00C55EF5">
        <w:t xml:space="preserve"> complete </w:t>
      </w:r>
      <w:r>
        <w:t>Sections 3.12.5.3.</w:t>
      </w:r>
    </w:p>
    <w:p w14:paraId="3DA9CF45" w14:textId="77777777" w:rsidR="00134E29" w:rsidRDefault="00134E29" w:rsidP="00134E29">
      <w:pPr>
        <w:pStyle w:val="ListParagraph"/>
        <w:ind w:left="3600" w:hanging="1440"/>
        <w:outlineLvl w:val="0"/>
        <w:rPr>
          <w:szCs w:val="24"/>
        </w:rPr>
      </w:pPr>
      <w:r>
        <w:rPr>
          <w:b/>
        </w:rPr>
        <w:t xml:space="preserve">3.12.5.3.1 </w:t>
      </w:r>
      <w:r w:rsidRPr="007C3809">
        <w:rPr>
          <w:snapToGrid/>
          <w:szCs w:val="24"/>
        </w:rPr>
        <w:fldChar w:fldCharType="begin" w:fldLock="1">
          <w:ffData>
            <w:name w:val="Check3"/>
            <w:enabled/>
            <w:calcOnExit w:val="0"/>
            <w:checkBox>
              <w:sizeAuto/>
              <w:default w:val="0"/>
            </w:checkBox>
          </w:ffData>
        </w:fldChar>
      </w:r>
      <w:r w:rsidRPr="007C3809">
        <w:rPr>
          <w:snapToGrid/>
          <w:szCs w:val="24"/>
        </w:rPr>
        <w:instrText xml:space="preserve"> FORMCHECKBOX </w:instrText>
      </w:r>
      <w:r w:rsidR="00000000">
        <w:rPr>
          <w:snapToGrid/>
          <w:szCs w:val="24"/>
        </w:rPr>
      </w:r>
      <w:r w:rsidR="00000000">
        <w:rPr>
          <w:snapToGrid/>
          <w:szCs w:val="24"/>
        </w:rPr>
        <w:fldChar w:fldCharType="separate"/>
      </w:r>
      <w:r w:rsidRPr="007C3809">
        <w:rPr>
          <w:snapToGrid/>
          <w:szCs w:val="24"/>
        </w:rPr>
        <w:fldChar w:fldCharType="end"/>
      </w:r>
      <w:r w:rsidRPr="007C3809">
        <w:rPr>
          <w:snapToGrid/>
          <w:szCs w:val="24"/>
        </w:rPr>
        <w:tab/>
      </w:r>
      <w:r w:rsidRPr="007C3809">
        <w:rPr>
          <w:szCs w:val="24"/>
        </w:rPr>
        <w:t>The State assures that data obtained from the mandatory and optional, if applicable, EQR-related activities in 42 CFR 438.358 is used for the annual EQR to comply with 42 CFR 438.350 and must include, at a minimum, the elements in §438.364(a)(2)(</w:t>
      </w:r>
      <w:proofErr w:type="spellStart"/>
      <w:r w:rsidRPr="007C3809">
        <w:rPr>
          <w:szCs w:val="24"/>
        </w:rPr>
        <w:t>i</w:t>
      </w:r>
      <w:proofErr w:type="spellEnd"/>
      <w:r w:rsidRPr="007C3809">
        <w:rPr>
          <w:szCs w:val="24"/>
        </w:rPr>
        <w:t xml:space="preserve">) through </w:t>
      </w:r>
      <w:r w:rsidRPr="007C3809">
        <w:rPr>
          <w:szCs w:val="24"/>
        </w:rPr>
        <w:lastRenderedPageBreak/>
        <w:t>(iv). (42 CFR 457.1250(a), cross referencing to 42 CFR 438.358(a)(2))</w:t>
      </w:r>
    </w:p>
    <w:p w14:paraId="36815EE3" w14:textId="77777777" w:rsidR="00134E29" w:rsidRDefault="00134E29" w:rsidP="00134E29">
      <w:pPr>
        <w:pStyle w:val="ListParagraph"/>
        <w:ind w:left="2880" w:hanging="720"/>
        <w:outlineLvl w:val="0"/>
        <w:rPr>
          <w:szCs w:val="24"/>
        </w:rPr>
      </w:pPr>
    </w:p>
    <w:p w14:paraId="1C21F59F" w14:textId="77777777" w:rsidR="00134E29" w:rsidRPr="00054B5C" w:rsidRDefault="00134E29" w:rsidP="00134E29">
      <w:pPr>
        <w:pStyle w:val="ListParagraph"/>
        <w:ind w:left="3600" w:hanging="1440"/>
        <w:outlineLvl w:val="0"/>
        <w:rPr>
          <w:szCs w:val="24"/>
        </w:rPr>
      </w:pPr>
      <w:r w:rsidRPr="008F6814">
        <w:rPr>
          <w:b/>
          <w:snapToGrid/>
          <w:szCs w:val="24"/>
        </w:rPr>
        <w:t>3.12.5.3.2</w:t>
      </w:r>
      <w:r>
        <w:rPr>
          <w:snapToGrid/>
          <w:szCs w:val="24"/>
        </w:rPr>
        <w:t xml:space="preserve"> </w:t>
      </w:r>
      <w:r w:rsidRPr="001545F7">
        <w:rPr>
          <w:snapToGrid/>
          <w:szCs w:val="24"/>
        </w:rPr>
        <w:fldChar w:fldCharType="begin" w:fldLock="1">
          <w:ffData>
            <w:name w:val="Check3"/>
            <w:enabled/>
            <w:calcOnExit w:val="0"/>
            <w:checkBox>
              <w:sizeAuto/>
              <w:default w:val="0"/>
            </w:checkBox>
          </w:ffData>
        </w:fldChar>
      </w:r>
      <w:r w:rsidRPr="001545F7">
        <w:rPr>
          <w:snapToGrid/>
          <w:szCs w:val="24"/>
        </w:rPr>
        <w:instrText xml:space="preserve"> FORMCHECKBOX </w:instrText>
      </w:r>
      <w:r w:rsidR="00000000">
        <w:rPr>
          <w:snapToGrid/>
          <w:szCs w:val="24"/>
        </w:rPr>
      </w:r>
      <w:r w:rsidR="00000000">
        <w:rPr>
          <w:snapToGrid/>
          <w:szCs w:val="24"/>
        </w:rPr>
        <w:fldChar w:fldCharType="separate"/>
      </w:r>
      <w:r w:rsidRPr="001545F7">
        <w:rPr>
          <w:snapToGrid/>
          <w:szCs w:val="24"/>
        </w:rPr>
        <w:fldChar w:fldCharType="end"/>
      </w:r>
      <w:r>
        <w:rPr>
          <w:snapToGrid/>
          <w:szCs w:val="24"/>
        </w:rPr>
        <w:tab/>
        <w:t>The State assures that only a qualified EQRO will produce the EQR technical report (42 CFR 438.364(c)(1)).</w:t>
      </w:r>
    </w:p>
    <w:p w14:paraId="5DD88F5B" w14:textId="77777777" w:rsidR="00134E29" w:rsidRDefault="00134E29" w:rsidP="00134E29">
      <w:pPr>
        <w:pStyle w:val="CMSHeading5XXXXX"/>
        <w:spacing w:after="0"/>
        <w:rPr>
          <w:b/>
        </w:rPr>
      </w:pPr>
    </w:p>
    <w:p w14:paraId="5800718B" w14:textId="77777777" w:rsidR="00134E29" w:rsidRPr="00FB3BF3" w:rsidRDefault="00134E29" w:rsidP="00134E29">
      <w:pPr>
        <w:pStyle w:val="CMSHeading5XXXXX"/>
        <w:spacing w:after="0"/>
      </w:pPr>
      <w:r>
        <w:rPr>
          <w:b/>
        </w:rPr>
        <w:t xml:space="preserve">3.12.5.3.3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t xml:space="preserve">The State assures that </w:t>
      </w:r>
      <w:proofErr w:type="gramStart"/>
      <w:r>
        <w:t>in order for</w:t>
      </w:r>
      <w:proofErr w:type="gramEnd"/>
      <w:r>
        <w:t xml:space="preserve"> the qualified EQRO to perform an annual EQR for each </w:t>
      </w:r>
      <w:r w:rsidRPr="00FB3BF3">
        <w:t>contracting MCO, PIHP, PAHP or PCCM entity</w:t>
      </w:r>
      <w:r>
        <w:t xml:space="preserve"> under 42 CFR 438.350(a) that the following conditions are met:</w:t>
      </w:r>
    </w:p>
    <w:p w14:paraId="2410D962" w14:textId="77777777" w:rsidR="00134E29" w:rsidRPr="00FB3BF3" w:rsidRDefault="00134E29" w:rsidP="00134E29">
      <w:pPr>
        <w:pStyle w:val="CMSBulletlevel4"/>
        <w:numPr>
          <w:ilvl w:val="0"/>
          <w:numId w:val="21"/>
        </w:numPr>
        <w:ind w:left="3960"/>
      </w:pPr>
      <w:r w:rsidRPr="00FB3BF3">
        <w:t xml:space="preserve">The EQRO has sufficient information </w:t>
      </w:r>
      <w:r>
        <w:t xml:space="preserve">to use in performing the </w:t>
      </w:r>
      <w:proofErr w:type="gramStart"/>
      <w:r>
        <w:t>review;</w:t>
      </w:r>
      <w:proofErr w:type="gramEnd"/>
    </w:p>
    <w:p w14:paraId="3570500E" w14:textId="77777777" w:rsidR="00134E29" w:rsidRPr="00FB3BF3" w:rsidRDefault="00134E29" w:rsidP="00134E29">
      <w:pPr>
        <w:pStyle w:val="CMSBulletlevel4"/>
        <w:numPr>
          <w:ilvl w:val="0"/>
          <w:numId w:val="21"/>
        </w:numPr>
        <w:ind w:left="3960"/>
      </w:pPr>
      <w:r w:rsidRPr="00FB3BF3">
        <w:t xml:space="preserve">The information used to carry out the review must be obtained from the EQR-related activities described in </w:t>
      </w:r>
      <w:r>
        <w:t xml:space="preserve">42 CFR </w:t>
      </w:r>
      <w:r w:rsidRPr="00FB3BF3">
        <w:t xml:space="preserve">438.358 </w:t>
      </w:r>
      <w:r>
        <w:t>and</w:t>
      </w:r>
      <w:r w:rsidRPr="00FB3BF3">
        <w:t>, if applicable, from a private accred</w:t>
      </w:r>
      <w:r>
        <w:t xml:space="preserve">itation review as described in 42 CFR </w:t>
      </w:r>
      <w:proofErr w:type="gramStart"/>
      <w:r>
        <w:t>438.360;</w:t>
      </w:r>
      <w:proofErr w:type="gramEnd"/>
    </w:p>
    <w:p w14:paraId="30BBFF8E" w14:textId="77777777" w:rsidR="00134E29" w:rsidRPr="00FB3BF3" w:rsidRDefault="00134E29" w:rsidP="00134E29">
      <w:pPr>
        <w:pStyle w:val="CMSBulletlevel4"/>
        <w:numPr>
          <w:ilvl w:val="0"/>
          <w:numId w:val="21"/>
        </w:numPr>
        <w:ind w:left="3960"/>
      </w:pPr>
      <w:r w:rsidRPr="00FB3BF3">
        <w:t>For each EQR-related activity</w:t>
      </w:r>
      <w:r>
        <w:t xml:space="preserve"> (mandatory or optional)</w:t>
      </w:r>
      <w:r w:rsidRPr="00FB3BF3">
        <w:t xml:space="preserve">, the information gathered for use in the EQR must include the elements described in </w:t>
      </w:r>
      <w:r>
        <w:t xml:space="preserve">42 CFR </w:t>
      </w:r>
      <w:r w:rsidRPr="00FB3BF3">
        <w:t>438.364(a)(2)(</w:t>
      </w:r>
      <w:proofErr w:type="spellStart"/>
      <w:r w:rsidRPr="00FB3BF3">
        <w:t>i</w:t>
      </w:r>
      <w:proofErr w:type="spellEnd"/>
      <w:r w:rsidRPr="00FB3BF3">
        <w:t>) through (iv)</w:t>
      </w:r>
      <w:r>
        <w:t>; and</w:t>
      </w:r>
    </w:p>
    <w:p w14:paraId="3747B597" w14:textId="77777777" w:rsidR="00134E29" w:rsidRDefault="00134E29" w:rsidP="00134E29">
      <w:pPr>
        <w:pStyle w:val="CMSBulletlevel4Last"/>
        <w:numPr>
          <w:ilvl w:val="0"/>
          <w:numId w:val="21"/>
        </w:numPr>
        <w:ind w:left="3960"/>
      </w:pPr>
      <w:r w:rsidRPr="00FB3BF3">
        <w:t xml:space="preserve">The information provided to the EQRO in accordance </w:t>
      </w:r>
      <w:r>
        <w:t xml:space="preserve">with 42 CFR 438.350(b) </w:t>
      </w:r>
      <w:r w:rsidRPr="00FB3BF3">
        <w:t>is obtained through methods consistent with the protocols established by th</w:t>
      </w:r>
      <w:r>
        <w:t xml:space="preserve">e Secretary in accordance with 42 CFR </w:t>
      </w:r>
      <w:r w:rsidRPr="00FB3BF3">
        <w:t>438.352.</w:t>
      </w:r>
      <w:r>
        <w:t xml:space="preserve"> (42 CFR 457.1250(a), cross referencing to 42 CFR 438.350(b) through (e))</w:t>
      </w:r>
    </w:p>
    <w:p w14:paraId="550E34E0" w14:textId="77777777" w:rsidR="00134E29" w:rsidRDefault="00134E29" w:rsidP="00134E29">
      <w:pPr>
        <w:pStyle w:val="CMSHeading5XXXXX"/>
        <w:spacing w:after="0"/>
      </w:pPr>
      <w:r w:rsidRPr="00CF1990">
        <w:rPr>
          <w:b/>
        </w:rPr>
        <w:t>3.12.5.3.</w:t>
      </w:r>
      <w:r>
        <w:rPr>
          <w:b/>
        </w:rPr>
        <w:t xml:space="preserve">4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 xml:space="preserve"> </w:t>
      </w:r>
      <w:r>
        <w:rPr>
          <w:snapToGrid/>
        </w:rPr>
        <w:tab/>
        <w:t xml:space="preserve">The State assures that the results of the reviews performed by a qualified EQRO of each contracting MCO, PIHP, PAHP, and PCCM entity are made available as </w:t>
      </w:r>
      <w:r>
        <w:t xml:space="preserve">specified in 42 CFR </w:t>
      </w:r>
      <w:r w:rsidRPr="00FB3BF3">
        <w:t>438.364</w:t>
      </w:r>
      <w:r>
        <w:t xml:space="preserve"> in an annual detailed technical report that summarizes findings on access and quality of care. The report includes at least the following items:</w:t>
      </w:r>
    </w:p>
    <w:p w14:paraId="1D0F591B" w14:textId="77777777" w:rsidR="00134E29" w:rsidRPr="00801836" w:rsidRDefault="00134E29" w:rsidP="00134E29">
      <w:pPr>
        <w:pStyle w:val="CMSBulletlevel4"/>
        <w:numPr>
          <w:ilvl w:val="0"/>
          <w:numId w:val="21"/>
        </w:numPr>
        <w:ind w:left="3960"/>
      </w:pPr>
      <w:r w:rsidRPr="00801836">
        <w:t>A description of the manner in which the data from all activitie</w:t>
      </w:r>
      <w:r>
        <w:t xml:space="preserve">s conducted in accordance with 42 CFR </w:t>
      </w:r>
      <w:r w:rsidRPr="00801836">
        <w:t>438.358 were aggregated and analyzed, and conclusions were drawn as to the quality, timeliness, and access to the care furnished by the MCO, PIHP, PAHP</w:t>
      </w:r>
      <w:r>
        <w:t>, or PCCM entity (described in 42 CFR 438.310(c)(2)</w:t>
      </w:r>
      <w:proofErr w:type="gramStart"/>
      <w:r>
        <w:t>);</w:t>
      </w:r>
      <w:proofErr w:type="gramEnd"/>
    </w:p>
    <w:p w14:paraId="70DA3194" w14:textId="77777777" w:rsidR="00134E29" w:rsidRPr="0012706B" w:rsidRDefault="00134E29" w:rsidP="00134E29">
      <w:pPr>
        <w:pStyle w:val="CMSBulletlevel4"/>
        <w:numPr>
          <w:ilvl w:val="0"/>
          <w:numId w:val="21"/>
        </w:numPr>
        <w:ind w:left="3960"/>
        <w:rPr>
          <w:snapToGrid w:val="0"/>
        </w:rPr>
      </w:pPr>
      <w:r w:rsidRPr="00801836">
        <w:t>For each EQR-related activit</w:t>
      </w:r>
      <w:r>
        <w:t>y (mandatory or optional) cond</w:t>
      </w:r>
      <w:r w:rsidRPr="0012706B">
        <w:rPr>
          <w:snapToGrid w:val="0"/>
        </w:rPr>
        <w:t>ucted in accordance with 42 CFR 438.358:</w:t>
      </w:r>
    </w:p>
    <w:p w14:paraId="7DACF39F" w14:textId="77777777" w:rsidR="00134E29" w:rsidRPr="00801836" w:rsidRDefault="00134E29" w:rsidP="00134E29">
      <w:pPr>
        <w:pStyle w:val="CMSBulletlevel4"/>
        <w:numPr>
          <w:ilvl w:val="1"/>
          <w:numId w:val="21"/>
        </w:numPr>
        <w:ind w:left="4320"/>
      </w:pPr>
      <w:proofErr w:type="gramStart"/>
      <w:r w:rsidRPr="00801836">
        <w:t>Objectives;</w:t>
      </w:r>
      <w:proofErr w:type="gramEnd"/>
    </w:p>
    <w:p w14:paraId="6F0B1A83" w14:textId="77777777" w:rsidR="00134E29" w:rsidRPr="00801836" w:rsidRDefault="00134E29" w:rsidP="00134E29">
      <w:pPr>
        <w:pStyle w:val="ListParagraph"/>
        <w:numPr>
          <w:ilvl w:val="0"/>
          <w:numId w:val="27"/>
        </w:numPr>
        <w:outlineLvl w:val="0"/>
        <w:rPr>
          <w:szCs w:val="24"/>
        </w:rPr>
      </w:pPr>
      <w:r w:rsidRPr="00801836">
        <w:rPr>
          <w:szCs w:val="24"/>
        </w:rPr>
        <w:t xml:space="preserve">Technical methods of data collection and </w:t>
      </w:r>
      <w:proofErr w:type="gramStart"/>
      <w:r w:rsidRPr="00801836">
        <w:rPr>
          <w:szCs w:val="24"/>
        </w:rPr>
        <w:t>analysis;</w:t>
      </w:r>
      <w:proofErr w:type="gramEnd"/>
    </w:p>
    <w:p w14:paraId="18050842" w14:textId="77777777" w:rsidR="00134E29" w:rsidRPr="00801836" w:rsidRDefault="00134E29" w:rsidP="00134E29">
      <w:pPr>
        <w:pStyle w:val="ListParagraph"/>
        <w:numPr>
          <w:ilvl w:val="0"/>
          <w:numId w:val="27"/>
        </w:numPr>
        <w:outlineLvl w:val="0"/>
        <w:rPr>
          <w:szCs w:val="24"/>
        </w:rPr>
      </w:pPr>
      <w:r w:rsidRPr="00801836">
        <w:rPr>
          <w:szCs w:val="24"/>
        </w:rPr>
        <w:t xml:space="preserve">Description of data obtained, including validated </w:t>
      </w:r>
      <w:r w:rsidRPr="00801836">
        <w:rPr>
          <w:szCs w:val="24"/>
        </w:rPr>
        <w:lastRenderedPageBreak/>
        <w:t>performance measurement data for each activit</w:t>
      </w:r>
      <w:r>
        <w:rPr>
          <w:szCs w:val="24"/>
        </w:rPr>
        <w:t xml:space="preserve">y conducted in accordance with 42 CFR </w:t>
      </w:r>
      <w:r w:rsidRPr="00801836">
        <w:rPr>
          <w:szCs w:val="24"/>
        </w:rPr>
        <w:t>438.358(b)(1)(</w:t>
      </w:r>
      <w:proofErr w:type="spellStart"/>
      <w:r w:rsidRPr="00801836">
        <w:rPr>
          <w:szCs w:val="24"/>
        </w:rPr>
        <w:t>i</w:t>
      </w:r>
      <w:proofErr w:type="spellEnd"/>
      <w:r w:rsidRPr="00801836">
        <w:rPr>
          <w:szCs w:val="24"/>
        </w:rPr>
        <w:t>) and (ii); and</w:t>
      </w:r>
    </w:p>
    <w:p w14:paraId="141A7869" w14:textId="77777777" w:rsidR="00134E29" w:rsidRPr="00801836" w:rsidRDefault="00134E29" w:rsidP="00134E29">
      <w:pPr>
        <w:pStyle w:val="ListParagraph"/>
        <w:numPr>
          <w:ilvl w:val="0"/>
          <w:numId w:val="27"/>
        </w:numPr>
        <w:outlineLvl w:val="0"/>
        <w:rPr>
          <w:szCs w:val="24"/>
        </w:rPr>
      </w:pPr>
      <w:r>
        <w:rPr>
          <w:szCs w:val="24"/>
        </w:rPr>
        <w:t xml:space="preserve">Conclusions drawn from the </w:t>
      </w:r>
      <w:proofErr w:type="gramStart"/>
      <w:r>
        <w:rPr>
          <w:szCs w:val="24"/>
        </w:rPr>
        <w:t>data;</w:t>
      </w:r>
      <w:proofErr w:type="gramEnd"/>
    </w:p>
    <w:p w14:paraId="568A22F8" w14:textId="77777777" w:rsidR="00134E29" w:rsidRPr="00F81385" w:rsidRDefault="00134E29" w:rsidP="00134E29">
      <w:pPr>
        <w:pStyle w:val="CMSBulletlevel4"/>
        <w:numPr>
          <w:ilvl w:val="0"/>
          <w:numId w:val="21"/>
        </w:numPr>
        <w:ind w:left="3960"/>
      </w:pPr>
      <w:r w:rsidRPr="00F81385">
        <w:t xml:space="preserve">An assessment of each MCO's, PIHP's, PAHP's, or PCCM entity's strengths and weaknesses for the quality, timeliness, and access to health care services furnished to CHIP </w:t>
      </w:r>
      <w:proofErr w:type="gramStart"/>
      <w:r w:rsidRPr="00F81385">
        <w:t>beneficiaries;</w:t>
      </w:r>
      <w:proofErr w:type="gramEnd"/>
    </w:p>
    <w:p w14:paraId="0C6C613C" w14:textId="77777777" w:rsidR="00134E29" w:rsidRPr="00F81385" w:rsidRDefault="00134E29" w:rsidP="00134E29">
      <w:pPr>
        <w:pStyle w:val="CMSBulletlevel4"/>
        <w:numPr>
          <w:ilvl w:val="0"/>
          <w:numId w:val="21"/>
        </w:numPr>
        <w:ind w:left="3960"/>
      </w:pPr>
      <w:r w:rsidRPr="00F81385">
        <w:t xml:space="preserve">Recommendations for improving the quality of health care services furnished by each MCO, PIHP, PAHP, or PCCM entity, including how the State can target goals and objectives in the quality strategy, under 42 CFR 438.340, to better support improvement in the quality, timeliness, and access to health care services furnished to CHIP </w:t>
      </w:r>
      <w:proofErr w:type="gramStart"/>
      <w:r w:rsidRPr="00F81385">
        <w:t>beneficiaries;</w:t>
      </w:r>
      <w:proofErr w:type="gramEnd"/>
    </w:p>
    <w:p w14:paraId="34DAE5CF" w14:textId="77777777" w:rsidR="00134E29" w:rsidRPr="00F81385" w:rsidRDefault="00134E29" w:rsidP="00134E29">
      <w:pPr>
        <w:pStyle w:val="CMSBulletlevel4"/>
        <w:numPr>
          <w:ilvl w:val="0"/>
          <w:numId w:val="21"/>
        </w:numPr>
        <w:ind w:left="3960"/>
      </w:pPr>
      <w:r w:rsidRPr="00F81385">
        <w:t>Methodologically appropriate, comparative information about all MCOs, PIHPs, PAHPs, and PCCM entities, consistent with guidance included in the EQR protocols issued in accordance with 42 CFR 438.352(e); and</w:t>
      </w:r>
    </w:p>
    <w:p w14:paraId="4CAEF3B7" w14:textId="77777777" w:rsidR="00134E29" w:rsidRPr="00F81385" w:rsidRDefault="00134E29" w:rsidP="00134E29">
      <w:pPr>
        <w:pStyle w:val="CMSBulletlevel4Last"/>
        <w:numPr>
          <w:ilvl w:val="0"/>
          <w:numId w:val="21"/>
        </w:numPr>
        <w:ind w:left="3960"/>
      </w:pPr>
      <w:r w:rsidRPr="00F81385">
        <w:t xml:space="preserve">An assessment of the degree to which each MCO, PIHP, PAHP, or PCCM entity has </w:t>
      </w:r>
      <w:proofErr w:type="gramStart"/>
      <w:r w:rsidRPr="00F81385">
        <w:t>addressed effectively</w:t>
      </w:r>
      <w:proofErr w:type="gramEnd"/>
      <w:r w:rsidRPr="00F81385">
        <w:t xml:space="preserve"> the recommendations for quality improvement made by the EQRO during the previous year's EQR. (42 CFR 457.1250(a), cross referencing to 42 CFR 438.350(f) and 438.364(a))</w:t>
      </w:r>
    </w:p>
    <w:p w14:paraId="6EC89230" w14:textId="77777777" w:rsidR="00134E29" w:rsidRDefault="00134E29" w:rsidP="00134E29">
      <w:pPr>
        <w:pStyle w:val="CMSHeading5XXXXX"/>
      </w:pPr>
      <w:r w:rsidRPr="00CF1990">
        <w:rPr>
          <w:b/>
        </w:rPr>
        <w:t>3.12.5.3.</w:t>
      </w:r>
      <w:r>
        <w:rPr>
          <w:b/>
        </w:rPr>
        <w:t xml:space="preserve">5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t xml:space="preserve">The State assures that it does not </w:t>
      </w:r>
      <w:r w:rsidRPr="00801836">
        <w:t>substantively revise the content of the final EQR technical report without evidence of error or omission.</w:t>
      </w:r>
      <w:r>
        <w:t xml:space="preserve"> (42 CFR 457.1250(a), cross referencing to 42 CFR 438.364(b))</w:t>
      </w:r>
    </w:p>
    <w:p w14:paraId="1F9D2C0F" w14:textId="77777777" w:rsidR="00134E29" w:rsidRDefault="00134E29" w:rsidP="00134E29">
      <w:pPr>
        <w:pStyle w:val="CMSHeading5XXXXX"/>
      </w:pPr>
      <w:r w:rsidRPr="00CF1990">
        <w:rPr>
          <w:b/>
        </w:rPr>
        <w:t>3.12.5.3.</w:t>
      </w:r>
      <w:r>
        <w:rPr>
          <w:b/>
        </w:rPr>
        <w:t xml:space="preserve">6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t>The State assures that it finalizes the annual EQR technical report by April 30</w:t>
      </w:r>
      <w:r w:rsidRPr="006435DA">
        <w:rPr>
          <w:vertAlign w:val="superscript"/>
        </w:rPr>
        <w:t>th</w:t>
      </w:r>
      <w:r>
        <w:t xml:space="preserve"> of each year. (42 CFR 457.1250(a), cross referencing to 42 CFR 438.364(c)(1))</w:t>
      </w:r>
    </w:p>
    <w:p w14:paraId="6BAFEF39" w14:textId="77777777" w:rsidR="00134E29" w:rsidRDefault="00134E29" w:rsidP="00134E29">
      <w:pPr>
        <w:pStyle w:val="CMSHeading5XXXXX"/>
      </w:pPr>
      <w:r w:rsidRPr="00CF1990">
        <w:rPr>
          <w:b/>
        </w:rPr>
        <w:t>3.12.5.3.</w:t>
      </w:r>
      <w:r>
        <w:rPr>
          <w:b/>
        </w:rPr>
        <w:t xml:space="preserve">7 </w:t>
      </w:r>
      <w:r w:rsidRPr="00CF1990">
        <w:fldChar w:fldCharType="begin" w:fldLock="1">
          <w:ffData>
            <w:name w:val="Check3"/>
            <w:enabled/>
            <w:calcOnExit w:val="0"/>
            <w:checkBox>
              <w:sizeAuto/>
              <w:default w:val="0"/>
            </w:checkBox>
          </w:ffData>
        </w:fldChar>
      </w:r>
      <w:r w:rsidRPr="00CF1990">
        <w:instrText xml:space="preserve"> FORMCHECKBOX </w:instrText>
      </w:r>
      <w:r w:rsidR="00000000">
        <w:fldChar w:fldCharType="separate"/>
      </w:r>
      <w:r w:rsidRPr="00CF1990">
        <w:fldChar w:fldCharType="end"/>
      </w:r>
      <w:r w:rsidRPr="00CF1990">
        <w:tab/>
      </w:r>
      <w:r>
        <w:t xml:space="preserve">The State assures that it posts the most recent copy of the annual EQR technical report on the Web site required under 42 CFR </w:t>
      </w:r>
      <w:r w:rsidRPr="006435DA">
        <w:t>438.10(c</w:t>
      </w:r>
      <w:r>
        <w:t>)(3) by April 30th of each year. (42 CFR 457.1250(a), cross referencing to 42 CFR 438.364(c)(2)(</w:t>
      </w:r>
      <w:proofErr w:type="spellStart"/>
      <w:r>
        <w:t>i</w:t>
      </w:r>
      <w:proofErr w:type="spellEnd"/>
      <w:r>
        <w:t>))</w:t>
      </w:r>
    </w:p>
    <w:p w14:paraId="57794B40" w14:textId="77777777" w:rsidR="00134E29" w:rsidRDefault="00134E29" w:rsidP="00134E29">
      <w:pPr>
        <w:pStyle w:val="CMSHeading5XXXXX"/>
      </w:pPr>
      <w:r w:rsidRPr="00CF1990">
        <w:rPr>
          <w:b/>
        </w:rPr>
        <w:t>3.12.5.3.</w:t>
      </w:r>
      <w:r>
        <w:rPr>
          <w:b/>
        </w:rPr>
        <w:t xml:space="preserve">8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t>The State assures that it p</w:t>
      </w:r>
      <w:r w:rsidRPr="006435DA">
        <w:t>rovide</w:t>
      </w:r>
      <w:r>
        <w:t>s</w:t>
      </w:r>
      <w:r w:rsidRPr="006435DA">
        <w:t xml:space="preserve"> printed or electronic copies of the information specified</w:t>
      </w:r>
      <w:r w:rsidRPr="00DE6B73">
        <w:t xml:space="preserve"> </w:t>
      </w:r>
      <w:r>
        <w:t>in 42 CFR 438.364(a) for the annual EQR technical report</w:t>
      </w:r>
      <w:r w:rsidRPr="006435DA">
        <w:t xml:space="preserve">, upon request, to interested parties such as participating health care providers, </w:t>
      </w:r>
      <w:proofErr w:type="gramStart"/>
      <w:r w:rsidRPr="006435DA">
        <w:t>enrollees</w:t>
      </w:r>
      <w:proofErr w:type="gramEnd"/>
      <w:r w:rsidRPr="006435DA">
        <w:t xml:space="preserve"> and potential enrollees of the MCO, PIHP, PAHP, or PCCM, beneficiary advocacy groups, an</w:t>
      </w:r>
      <w:r>
        <w:t>d members of the general public. (42 CFR 457.1250(a), cross referencing to 42 CFR 438.364(c)(2)(ii))</w:t>
      </w:r>
    </w:p>
    <w:p w14:paraId="6348C5AB" w14:textId="77777777" w:rsidR="00134E29" w:rsidRDefault="00134E29" w:rsidP="00134E29">
      <w:pPr>
        <w:pStyle w:val="CMSHeading5XXXXX"/>
      </w:pPr>
      <w:r w:rsidRPr="00CF1990">
        <w:rPr>
          <w:b/>
        </w:rPr>
        <w:lastRenderedPageBreak/>
        <w:t>3.12.5.3.</w:t>
      </w:r>
      <w:r>
        <w:rPr>
          <w:b/>
        </w:rPr>
        <w:t xml:space="preserve">9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t>The State assures that it m</w:t>
      </w:r>
      <w:r w:rsidRPr="006435DA">
        <w:t>ake</w:t>
      </w:r>
      <w:r>
        <w:t>s</w:t>
      </w:r>
      <w:r w:rsidRPr="006435DA">
        <w:t xml:space="preserve"> the information </w:t>
      </w:r>
      <w:r>
        <w:t xml:space="preserve">specified in 42 CFR 438.364(a) for the annual EQR technical report </w:t>
      </w:r>
      <w:r w:rsidRPr="006435DA">
        <w:t>available in alternative formats for persons with disabilities, when requested.</w:t>
      </w:r>
      <w:r>
        <w:t xml:space="preserve"> (42 CFR 457.1250(a), cross referencing to 42 CFR 438.364(c)(3))</w:t>
      </w:r>
    </w:p>
    <w:p w14:paraId="79D40EC7" w14:textId="77777777" w:rsidR="00134E29" w:rsidRDefault="00134E29" w:rsidP="00134E29">
      <w:pPr>
        <w:pStyle w:val="CMSHeading5XXXXX"/>
      </w:pPr>
      <w:r w:rsidRPr="00CF1990">
        <w:rPr>
          <w:b/>
        </w:rPr>
        <w:t>3.12.5.3.</w:t>
      </w:r>
      <w:r>
        <w:rPr>
          <w:b/>
        </w:rPr>
        <w:t xml:space="preserve">10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000000">
        <w:rPr>
          <w:snapToGrid/>
        </w:rPr>
      </w:r>
      <w:r w:rsidR="00000000">
        <w:rPr>
          <w:snapToGrid/>
        </w:rPr>
        <w:fldChar w:fldCharType="separate"/>
      </w:r>
      <w:r w:rsidRPr="001545F7">
        <w:rPr>
          <w:snapToGrid/>
        </w:rPr>
        <w:fldChar w:fldCharType="end"/>
      </w:r>
      <w:r>
        <w:rPr>
          <w:snapToGrid/>
        </w:rPr>
        <w:tab/>
      </w:r>
      <w:r>
        <w:t xml:space="preserve">The State assures that information released under 42 CFR 438.364 for the annual EQR technical report does not disclose </w:t>
      </w:r>
      <w:r w:rsidRPr="00801836">
        <w:t>the identity or other protected health information of any patient.</w:t>
      </w:r>
      <w:r>
        <w:t xml:space="preserve"> (42 CFR 457.1250(a), cross referencing to 42 CFR 438.364(d))</w:t>
      </w:r>
    </w:p>
    <w:p w14:paraId="5747EA71" w14:textId="77777777" w:rsidR="00134E29" w:rsidRPr="00B83D66" w:rsidRDefault="00134E29" w:rsidP="00323C32">
      <w:pPr>
        <w:tabs>
          <w:tab w:val="left" w:pos="-1440"/>
        </w:tabs>
        <w:ind w:left="1440" w:hanging="720"/>
        <w:rPr>
          <w:szCs w:val="24"/>
        </w:rPr>
      </w:pPr>
    </w:p>
    <w:p w14:paraId="7CF9DE85" w14:textId="77777777" w:rsidR="001E7F86" w:rsidRDefault="00996987" w:rsidP="00EA75A2">
      <w:pPr>
        <w:ind w:left="1440" w:hanging="1440"/>
        <w:rPr>
          <w:b/>
          <w:szCs w:val="24"/>
        </w:rPr>
      </w:pPr>
      <w:r w:rsidRPr="00B83D66">
        <w:rPr>
          <w:b/>
          <w:szCs w:val="24"/>
        </w:rPr>
        <w:t>Section 4</w:t>
      </w:r>
      <w:r w:rsidR="003335CF" w:rsidRPr="00B83D66">
        <w:rPr>
          <w:b/>
          <w:szCs w:val="24"/>
        </w:rPr>
        <w:t xml:space="preserve">. </w:t>
      </w:r>
      <w:r w:rsidR="00EA75A2">
        <w:rPr>
          <w:b/>
          <w:szCs w:val="24"/>
        </w:rPr>
        <w:tab/>
      </w:r>
      <w:r w:rsidRPr="00B83D66">
        <w:rPr>
          <w:b/>
          <w:szCs w:val="24"/>
          <w:u w:val="single"/>
        </w:rPr>
        <w:t>Eligibility Standards and Methodology</w:t>
      </w:r>
      <w:r w:rsidRPr="00B83D66">
        <w:rPr>
          <w:b/>
          <w:szCs w:val="24"/>
        </w:rPr>
        <w:t xml:space="preserve"> </w:t>
      </w:r>
    </w:p>
    <w:p w14:paraId="18DA7C9F" w14:textId="77777777" w:rsidR="00DF1159" w:rsidRPr="00B83D66" w:rsidRDefault="00DF1159" w:rsidP="00323C32">
      <w:pPr>
        <w:rPr>
          <w:szCs w:val="24"/>
        </w:rPr>
      </w:pPr>
    </w:p>
    <w:p w14:paraId="10EB8D3F" w14:textId="77777777" w:rsidR="00444AD2" w:rsidRPr="00DC21C5" w:rsidRDefault="00F171A7" w:rsidP="002F3B87">
      <w:pPr>
        <w:ind w:left="1440" w:hanging="1440"/>
        <w:rPr>
          <w:szCs w:val="24"/>
          <w:u w:val="single"/>
        </w:rPr>
      </w:pPr>
      <w:r w:rsidRPr="00B83D66">
        <w:rPr>
          <w:szCs w:val="24"/>
          <w:u w:val="single"/>
        </w:rPr>
        <w:t>Guidance:</w:t>
      </w:r>
      <w:r w:rsidR="00EC5B88" w:rsidRPr="00B83D66">
        <w:rPr>
          <w:szCs w:val="24"/>
          <w:u w:val="single"/>
        </w:rPr>
        <w:t xml:space="preserve">  </w:t>
      </w:r>
      <w:r w:rsidR="00444AD2" w:rsidRPr="00B83D66">
        <w:rPr>
          <w:szCs w:val="24"/>
          <w:u w:val="single"/>
        </w:rPr>
        <w:tab/>
      </w:r>
      <w:r w:rsidR="00996987" w:rsidRPr="00B83D66">
        <w:rPr>
          <w:szCs w:val="24"/>
          <w:u w:val="single"/>
        </w:rPr>
        <w:t xml:space="preserve">States electing to use </w:t>
      </w:r>
      <w:r w:rsidR="00996987" w:rsidRPr="00DC21C5">
        <w:rPr>
          <w:szCs w:val="24"/>
          <w:u w:val="single"/>
        </w:rPr>
        <w:t xml:space="preserve">funds provided under Title XXI only to provide expanded </w:t>
      </w:r>
    </w:p>
    <w:p w14:paraId="3796672E" w14:textId="77777777" w:rsidR="009D4450" w:rsidRPr="00DC21C5" w:rsidRDefault="00996987" w:rsidP="00323C32">
      <w:pPr>
        <w:ind w:left="1440"/>
        <w:rPr>
          <w:szCs w:val="24"/>
          <w:u w:val="single"/>
        </w:rPr>
      </w:pPr>
      <w:r w:rsidRPr="00DC21C5">
        <w:rPr>
          <w:szCs w:val="24"/>
          <w:u w:val="single"/>
        </w:rPr>
        <w:t xml:space="preserve">eligibility under the State’s Medicaid plan </w:t>
      </w:r>
      <w:r w:rsidR="002D430A" w:rsidRPr="00DC21C5">
        <w:rPr>
          <w:szCs w:val="24"/>
          <w:u w:val="single"/>
        </w:rPr>
        <w:t>or combination plan</w:t>
      </w:r>
      <w:r w:rsidRPr="00DC21C5">
        <w:rPr>
          <w:szCs w:val="24"/>
          <w:u w:val="single"/>
        </w:rPr>
        <w:t xml:space="preserve"> should check the appropriate box and provide the ages and income level for each eligibility group</w:t>
      </w:r>
      <w:r w:rsidR="003335CF" w:rsidRPr="00DC21C5">
        <w:rPr>
          <w:szCs w:val="24"/>
          <w:u w:val="single"/>
        </w:rPr>
        <w:t xml:space="preserve">. </w:t>
      </w:r>
    </w:p>
    <w:p w14:paraId="20011985" w14:textId="77777777" w:rsidR="00F60A11" w:rsidRDefault="00996987" w:rsidP="00323C32">
      <w:pPr>
        <w:ind w:left="1440"/>
        <w:rPr>
          <w:szCs w:val="24"/>
          <w:u w:val="single"/>
        </w:rPr>
      </w:pPr>
      <w:r w:rsidRPr="00DC21C5">
        <w:rPr>
          <w:szCs w:val="24"/>
          <w:u w:val="single"/>
        </w:rPr>
        <w:t>If the State is electing to take up the option</w:t>
      </w:r>
      <w:r w:rsidR="00D059BF" w:rsidRPr="00DC21C5">
        <w:rPr>
          <w:szCs w:val="24"/>
          <w:u w:val="single"/>
        </w:rPr>
        <w:t xml:space="preserve"> to expand Medicaid eligibility </w:t>
      </w:r>
      <w:r w:rsidRPr="00DC21C5">
        <w:rPr>
          <w:szCs w:val="24"/>
          <w:u w:val="single"/>
        </w:rPr>
        <w:t>as allowed under section 214 of CHIPRA</w:t>
      </w:r>
      <w:r w:rsidR="00F96993" w:rsidRPr="00DC21C5">
        <w:rPr>
          <w:szCs w:val="24"/>
          <w:u w:val="single"/>
        </w:rPr>
        <w:t xml:space="preserve"> regarding lawfully residing</w:t>
      </w:r>
      <w:r w:rsidRPr="00DC21C5">
        <w:rPr>
          <w:szCs w:val="24"/>
          <w:u w:val="single"/>
        </w:rPr>
        <w:t>, complete section 4.1</w:t>
      </w:r>
      <w:r w:rsidR="00AD108F" w:rsidRPr="00DC21C5">
        <w:rPr>
          <w:szCs w:val="24"/>
          <w:u w:val="single"/>
        </w:rPr>
        <w:t>-LR</w:t>
      </w:r>
      <w:r w:rsidRPr="00DC21C5">
        <w:rPr>
          <w:szCs w:val="24"/>
          <w:u w:val="single"/>
        </w:rPr>
        <w:t xml:space="preserve"> as well as updat</w:t>
      </w:r>
      <w:r w:rsidR="009D4450" w:rsidRPr="00DC21C5">
        <w:rPr>
          <w:szCs w:val="24"/>
          <w:u w:val="single"/>
        </w:rPr>
        <w:t>e</w:t>
      </w:r>
      <w:r w:rsidRPr="00DC21C5">
        <w:rPr>
          <w:szCs w:val="24"/>
          <w:u w:val="single"/>
        </w:rPr>
        <w:t xml:space="preserve"> the budget to reflect the additional costs if the state will claim title XXI match for these children until and if the time comes that the children are eligible for Medicaid</w:t>
      </w:r>
      <w:r w:rsidR="009D4450" w:rsidRPr="00DC21C5">
        <w:rPr>
          <w:szCs w:val="24"/>
          <w:u w:val="single"/>
        </w:rPr>
        <w:t>.</w:t>
      </w:r>
      <w:r w:rsidRPr="00DC21C5">
        <w:rPr>
          <w:szCs w:val="24"/>
          <w:u w:val="single"/>
        </w:rPr>
        <w:t xml:space="preserve"> </w:t>
      </w:r>
    </w:p>
    <w:p w14:paraId="653CB391" w14:textId="77777777" w:rsidR="001E7F86" w:rsidRPr="00DC21C5" w:rsidRDefault="001E7F86" w:rsidP="008353C8">
      <w:pPr>
        <w:widowControl/>
        <w:rPr>
          <w:szCs w:val="24"/>
          <w:u w:val="single"/>
        </w:rPr>
      </w:pPr>
    </w:p>
    <w:p w14:paraId="64C1C0FA" w14:textId="77777777" w:rsidR="00D72ABA" w:rsidRPr="00DC21C5" w:rsidRDefault="00D72ABA" w:rsidP="00323C32">
      <w:pPr>
        <w:ind w:left="1440"/>
        <w:rPr>
          <w:szCs w:val="24"/>
        </w:rPr>
      </w:pPr>
    </w:p>
    <w:p w14:paraId="781527F5" w14:textId="77777777" w:rsidR="00BA5B08" w:rsidRDefault="00BC7436" w:rsidP="00323C32">
      <w:pPr>
        <w:tabs>
          <w:tab w:val="left" w:pos="-1440"/>
        </w:tabs>
        <w:ind w:left="1440" w:hanging="1440"/>
        <w:rPr>
          <w:szCs w:val="24"/>
        </w:rPr>
      </w:pPr>
      <w:r w:rsidRPr="00DC21C5">
        <w:rPr>
          <w:b/>
          <w:szCs w:val="24"/>
        </w:rPr>
        <w:t>4.</w:t>
      </w:r>
      <w:r w:rsidR="00CD4C9E" w:rsidRPr="00DC21C5">
        <w:rPr>
          <w:b/>
          <w:szCs w:val="24"/>
        </w:rPr>
        <w:t>0</w:t>
      </w:r>
      <w:r w:rsidRPr="00DC21C5">
        <w:rPr>
          <w:b/>
          <w:szCs w:val="24"/>
        </w:rPr>
        <w:t>.</w:t>
      </w:r>
      <w:r w:rsidR="00EC5B88" w:rsidRPr="00DC21C5">
        <w:rPr>
          <w:b/>
          <w:szCs w:val="24"/>
        </w:rPr>
        <w:t xml:space="preserve"> </w:t>
      </w:r>
      <w:r w:rsidR="00D9417B">
        <w:rPr>
          <w:szCs w:val="24"/>
        </w:rPr>
        <w:fldChar w:fldCharType="begin">
          <w:ffData>
            <w:name w:val=""/>
            <w:enabled/>
            <w:calcOnExit w:val="0"/>
            <w:statusText w:type="text" w:val="This is a checkbox to check for Medicaid Expansion"/>
            <w:checkBox>
              <w:sizeAuto/>
              <w:default w:val="0"/>
            </w:checkBox>
          </w:ffData>
        </w:fldChar>
      </w:r>
      <w:r w:rsidR="00D9417B">
        <w:rPr>
          <w:szCs w:val="24"/>
        </w:rPr>
        <w:instrText xml:space="preserve"> FORMCHECKBOX </w:instrText>
      </w:r>
      <w:r w:rsidR="00000000">
        <w:rPr>
          <w:szCs w:val="24"/>
        </w:rPr>
      </w:r>
      <w:r w:rsidR="00000000">
        <w:rPr>
          <w:szCs w:val="24"/>
        </w:rPr>
        <w:fldChar w:fldCharType="separate"/>
      </w:r>
      <w:r w:rsidR="00D9417B">
        <w:rPr>
          <w:szCs w:val="24"/>
        </w:rPr>
        <w:fldChar w:fldCharType="end"/>
      </w:r>
      <w:r w:rsidRPr="00DC21C5">
        <w:rPr>
          <w:szCs w:val="24"/>
        </w:rPr>
        <w:tab/>
      </w:r>
      <w:r w:rsidR="002F04CB" w:rsidRPr="00DC21C5">
        <w:rPr>
          <w:b/>
          <w:szCs w:val="24"/>
        </w:rPr>
        <w:t>Medicaid E</w:t>
      </w:r>
      <w:r w:rsidR="005066CD" w:rsidRPr="00DC21C5">
        <w:rPr>
          <w:b/>
          <w:szCs w:val="24"/>
        </w:rPr>
        <w:t>xpansion</w:t>
      </w:r>
      <w:r w:rsidR="00BA5B08" w:rsidRPr="00B83D66">
        <w:rPr>
          <w:szCs w:val="24"/>
        </w:rPr>
        <w:t xml:space="preserve"> </w:t>
      </w:r>
    </w:p>
    <w:p w14:paraId="5EAAECD8" w14:textId="77777777" w:rsidR="00DF1159" w:rsidRPr="00B83D66" w:rsidRDefault="00DF1159" w:rsidP="00323C32">
      <w:pPr>
        <w:tabs>
          <w:tab w:val="left" w:pos="-1440"/>
        </w:tabs>
        <w:ind w:left="1440" w:hanging="1440"/>
        <w:rPr>
          <w:szCs w:val="24"/>
        </w:rPr>
      </w:pPr>
    </w:p>
    <w:p w14:paraId="5E4D0AA3" w14:textId="77777777" w:rsidR="003E0846" w:rsidRDefault="00EC5B88" w:rsidP="000F2EE1">
      <w:pPr>
        <w:tabs>
          <w:tab w:val="left" w:pos="-1440"/>
        </w:tabs>
        <w:ind w:left="1800" w:hanging="1800"/>
        <w:rPr>
          <w:szCs w:val="24"/>
        </w:rPr>
      </w:pPr>
      <w:r w:rsidRPr="00B83D66">
        <w:rPr>
          <w:b/>
          <w:szCs w:val="24"/>
        </w:rPr>
        <w:tab/>
      </w:r>
      <w:r w:rsidR="006915AB" w:rsidRPr="00B83D66">
        <w:rPr>
          <w:b/>
          <w:szCs w:val="24"/>
        </w:rPr>
        <w:t>4.</w:t>
      </w:r>
      <w:r w:rsidRPr="00B83D66">
        <w:rPr>
          <w:b/>
          <w:szCs w:val="24"/>
        </w:rPr>
        <w:t>0</w:t>
      </w:r>
      <w:r w:rsidR="006915AB" w:rsidRPr="00B83D66">
        <w:rPr>
          <w:b/>
          <w:szCs w:val="24"/>
        </w:rPr>
        <w:t>.</w:t>
      </w:r>
      <w:r w:rsidRPr="00B83D66">
        <w:rPr>
          <w:b/>
          <w:szCs w:val="24"/>
        </w:rPr>
        <w:t>1</w:t>
      </w:r>
      <w:r w:rsidR="006915AB" w:rsidRPr="00B83D66">
        <w:rPr>
          <w:b/>
          <w:szCs w:val="24"/>
        </w:rPr>
        <w:t>.</w:t>
      </w:r>
      <w:r w:rsidR="00BC7436" w:rsidRPr="00B83D66">
        <w:rPr>
          <w:szCs w:val="24"/>
        </w:rPr>
        <w:tab/>
        <w:t xml:space="preserve">Ages of each eligibility group </w:t>
      </w:r>
      <w:r w:rsidR="002874A8" w:rsidRPr="00B83D66">
        <w:rPr>
          <w:szCs w:val="24"/>
        </w:rPr>
        <w:t xml:space="preserve">and the </w:t>
      </w:r>
      <w:r w:rsidR="006915AB" w:rsidRPr="00B83D66">
        <w:rPr>
          <w:szCs w:val="24"/>
        </w:rPr>
        <w:t>income standard</w:t>
      </w:r>
      <w:r w:rsidR="002874A8" w:rsidRPr="00B83D66">
        <w:rPr>
          <w:szCs w:val="24"/>
        </w:rPr>
        <w:t xml:space="preserve"> for that group</w:t>
      </w:r>
      <w:r w:rsidR="006915AB" w:rsidRPr="00B83D66">
        <w:rPr>
          <w:szCs w:val="24"/>
        </w:rPr>
        <w:t xml:space="preserve">:  </w:t>
      </w:r>
    </w:p>
    <w:p w14:paraId="4C9DE5D5" w14:textId="77777777" w:rsidR="00DF1159" w:rsidRPr="00B83D66" w:rsidRDefault="00D9417B" w:rsidP="00323C32">
      <w:pPr>
        <w:tabs>
          <w:tab w:val="left" w:pos="-1440"/>
        </w:tabs>
        <w:ind w:left="1440" w:hanging="1440"/>
        <w:rPr>
          <w:szCs w:val="24"/>
        </w:rPr>
      </w:pPr>
      <w:r>
        <w:rPr>
          <w:szCs w:val="24"/>
        </w:rPr>
        <w:tab/>
      </w:r>
      <w:r>
        <w:rPr>
          <w:szCs w:val="24"/>
        </w:rPr>
        <w:tab/>
      </w:r>
      <w:bookmarkStart w:id="64" w:name="Text38"/>
      <w:r w:rsidR="007D41E2">
        <w:rPr>
          <w:szCs w:val="24"/>
        </w:rPr>
        <w:fldChar w:fldCharType="begin">
          <w:ffData>
            <w:name w:val="Text38"/>
            <w:enabled/>
            <w:calcOnExit w:val="0"/>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64"/>
    </w:p>
    <w:p w14:paraId="6086F551" w14:textId="77777777" w:rsidR="002D430A" w:rsidRDefault="002D430A" w:rsidP="00323C32">
      <w:pPr>
        <w:tabs>
          <w:tab w:val="left" w:pos="-1440"/>
        </w:tabs>
        <w:ind w:left="1440" w:hanging="1440"/>
        <w:rPr>
          <w:szCs w:val="24"/>
        </w:rPr>
      </w:pPr>
      <w:r w:rsidRPr="00B83D66">
        <w:rPr>
          <w:b/>
          <w:szCs w:val="24"/>
        </w:rPr>
        <w:t>4.1.</w:t>
      </w:r>
      <w:r w:rsidR="00EC5B88" w:rsidRPr="00B83D66">
        <w:rPr>
          <w:szCs w:val="24"/>
        </w:rPr>
        <w:t xml:space="preserve"> </w:t>
      </w:r>
      <w:r w:rsidR="00F32E32">
        <w:rPr>
          <w:szCs w:val="24"/>
        </w:rPr>
        <w:fldChar w:fldCharType="begin">
          <w:ffData>
            <w:name w:val=""/>
            <w:enabled/>
            <w:calcOnExit w:val="0"/>
            <w:statusText w:type="text" w:val="This is a checkbox to click on separate program."/>
            <w:checkBox>
              <w:sizeAuto/>
              <w:default w:val="0"/>
            </w:checkBox>
          </w:ffData>
        </w:fldChar>
      </w:r>
      <w:r w:rsidR="00F32E32">
        <w:rPr>
          <w:szCs w:val="24"/>
        </w:rPr>
        <w:instrText xml:space="preserve"> FORMCHECKBOX </w:instrText>
      </w:r>
      <w:r w:rsidR="00000000">
        <w:rPr>
          <w:szCs w:val="24"/>
        </w:rPr>
      </w:r>
      <w:r w:rsidR="00000000">
        <w:rPr>
          <w:szCs w:val="24"/>
        </w:rPr>
        <w:fldChar w:fldCharType="separate"/>
      </w:r>
      <w:r w:rsidR="00F32E32">
        <w:rPr>
          <w:szCs w:val="24"/>
        </w:rPr>
        <w:fldChar w:fldCharType="end"/>
      </w:r>
      <w:r w:rsidRPr="00B83D66">
        <w:rPr>
          <w:szCs w:val="24"/>
        </w:rPr>
        <w:tab/>
      </w:r>
      <w:r w:rsidR="00EC5B88" w:rsidRPr="00B83D66">
        <w:rPr>
          <w:b/>
          <w:szCs w:val="24"/>
        </w:rPr>
        <w:t>Separate Program</w:t>
      </w:r>
      <w:r w:rsidRPr="00B83D66">
        <w:rPr>
          <w:szCs w:val="24"/>
        </w:rPr>
        <w:t xml:space="preserve"> Check all standards that will apply to the State </w:t>
      </w:r>
      <w:r w:rsidRPr="00F00AD6">
        <w:rPr>
          <w:szCs w:val="24"/>
        </w:rPr>
        <w:t>plan</w:t>
      </w:r>
      <w:r w:rsidR="003335CF" w:rsidRPr="00F00AD6">
        <w:rPr>
          <w:szCs w:val="24"/>
        </w:rPr>
        <w:t xml:space="preserve">. </w:t>
      </w:r>
      <w:r w:rsidRPr="00F00AD6">
        <w:rPr>
          <w:szCs w:val="24"/>
        </w:rPr>
        <w:t>(42CFR 457.305(a) and 457.320(a))</w:t>
      </w:r>
    </w:p>
    <w:p w14:paraId="347E1592" w14:textId="77777777" w:rsidR="00542F83" w:rsidRPr="00F00AD6" w:rsidRDefault="00542F83" w:rsidP="00323C32">
      <w:pPr>
        <w:tabs>
          <w:tab w:val="left" w:pos="-1440"/>
        </w:tabs>
        <w:ind w:left="1440" w:hanging="1440"/>
        <w:rPr>
          <w:szCs w:val="24"/>
        </w:rPr>
      </w:pPr>
    </w:p>
    <w:p w14:paraId="640E4027" w14:textId="77777777" w:rsidR="00D72ABA" w:rsidRDefault="00D72ABA" w:rsidP="009A564C">
      <w:pPr>
        <w:pStyle w:val="a"/>
        <w:tabs>
          <w:tab w:val="left" w:pos="-1440"/>
        </w:tabs>
        <w:ind w:left="2700" w:hanging="900"/>
        <w:rPr>
          <w:szCs w:val="24"/>
        </w:rPr>
      </w:pPr>
      <w:r w:rsidRPr="00B83D66">
        <w:rPr>
          <w:b/>
          <w:szCs w:val="24"/>
        </w:rPr>
        <w:t>4.1.0</w:t>
      </w:r>
      <w:r w:rsidRPr="00B83D66">
        <w:rPr>
          <w:szCs w:val="24"/>
        </w:rPr>
        <w:t xml:space="preserve"> </w:t>
      </w:r>
      <w:r w:rsidR="00F32E32">
        <w:rPr>
          <w:b/>
          <w:szCs w:val="24"/>
        </w:rPr>
        <w:fldChar w:fldCharType="begin">
          <w:ffData>
            <w:name w:val=""/>
            <w:enabled/>
            <w:calcOnExit w:val="0"/>
            <w:statusText w:type="text" w:val="This is a checkbox to check the State meets citizenship verification requirements.   "/>
            <w:checkBox>
              <w:sizeAuto/>
              <w:default w:val="0"/>
            </w:checkBox>
          </w:ffData>
        </w:fldChar>
      </w:r>
      <w:r w:rsidR="00F32E32">
        <w:rPr>
          <w:b/>
          <w:szCs w:val="24"/>
        </w:rPr>
        <w:instrText xml:space="preserve"> FORMCHECKBOX </w:instrText>
      </w:r>
      <w:r w:rsidR="00000000">
        <w:rPr>
          <w:b/>
          <w:szCs w:val="24"/>
        </w:rPr>
      </w:r>
      <w:r w:rsidR="00000000">
        <w:rPr>
          <w:b/>
          <w:szCs w:val="24"/>
        </w:rPr>
        <w:fldChar w:fldCharType="separate"/>
      </w:r>
      <w:r w:rsidR="00F32E32">
        <w:rPr>
          <w:b/>
          <w:szCs w:val="24"/>
        </w:rPr>
        <w:fldChar w:fldCharType="end"/>
      </w:r>
      <w:r w:rsidRPr="00B83D66">
        <w:rPr>
          <w:b/>
          <w:szCs w:val="24"/>
        </w:rPr>
        <w:t xml:space="preserve"> </w:t>
      </w:r>
      <w:r w:rsidRPr="00B83D66">
        <w:rPr>
          <w:szCs w:val="24"/>
        </w:rPr>
        <w:t>Describe how the State meets the citizen</w:t>
      </w:r>
      <w:r w:rsidR="001F204D">
        <w:rPr>
          <w:szCs w:val="24"/>
        </w:rPr>
        <w:t xml:space="preserve">ship verification requirements. </w:t>
      </w:r>
      <w:r w:rsidRPr="00B83D66">
        <w:rPr>
          <w:szCs w:val="24"/>
        </w:rPr>
        <w:t xml:space="preserve">Include </w:t>
      </w:r>
      <w:proofErr w:type="gramStart"/>
      <w:r w:rsidRPr="00B83D66">
        <w:rPr>
          <w:szCs w:val="24"/>
        </w:rPr>
        <w:t>whether or not</w:t>
      </w:r>
      <w:proofErr w:type="gramEnd"/>
      <w:r w:rsidRPr="00B83D66">
        <w:rPr>
          <w:szCs w:val="24"/>
        </w:rPr>
        <w:t xml:space="preserve"> State has opted to use SSA verification option.</w:t>
      </w:r>
    </w:p>
    <w:p w14:paraId="11C00844" w14:textId="77777777" w:rsidR="00B8268B" w:rsidRPr="00B83D66" w:rsidRDefault="00F32E32" w:rsidP="006944F0">
      <w:pPr>
        <w:pStyle w:val="a"/>
        <w:tabs>
          <w:tab w:val="left" w:pos="-1440"/>
        </w:tabs>
        <w:ind w:left="1800" w:firstLine="0"/>
        <w:rPr>
          <w:szCs w:val="24"/>
        </w:rPr>
      </w:pPr>
      <w:r>
        <w:rPr>
          <w:szCs w:val="24"/>
        </w:rPr>
        <w:tab/>
      </w:r>
      <w:r>
        <w:rPr>
          <w:szCs w:val="24"/>
        </w:rPr>
        <w:tab/>
      </w:r>
      <w:bookmarkStart w:id="65" w:name="Text39"/>
      <w:r w:rsidR="007D41E2">
        <w:rPr>
          <w:szCs w:val="24"/>
        </w:rPr>
        <w:fldChar w:fldCharType="begin">
          <w:ffData>
            <w:name w:val="Text39"/>
            <w:enabled/>
            <w:calcOnExit w:val="0"/>
            <w:statusText w:type="text" w:val="This is a text field to describe how the State meets the citizenship verification requirements."/>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65"/>
    </w:p>
    <w:p w14:paraId="0F09C1FE" w14:textId="77777777" w:rsidR="002D430A" w:rsidRDefault="00121FE0" w:rsidP="000F2EE1">
      <w:pPr>
        <w:pStyle w:val="a"/>
        <w:tabs>
          <w:tab w:val="left" w:pos="-1440"/>
        </w:tabs>
        <w:ind w:left="1800" w:firstLine="0"/>
        <w:rPr>
          <w:szCs w:val="24"/>
        </w:rPr>
      </w:pPr>
      <w:r w:rsidRPr="00B83D66">
        <w:rPr>
          <w:b/>
          <w:szCs w:val="24"/>
        </w:rPr>
        <w:t xml:space="preserve">4.1.1 </w:t>
      </w:r>
      <w:r w:rsidR="00A10B48">
        <w:rPr>
          <w:b/>
          <w:szCs w:val="24"/>
        </w:rPr>
        <w:fldChar w:fldCharType="begin">
          <w:ffData>
            <w:name w:val=""/>
            <w:enabled/>
            <w:calcOnExit w:val="0"/>
            <w:statusText w:type="text" w:val="Checkbox to check geographic area serviced by the Plan if less than state wide."/>
            <w:checkBox>
              <w:sizeAuto/>
              <w:default w:val="0"/>
            </w:checkBox>
          </w:ffData>
        </w:fldChar>
      </w:r>
      <w:r w:rsidR="00A10B48">
        <w:rPr>
          <w:b/>
          <w:szCs w:val="24"/>
        </w:rPr>
        <w:instrText xml:space="preserve"> FORMCHECKBOX </w:instrText>
      </w:r>
      <w:r w:rsidR="00000000">
        <w:rPr>
          <w:b/>
          <w:szCs w:val="24"/>
        </w:rPr>
      </w:r>
      <w:r w:rsidR="00000000">
        <w:rPr>
          <w:b/>
          <w:szCs w:val="24"/>
        </w:rPr>
        <w:fldChar w:fldCharType="separate"/>
      </w:r>
      <w:r w:rsidR="00A10B48">
        <w:rPr>
          <w:b/>
          <w:szCs w:val="24"/>
        </w:rPr>
        <w:fldChar w:fldCharType="end"/>
      </w:r>
      <w:r w:rsidR="00B27A99" w:rsidRPr="00B83D66">
        <w:rPr>
          <w:b/>
          <w:szCs w:val="24"/>
        </w:rPr>
        <w:t xml:space="preserve"> </w:t>
      </w:r>
      <w:r w:rsidR="002D430A" w:rsidRPr="00B83D66">
        <w:rPr>
          <w:szCs w:val="24"/>
        </w:rPr>
        <w:t xml:space="preserve">Geographic area served by the Plan if less than Statewide: </w:t>
      </w:r>
    </w:p>
    <w:p w14:paraId="0463E3FA" w14:textId="77777777" w:rsidR="00B8268B" w:rsidRPr="00B83D66" w:rsidRDefault="00A10B48" w:rsidP="000F2EE1">
      <w:pPr>
        <w:pStyle w:val="a"/>
        <w:tabs>
          <w:tab w:val="left" w:pos="-1440"/>
        </w:tabs>
        <w:ind w:left="1800" w:firstLine="0"/>
        <w:rPr>
          <w:szCs w:val="24"/>
        </w:rPr>
      </w:pPr>
      <w:r>
        <w:rPr>
          <w:szCs w:val="24"/>
        </w:rPr>
        <w:tab/>
      </w:r>
      <w:r>
        <w:rPr>
          <w:szCs w:val="24"/>
        </w:rPr>
        <w:tab/>
      </w:r>
      <w:bookmarkStart w:id="66" w:name="Text40"/>
      <w:r w:rsidR="007D41E2">
        <w:rPr>
          <w:szCs w:val="24"/>
        </w:rPr>
        <w:fldChar w:fldCharType="begin">
          <w:ffData>
            <w:name w:val="Text40"/>
            <w:enabled/>
            <w:calcOnExit w:val="0"/>
            <w:statusText w:type="text" w:val="This is a text field to Insert geographic area served by plan if less than State-wid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66"/>
    </w:p>
    <w:p w14:paraId="072D91DD" w14:textId="77777777" w:rsidR="006B35B0" w:rsidRDefault="00121FE0" w:rsidP="009A564C">
      <w:pPr>
        <w:pStyle w:val="a"/>
        <w:tabs>
          <w:tab w:val="left" w:pos="-1440"/>
        </w:tabs>
        <w:ind w:left="2700" w:hanging="900"/>
        <w:rPr>
          <w:szCs w:val="24"/>
        </w:rPr>
      </w:pPr>
      <w:r w:rsidRPr="00B83D66">
        <w:rPr>
          <w:b/>
          <w:szCs w:val="24"/>
        </w:rPr>
        <w:t xml:space="preserve">4.1.2 </w:t>
      </w:r>
      <w:r w:rsidR="00A10B48">
        <w:rPr>
          <w:b/>
          <w:szCs w:val="24"/>
        </w:rPr>
        <w:fldChar w:fldCharType="begin">
          <w:ffData>
            <w:name w:val=""/>
            <w:enabled/>
            <w:calcOnExit w:val="0"/>
            <w:statusText w:type="text" w:val="This is a checkbox to check the ages of each eligibility group."/>
            <w:checkBox>
              <w:sizeAuto/>
              <w:default w:val="0"/>
            </w:checkBox>
          </w:ffData>
        </w:fldChar>
      </w:r>
      <w:r w:rsidR="00A10B48">
        <w:rPr>
          <w:b/>
          <w:szCs w:val="24"/>
        </w:rPr>
        <w:instrText xml:space="preserve"> FORMCHECKBOX </w:instrText>
      </w:r>
      <w:r w:rsidR="00000000">
        <w:rPr>
          <w:b/>
          <w:szCs w:val="24"/>
        </w:rPr>
      </w:r>
      <w:r w:rsidR="00000000">
        <w:rPr>
          <w:b/>
          <w:szCs w:val="24"/>
        </w:rPr>
        <w:fldChar w:fldCharType="separate"/>
      </w:r>
      <w:r w:rsidR="00A10B48">
        <w:rPr>
          <w:b/>
          <w:szCs w:val="24"/>
        </w:rPr>
        <w:fldChar w:fldCharType="end"/>
      </w:r>
      <w:r w:rsidR="00B27A99" w:rsidRPr="00B83D66">
        <w:rPr>
          <w:b/>
          <w:szCs w:val="24"/>
        </w:rPr>
        <w:t xml:space="preserve"> </w:t>
      </w:r>
      <w:r w:rsidR="002D430A" w:rsidRPr="00B83D66">
        <w:rPr>
          <w:szCs w:val="24"/>
        </w:rPr>
        <w:t>Ages of each eligibility group, including unborn children and pregnant</w:t>
      </w:r>
      <w:r w:rsidR="009A564C">
        <w:rPr>
          <w:szCs w:val="24"/>
        </w:rPr>
        <w:t xml:space="preserve"> </w:t>
      </w:r>
      <w:r w:rsidR="002D430A" w:rsidRPr="00B83D66">
        <w:rPr>
          <w:szCs w:val="24"/>
        </w:rPr>
        <w:t>women (if applicable) and the income standard for that group:</w:t>
      </w:r>
    </w:p>
    <w:p w14:paraId="7A418CEB" w14:textId="77777777" w:rsidR="00B8268B" w:rsidRPr="00B83D66" w:rsidRDefault="00A10B48" w:rsidP="001F204D">
      <w:pPr>
        <w:pStyle w:val="a"/>
        <w:tabs>
          <w:tab w:val="left" w:pos="-1440"/>
        </w:tabs>
        <w:ind w:left="1800" w:firstLine="0"/>
        <w:rPr>
          <w:szCs w:val="24"/>
        </w:rPr>
      </w:pPr>
      <w:r>
        <w:rPr>
          <w:szCs w:val="24"/>
        </w:rPr>
        <w:tab/>
      </w:r>
      <w:r>
        <w:rPr>
          <w:szCs w:val="24"/>
        </w:rPr>
        <w:tab/>
      </w:r>
      <w:bookmarkStart w:id="67" w:name="Text41"/>
      <w:r w:rsidR="007D41E2">
        <w:rPr>
          <w:szCs w:val="24"/>
        </w:rPr>
        <w:fldChar w:fldCharType="begin">
          <w:ffData>
            <w:name w:val="Text41"/>
            <w:enabled/>
            <w:calcOnExit w:val="0"/>
            <w:statusText w:type="text" w:val="This is a text field to enter the ages of each eligibility Group."/>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67"/>
    </w:p>
    <w:p w14:paraId="3FC81812" w14:textId="77777777" w:rsidR="002D430A" w:rsidRDefault="006B35B0" w:rsidP="000F2EE1">
      <w:pPr>
        <w:pStyle w:val="a"/>
        <w:tabs>
          <w:tab w:val="left" w:pos="-1440"/>
        </w:tabs>
        <w:ind w:left="3780" w:hanging="1440"/>
        <w:rPr>
          <w:szCs w:val="24"/>
        </w:rPr>
      </w:pPr>
      <w:r w:rsidRPr="00B83D66">
        <w:rPr>
          <w:b/>
          <w:szCs w:val="24"/>
        </w:rPr>
        <w:t>4.1.2.1</w:t>
      </w:r>
      <w:r w:rsidR="00924586" w:rsidRPr="00B83D66">
        <w:rPr>
          <w:b/>
          <w:szCs w:val="24"/>
        </w:rPr>
        <w:t>-</w:t>
      </w:r>
      <w:r w:rsidR="00620A21" w:rsidRPr="00B83D66">
        <w:rPr>
          <w:b/>
          <w:szCs w:val="24"/>
        </w:rPr>
        <w:t>PC</w:t>
      </w:r>
      <w:r w:rsidR="002D430A" w:rsidRPr="00B83D66">
        <w:rPr>
          <w:szCs w:val="24"/>
        </w:rPr>
        <w:t xml:space="preserve"> </w:t>
      </w:r>
      <w:r w:rsidR="00A10B48">
        <w:rPr>
          <w:szCs w:val="24"/>
        </w:rPr>
        <w:fldChar w:fldCharType="begin">
          <w:ffData>
            <w:name w:val=""/>
            <w:enabled/>
            <w:calcOnExit w:val="0"/>
            <w:statusText w:type="text" w:val="This is a checkbox to click on age."/>
            <w:checkBox>
              <w:sizeAuto/>
              <w:default w:val="0"/>
            </w:checkBox>
          </w:ffData>
        </w:fldChar>
      </w:r>
      <w:r w:rsidR="00A10B48">
        <w:rPr>
          <w:szCs w:val="24"/>
        </w:rPr>
        <w:instrText xml:space="preserve"> FORMCHECKBOX </w:instrText>
      </w:r>
      <w:r w:rsidR="00000000">
        <w:rPr>
          <w:szCs w:val="24"/>
        </w:rPr>
      </w:r>
      <w:r w:rsidR="00000000">
        <w:rPr>
          <w:szCs w:val="24"/>
        </w:rPr>
        <w:fldChar w:fldCharType="separate"/>
      </w:r>
      <w:r w:rsidR="00A10B48">
        <w:rPr>
          <w:szCs w:val="24"/>
        </w:rPr>
        <w:fldChar w:fldCharType="end"/>
      </w:r>
      <w:r w:rsidR="000F2EE1">
        <w:rPr>
          <w:szCs w:val="24"/>
        </w:rPr>
        <w:t xml:space="preserve"> Age:</w:t>
      </w:r>
      <w:bookmarkStart w:id="68" w:name="Text42"/>
      <w:r w:rsidR="007D41E2">
        <w:rPr>
          <w:szCs w:val="24"/>
        </w:rPr>
        <w:fldChar w:fldCharType="begin">
          <w:ffData>
            <w:name w:val="Text42"/>
            <w:enabled/>
            <w:calcOnExit w:val="0"/>
            <w:statusText w:type="text" w:val="This is a text field to insert the ag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68"/>
      <w:r w:rsidRPr="00B83D66">
        <w:rPr>
          <w:szCs w:val="24"/>
        </w:rPr>
        <w:t xml:space="preserve"> through </w:t>
      </w:r>
      <w:r w:rsidR="000F2EE1">
        <w:rPr>
          <w:szCs w:val="24"/>
        </w:rPr>
        <w:t>birth (SHO #02-004,</w:t>
      </w:r>
      <w:r w:rsidRPr="00F00AD6">
        <w:rPr>
          <w:szCs w:val="24"/>
        </w:rPr>
        <w:t xml:space="preserve"> issued November 12, 2002)</w:t>
      </w:r>
    </w:p>
    <w:p w14:paraId="7A503863" w14:textId="77777777" w:rsidR="00B8268B" w:rsidRPr="00F00AD6" w:rsidRDefault="00B8268B" w:rsidP="001F204D">
      <w:pPr>
        <w:pStyle w:val="a"/>
        <w:tabs>
          <w:tab w:val="left" w:pos="-1440"/>
        </w:tabs>
        <w:ind w:left="1800" w:firstLine="0"/>
        <w:rPr>
          <w:szCs w:val="24"/>
        </w:rPr>
      </w:pPr>
    </w:p>
    <w:p w14:paraId="72902399" w14:textId="77777777" w:rsidR="002D430A" w:rsidRDefault="00121FE0" w:rsidP="000F2EE1">
      <w:pPr>
        <w:pStyle w:val="a"/>
        <w:tabs>
          <w:tab w:val="left" w:pos="-1440"/>
        </w:tabs>
        <w:ind w:left="1800" w:firstLine="0"/>
        <w:rPr>
          <w:szCs w:val="24"/>
        </w:rPr>
      </w:pPr>
      <w:r w:rsidRPr="00B83D66">
        <w:rPr>
          <w:b/>
          <w:szCs w:val="24"/>
        </w:rPr>
        <w:t xml:space="preserve">4.1.3 </w:t>
      </w:r>
      <w:r w:rsidR="00A10B48">
        <w:rPr>
          <w:b/>
          <w:szCs w:val="24"/>
        </w:rPr>
        <w:fldChar w:fldCharType="begin">
          <w:ffData>
            <w:name w:val=""/>
            <w:enabled/>
            <w:calcOnExit w:val="0"/>
            <w:statusText w:type="text" w:val="This is a checkbox to check Income of each eligibility group."/>
            <w:checkBox>
              <w:sizeAuto/>
              <w:default w:val="0"/>
            </w:checkBox>
          </w:ffData>
        </w:fldChar>
      </w:r>
      <w:r w:rsidR="00A10B48">
        <w:rPr>
          <w:b/>
          <w:szCs w:val="24"/>
        </w:rPr>
        <w:instrText xml:space="preserve"> FORMCHECKBOX </w:instrText>
      </w:r>
      <w:r w:rsidR="00000000">
        <w:rPr>
          <w:b/>
          <w:szCs w:val="24"/>
        </w:rPr>
      </w:r>
      <w:r w:rsidR="00000000">
        <w:rPr>
          <w:b/>
          <w:szCs w:val="24"/>
        </w:rPr>
        <w:fldChar w:fldCharType="separate"/>
      </w:r>
      <w:r w:rsidR="00A10B48">
        <w:rPr>
          <w:b/>
          <w:szCs w:val="24"/>
        </w:rPr>
        <w:fldChar w:fldCharType="end"/>
      </w:r>
      <w:r w:rsidR="00B27A99" w:rsidRPr="00B83D66">
        <w:rPr>
          <w:b/>
          <w:szCs w:val="24"/>
        </w:rPr>
        <w:t xml:space="preserve"> </w:t>
      </w:r>
      <w:r w:rsidR="002D430A" w:rsidRPr="00B83D66">
        <w:rPr>
          <w:szCs w:val="24"/>
        </w:rPr>
        <w:t xml:space="preserve">Income of each separate eligibility group (if applicable): </w:t>
      </w:r>
    </w:p>
    <w:p w14:paraId="1EB2ABAE" w14:textId="77777777" w:rsidR="00B8268B" w:rsidRPr="00B83D66" w:rsidRDefault="00A10B48" w:rsidP="001F204D">
      <w:pPr>
        <w:pStyle w:val="a"/>
        <w:tabs>
          <w:tab w:val="left" w:pos="-1440"/>
        </w:tabs>
        <w:ind w:left="1800" w:firstLine="0"/>
        <w:rPr>
          <w:szCs w:val="24"/>
        </w:rPr>
      </w:pPr>
      <w:r>
        <w:rPr>
          <w:szCs w:val="24"/>
        </w:rPr>
        <w:tab/>
      </w:r>
      <w:r>
        <w:rPr>
          <w:szCs w:val="24"/>
        </w:rPr>
        <w:tab/>
      </w:r>
      <w:bookmarkStart w:id="69" w:name="Text43"/>
      <w:r w:rsidR="007D41E2">
        <w:rPr>
          <w:szCs w:val="24"/>
        </w:rPr>
        <w:fldChar w:fldCharType="begin">
          <w:ffData>
            <w:name w:val="Text43"/>
            <w:enabled/>
            <w:calcOnExit w:val="0"/>
            <w:statusText w:type="text" w:val="This is a text field to insert the income of each separate eligibility Group."/>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69"/>
    </w:p>
    <w:p w14:paraId="4770F8DE" w14:textId="77777777" w:rsidR="009F4DED" w:rsidRDefault="009F4DED" w:rsidP="000F2EE1">
      <w:pPr>
        <w:pStyle w:val="a"/>
        <w:tabs>
          <w:tab w:val="left" w:pos="-1440"/>
        </w:tabs>
        <w:ind w:left="3780" w:hanging="1440"/>
        <w:rPr>
          <w:szCs w:val="24"/>
        </w:rPr>
      </w:pPr>
      <w:r w:rsidRPr="00B83D66">
        <w:rPr>
          <w:b/>
          <w:szCs w:val="24"/>
        </w:rPr>
        <w:lastRenderedPageBreak/>
        <w:t>4.1.</w:t>
      </w:r>
      <w:r w:rsidR="0036528A" w:rsidRPr="00B83D66">
        <w:rPr>
          <w:b/>
          <w:szCs w:val="24"/>
        </w:rPr>
        <w:t>3</w:t>
      </w:r>
      <w:r w:rsidRPr="00B83D66">
        <w:rPr>
          <w:b/>
          <w:szCs w:val="24"/>
        </w:rPr>
        <w:t>.1</w:t>
      </w:r>
      <w:r w:rsidR="00924586" w:rsidRPr="00B83D66">
        <w:rPr>
          <w:b/>
          <w:szCs w:val="24"/>
        </w:rPr>
        <w:t>-</w:t>
      </w:r>
      <w:r w:rsidR="00620A21" w:rsidRPr="00B83D66">
        <w:rPr>
          <w:b/>
          <w:szCs w:val="24"/>
        </w:rPr>
        <w:t>PC</w:t>
      </w:r>
      <w:r w:rsidRPr="00B83D66">
        <w:rPr>
          <w:szCs w:val="24"/>
        </w:rPr>
        <w:t xml:space="preserve"> </w:t>
      </w:r>
      <w:r w:rsidR="00A10B48">
        <w:rPr>
          <w:szCs w:val="24"/>
        </w:rPr>
        <w:fldChar w:fldCharType="begin">
          <w:ffData>
            <w:name w:val=""/>
            <w:enabled/>
            <w:calcOnExit w:val="0"/>
            <w:statusText w:type="text" w:val="This is a checkbox to check 0 percent of PFL."/>
            <w:checkBox>
              <w:sizeAuto/>
              <w:default w:val="0"/>
            </w:checkBox>
          </w:ffData>
        </w:fldChar>
      </w:r>
      <w:r w:rsidR="00A10B48">
        <w:rPr>
          <w:szCs w:val="24"/>
        </w:rPr>
        <w:instrText xml:space="preserve"> FORMCHECKBOX </w:instrText>
      </w:r>
      <w:r w:rsidR="00000000">
        <w:rPr>
          <w:szCs w:val="24"/>
        </w:rPr>
      </w:r>
      <w:r w:rsidR="00000000">
        <w:rPr>
          <w:szCs w:val="24"/>
        </w:rPr>
        <w:fldChar w:fldCharType="separate"/>
      </w:r>
      <w:r w:rsidR="00A10B48">
        <w:rPr>
          <w:szCs w:val="24"/>
        </w:rPr>
        <w:fldChar w:fldCharType="end"/>
      </w:r>
      <w:r w:rsidRPr="00B83D66">
        <w:rPr>
          <w:szCs w:val="24"/>
        </w:rPr>
        <w:t xml:space="preserve"> 0% of the FPL (and not eligible for Medicaid) throu</w:t>
      </w:r>
      <w:r w:rsidR="000F2EE1">
        <w:rPr>
          <w:szCs w:val="24"/>
        </w:rPr>
        <w:t xml:space="preserve">gh </w:t>
      </w:r>
      <w:bookmarkStart w:id="70" w:name="Text44"/>
      <w:r w:rsidR="007D41E2">
        <w:rPr>
          <w:szCs w:val="24"/>
        </w:rPr>
        <w:fldChar w:fldCharType="begin">
          <w:ffData>
            <w:name w:val="Text44"/>
            <w:enabled/>
            <w:calcOnExit w:val="0"/>
            <w:statusText w:type="text" w:val="This is a text field to insert the percentage of the FPL."/>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70"/>
      <w:r w:rsidRPr="00B83D66">
        <w:rPr>
          <w:szCs w:val="24"/>
        </w:rPr>
        <w:t xml:space="preserve">% of the FPL </w:t>
      </w:r>
      <w:r w:rsidRPr="00F00AD6">
        <w:rPr>
          <w:szCs w:val="24"/>
        </w:rPr>
        <w:t>(SHO #02-004, issued November 12, 2002)</w:t>
      </w:r>
    </w:p>
    <w:p w14:paraId="54084180" w14:textId="77777777" w:rsidR="002D430A" w:rsidRDefault="00121FE0" w:rsidP="001F204D">
      <w:pPr>
        <w:pStyle w:val="a"/>
        <w:tabs>
          <w:tab w:val="left" w:pos="-1440"/>
        </w:tabs>
        <w:ind w:left="2700" w:hanging="900"/>
        <w:rPr>
          <w:szCs w:val="24"/>
        </w:rPr>
      </w:pPr>
      <w:r w:rsidRPr="00B83D66">
        <w:rPr>
          <w:b/>
          <w:szCs w:val="24"/>
        </w:rPr>
        <w:t>4.1.4</w:t>
      </w:r>
      <w:r w:rsidRPr="00B83D66">
        <w:rPr>
          <w:szCs w:val="24"/>
        </w:rPr>
        <w:t xml:space="preserve"> </w:t>
      </w:r>
      <w:r w:rsidR="00F60A11">
        <w:rPr>
          <w:b/>
          <w:szCs w:val="24"/>
        </w:rPr>
        <w:fldChar w:fldCharType="begin">
          <w:ffData>
            <w:name w:val=""/>
            <w:enabled/>
            <w:calcOnExit w:val="0"/>
            <w:statusText w:type="text" w:val="This is a checkbox to enter in resources of each eligibility Group."/>
            <w:checkBox>
              <w:sizeAuto/>
              <w:default w:val="0"/>
            </w:checkBox>
          </w:ffData>
        </w:fldChar>
      </w:r>
      <w:r w:rsidR="00F60A11">
        <w:rPr>
          <w:b/>
          <w:szCs w:val="24"/>
        </w:rPr>
        <w:instrText xml:space="preserve"> FORMCHECKBOX </w:instrText>
      </w:r>
      <w:r w:rsidR="00000000">
        <w:rPr>
          <w:b/>
          <w:szCs w:val="24"/>
        </w:rPr>
      </w:r>
      <w:r w:rsidR="00000000">
        <w:rPr>
          <w:b/>
          <w:szCs w:val="24"/>
        </w:rPr>
        <w:fldChar w:fldCharType="separate"/>
      </w:r>
      <w:r w:rsidR="00F60A11">
        <w:rPr>
          <w:b/>
          <w:szCs w:val="24"/>
        </w:rPr>
        <w:fldChar w:fldCharType="end"/>
      </w:r>
      <w:r w:rsidR="00B27A99" w:rsidRPr="00B83D66">
        <w:rPr>
          <w:b/>
          <w:szCs w:val="24"/>
        </w:rPr>
        <w:t xml:space="preserve"> </w:t>
      </w:r>
      <w:r w:rsidR="002D430A" w:rsidRPr="00B83D66">
        <w:rPr>
          <w:szCs w:val="24"/>
        </w:rPr>
        <w:t>Resources</w:t>
      </w:r>
      <w:r w:rsidR="004230BF" w:rsidRPr="00B83D66">
        <w:rPr>
          <w:szCs w:val="24"/>
        </w:rPr>
        <w:t xml:space="preserve"> of each separate eligibility group</w:t>
      </w:r>
      <w:r w:rsidR="001F204D">
        <w:rPr>
          <w:szCs w:val="24"/>
        </w:rPr>
        <w:t xml:space="preserve"> (including any standards </w:t>
      </w:r>
      <w:r w:rsidR="002D430A" w:rsidRPr="00B83D66">
        <w:rPr>
          <w:szCs w:val="24"/>
        </w:rPr>
        <w:t>relating to spend downs and disposition of resources):</w:t>
      </w:r>
    </w:p>
    <w:p w14:paraId="5BC5B812"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71" w:name="Text45"/>
      <w:r>
        <w:rPr>
          <w:szCs w:val="24"/>
        </w:rPr>
        <w:fldChar w:fldCharType="begin">
          <w:ffData>
            <w:name w:val="Text45"/>
            <w:enabled/>
            <w:calcOnExit w:val="0"/>
            <w:statusText w:type="text" w:val="This is a text field to insert rsources of each separate eligibility Group."/>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1"/>
    </w:p>
    <w:p w14:paraId="4B336BF2" w14:textId="77777777" w:rsidR="002D430A" w:rsidRDefault="00121FE0" w:rsidP="001F204D">
      <w:pPr>
        <w:pStyle w:val="a"/>
        <w:tabs>
          <w:tab w:val="left" w:pos="-1440"/>
        </w:tabs>
        <w:ind w:left="2700" w:hanging="900"/>
        <w:rPr>
          <w:szCs w:val="24"/>
        </w:rPr>
      </w:pPr>
      <w:r w:rsidRPr="00B83D66">
        <w:rPr>
          <w:b/>
          <w:szCs w:val="24"/>
        </w:rPr>
        <w:t>4.1.</w:t>
      </w:r>
      <w:r w:rsidR="00D72ABA" w:rsidRPr="00B83D66">
        <w:rPr>
          <w:b/>
          <w:szCs w:val="24"/>
        </w:rPr>
        <w:t>5</w:t>
      </w:r>
      <w:r w:rsidRPr="00B83D66">
        <w:rPr>
          <w:b/>
          <w:szCs w:val="24"/>
        </w:rPr>
        <w:t xml:space="preserve"> </w:t>
      </w:r>
      <w:r w:rsidR="00F60A11">
        <w:rPr>
          <w:b/>
          <w:szCs w:val="24"/>
        </w:rPr>
        <w:fldChar w:fldCharType="begin">
          <w:ffData>
            <w:name w:val=""/>
            <w:enabled/>
            <w:calcOnExit w:val="0"/>
            <w:statusText w:type="text" w:val="This is a checkbox to select Residency."/>
            <w:checkBox>
              <w:sizeAuto/>
              <w:default w:val="0"/>
              <w:checked w:val="0"/>
            </w:checkBox>
          </w:ffData>
        </w:fldChar>
      </w:r>
      <w:r w:rsidR="00F60A11">
        <w:rPr>
          <w:b/>
          <w:szCs w:val="24"/>
        </w:rPr>
        <w:instrText xml:space="preserve"> FORMCHECKBOX </w:instrText>
      </w:r>
      <w:r w:rsidR="00000000">
        <w:rPr>
          <w:b/>
          <w:szCs w:val="24"/>
        </w:rPr>
      </w:r>
      <w:r w:rsidR="00000000">
        <w:rPr>
          <w:b/>
          <w:szCs w:val="24"/>
        </w:rPr>
        <w:fldChar w:fldCharType="separate"/>
      </w:r>
      <w:r w:rsidR="00F60A11">
        <w:rPr>
          <w:b/>
          <w:szCs w:val="24"/>
        </w:rPr>
        <w:fldChar w:fldCharType="end"/>
      </w:r>
      <w:r w:rsidR="00B27A99" w:rsidRPr="00B83D66">
        <w:rPr>
          <w:b/>
          <w:szCs w:val="24"/>
        </w:rPr>
        <w:t xml:space="preserve"> </w:t>
      </w:r>
      <w:r w:rsidR="002D430A" w:rsidRPr="00B83D66">
        <w:rPr>
          <w:szCs w:val="24"/>
        </w:rPr>
        <w:t>Residency (so long as residency requirement is not ba</w:t>
      </w:r>
      <w:r w:rsidR="001F204D">
        <w:rPr>
          <w:szCs w:val="24"/>
        </w:rPr>
        <w:t>sed on length of</w:t>
      </w:r>
      <w:r w:rsidR="006D0802">
        <w:rPr>
          <w:b/>
          <w:szCs w:val="24"/>
        </w:rPr>
        <w:t xml:space="preserve"> </w:t>
      </w:r>
      <w:r w:rsidR="006D0802">
        <w:rPr>
          <w:szCs w:val="24"/>
        </w:rPr>
        <w:t>time in state)</w:t>
      </w:r>
      <w:r w:rsidR="002D430A" w:rsidRPr="00B83D66">
        <w:rPr>
          <w:szCs w:val="24"/>
        </w:rPr>
        <w:t>:</w:t>
      </w:r>
    </w:p>
    <w:p w14:paraId="0EC101DA"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72" w:name="Text46"/>
      <w:r>
        <w:rPr>
          <w:szCs w:val="24"/>
        </w:rPr>
        <w:fldChar w:fldCharType="begin">
          <w:ffData>
            <w:name w:val="Text46"/>
            <w:enabled/>
            <w:calcOnExit w:val="0"/>
            <w:statusText w:type="text" w:val="This is a text field to insert residency requirement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2"/>
    </w:p>
    <w:p w14:paraId="1D70C0FE" w14:textId="77777777" w:rsidR="002D430A" w:rsidRDefault="00121FE0" w:rsidP="001F204D">
      <w:pPr>
        <w:pStyle w:val="a"/>
        <w:tabs>
          <w:tab w:val="left" w:pos="-1440"/>
        </w:tabs>
        <w:ind w:left="2700" w:hanging="900"/>
        <w:rPr>
          <w:szCs w:val="24"/>
        </w:rPr>
      </w:pPr>
      <w:r w:rsidRPr="00B83D66">
        <w:rPr>
          <w:b/>
          <w:szCs w:val="24"/>
        </w:rPr>
        <w:t>4.1.</w:t>
      </w:r>
      <w:r w:rsidR="00D72ABA" w:rsidRPr="00B83D66">
        <w:rPr>
          <w:b/>
          <w:szCs w:val="24"/>
        </w:rPr>
        <w:t>6</w:t>
      </w:r>
      <w:r w:rsidRPr="00B83D66">
        <w:rPr>
          <w:b/>
          <w:szCs w:val="24"/>
        </w:rPr>
        <w:t xml:space="preserve"> </w:t>
      </w:r>
      <w:r w:rsidR="00F60A11">
        <w:rPr>
          <w:b/>
          <w:szCs w:val="24"/>
        </w:rPr>
        <w:fldChar w:fldCharType="begin">
          <w:ffData>
            <w:name w:val=""/>
            <w:enabled/>
            <w:calcOnExit w:val="0"/>
            <w:statusText w:type="text" w:val="This is a checkbox to select disability status."/>
            <w:checkBox>
              <w:sizeAuto/>
              <w:default w:val="0"/>
              <w:checked w:val="0"/>
            </w:checkBox>
          </w:ffData>
        </w:fldChar>
      </w:r>
      <w:r w:rsidR="00F60A11">
        <w:rPr>
          <w:b/>
          <w:szCs w:val="24"/>
        </w:rPr>
        <w:instrText xml:space="preserve"> FORMCHECKBOX </w:instrText>
      </w:r>
      <w:r w:rsidR="00000000">
        <w:rPr>
          <w:b/>
          <w:szCs w:val="24"/>
        </w:rPr>
      </w:r>
      <w:r w:rsidR="00000000">
        <w:rPr>
          <w:b/>
          <w:szCs w:val="24"/>
        </w:rPr>
        <w:fldChar w:fldCharType="separate"/>
      </w:r>
      <w:r w:rsidR="00F60A11">
        <w:rPr>
          <w:b/>
          <w:szCs w:val="24"/>
        </w:rPr>
        <w:fldChar w:fldCharType="end"/>
      </w:r>
      <w:r w:rsidR="00111098" w:rsidRPr="00B83D66">
        <w:rPr>
          <w:b/>
          <w:szCs w:val="24"/>
        </w:rPr>
        <w:t xml:space="preserve"> </w:t>
      </w:r>
      <w:r w:rsidR="002D430A" w:rsidRPr="00B83D66">
        <w:rPr>
          <w:szCs w:val="24"/>
        </w:rPr>
        <w:t>Disability Status (so long as any standard relating to disability status does not restrict eligibility):</w:t>
      </w:r>
    </w:p>
    <w:p w14:paraId="09A89DFA"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73" w:name="Text47"/>
      <w:r>
        <w:rPr>
          <w:szCs w:val="24"/>
        </w:rPr>
        <w:fldChar w:fldCharType="begin">
          <w:ffData>
            <w:name w:val="Text47"/>
            <w:enabled/>
            <w:calcOnExit w:val="0"/>
            <w:statusText w:type="text" w:val="This is a text field to insert disability statu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3"/>
    </w:p>
    <w:p w14:paraId="24C14129" w14:textId="77777777" w:rsidR="002D430A" w:rsidRDefault="00121FE0" w:rsidP="001F204D">
      <w:pPr>
        <w:pStyle w:val="a"/>
        <w:tabs>
          <w:tab w:val="left" w:pos="-1440"/>
        </w:tabs>
        <w:ind w:left="1800" w:firstLine="0"/>
        <w:rPr>
          <w:szCs w:val="24"/>
        </w:rPr>
      </w:pPr>
      <w:r w:rsidRPr="00B83D66">
        <w:rPr>
          <w:b/>
          <w:szCs w:val="24"/>
        </w:rPr>
        <w:t>4.1.</w:t>
      </w:r>
      <w:r w:rsidR="00D72ABA" w:rsidRPr="00B83D66">
        <w:rPr>
          <w:b/>
          <w:szCs w:val="24"/>
        </w:rPr>
        <w:t>7</w:t>
      </w:r>
      <w:r w:rsidRPr="00B83D66">
        <w:rPr>
          <w:b/>
          <w:szCs w:val="24"/>
        </w:rPr>
        <w:t xml:space="preserve"> </w:t>
      </w:r>
      <w:r w:rsidR="00F60A11">
        <w:rPr>
          <w:b/>
          <w:szCs w:val="24"/>
        </w:rPr>
        <w:fldChar w:fldCharType="begin">
          <w:ffData>
            <w:name w:val=""/>
            <w:enabled/>
            <w:calcOnExit w:val="0"/>
            <w:statusText w:type="text" w:val="This is a checkbox to click Access to or coverage under other health coverage."/>
            <w:checkBox>
              <w:sizeAuto/>
              <w:default w:val="0"/>
              <w:checked w:val="0"/>
            </w:checkBox>
          </w:ffData>
        </w:fldChar>
      </w:r>
      <w:r w:rsidR="00F60A11">
        <w:rPr>
          <w:b/>
          <w:szCs w:val="24"/>
        </w:rPr>
        <w:instrText xml:space="preserve"> FORMCHECKBOX </w:instrText>
      </w:r>
      <w:r w:rsidR="00000000">
        <w:rPr>
          <w:b/>
          <w:szCs w:val="24"/>
        </w:rPr>
      </w:r>
      <w:r w:rsidR="00000000">
        <w:rPr>
          <w:b/>
          <w:szCs w:val="24"/>
        </w:rPr>
        <w:fldChar w:fldCharType="separate"/>
      </w:r>
      <w:r w:rsidR="00F60A11">
        <w:rPr>
          <w:b/>
          <w:szCs w:val="24"/>
        </w:rPr>
        <w:fldChar w:fldCharType="end"/>
      </w:r>
      <w:r w:rsidR="00111098" w:rsidRPr="00B83D66">
        <w:rPr>
          <w:b/>
          <w:szCs w:val="24"/>
        </w:rPr>
        <w:t xml:space="preserve"> </w:t>
      </w:r>
      <w:r w:rsidR="002D430A" w:rsidRPr="00B83D66">
        <w:rPr>
          <w:szCs w:val="24"/>
        </w:rPr>
        <w:t>Access to or coverage under other health coverage:</w:t>
      </w:r>
    </w:p>
    <w:p w14:paraId="24ED845C"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74" w:name="Text48"/>
      <w:r>
        <w:rPr>
          <w:szCs w:val="24"/>
        </w:rPr>
        <w:fldChar w:fldCharType="begin">
          <w:ffData>
            <w:name w:val="Text48"/>
            <w:enabled/>
            <w:calcOnExit w:val="0"/>
            <w:statusText w:type="text" w:val="This is a text field to insert access to or coverage under other health coverag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4"/>
    </w:p>
    <w:p w14:paraId="46FB7551" w14:textId="77777777" w:rsidR="002D430A" w:rsidRDefault="00121FE0" w:rsidP="001F204D">
      <w:pPr>
        <w:pStyle w:val="a"/>
        <w:tabs>
          <w:tab w:val="left" w:pos="-1440"/>
        </w:tabs>
        <w:ind w:left="1800" w:firstLine="0"/>
        <w:rPr>
          <w:szCs w:val="24"/>
        </w:rPr>
      </w:pPr>
      <w:r w:rsidRPr="00B83D66">
        <w:rPr>
          <w:b/>
          <w:szCs w:val="24"/>
        </w:rPr>
        <w:t>4.1.</w:t>
      </w:r>
      <w:r w:rsidR="00D72ABA" w:rsidRPr="00B83D66">
        <w:rPr>
          <w:b/>
          <w:szCs w:val="24"/>
        </w:rPr>
        <w:t>8</w:t>
      </w:r>
      <w:r w:rsidRPr="00B83D66">
        <w:rPr>
          <w:b/>
          <w:szCs w:val="24"/>
        </w:rPr>
        <w:t xml:space="preserve"> </w:t>
      </w:r>
      <w:r w:rsidR="00F60A11">
        <w:rPr>
          <w:b/>
          <w:szCs w:val="24"/>
        </w:rPr>
        <w:fldChar w:fldCharType="begin">
          <w:ffData>
            <w:name w:val=""/>
            <w:enabled/>
            <w:calcOnExit w:val="0"/>
            <w:statusText w:type="text" w:val="This is a checkbox to check duration of eligibility."/>
            <w:checkBox>
              <w:sizeAuto/>
              <w:default w:val="0"/>
            </w:checkBox>
          </w:ffData>
        </w:fldChar>
      </w:r>
      <w:r w:rsidR="00F60A11">
        <w:rPr>
          <w:b/>
          <w:szCs w:val="24"/>
        </w:rPr>
        <w:instrText xml:space="preserve"> FORMCHECKBOX </w:instrText>
      </w:r>
      <w:r w:rsidR="00000000">
        <w:rPr>
          <w:b/>
          <w:szCs w:val="24"/>
        </w:rPr>
      </w:r>
      <w:r w:rsidR="00000000">
        <w:rPr>
          <w:b/>
          <w:szCs w:val="24"/>
        </w:rPr>
        <w:fldChar w:fldCharType="separate"/>
      </w:r>
      <w:r w:rsidR="00F60A11">
        <w:rPr>
          <w:b/>
          <w:szCs w:val="24"/>
        </w:rPr>
        <w:fldChar w:fldCharType="end"/>
      </w:r>
      <w:r w:rsidR="00111098" w:rsidRPr="00B83D66">
        <w:rPr>
          <w:b/>
          <w:szCs w:val="24"/>
        </w:rPr>
        <w:t xml:space="preserve"> </w:t>
      </w:r>
      <w:r w:rsidR="002D430A" w:rsidRPr="00B83D66">
        <w:rPr>
          <w:szCs w:val="24"/>
        </w:rPr>
        <w:t>Duration of eligibility, not to exceed 12 months:</w:t>
      </w:r>
    </w:p>
    <w:p w14:paraId="37D09199"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75" w:name="Text49"/>
      <w:r>
        <w:rPr>
          <w:szCs w:val="24"/>
        </w:rPr>
        <w:fldChar w:fldCharType="begin">
          <w:ffData>
            <w:name w:val="Text49"/>
            <w:enabled/>
            <w:calcOnExit w:val="0"/>
            <w:statusText w:type="text" w:val="This is a text field to insert duration of eligibility not to exceed more than 12 month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5"/>
    </w:p>
    <w:p w14:paraId="576E6702" w14:textId="77777777" w:rsidR="00085B1B" w:rsidRPr="00B83D66" w:rsidRDefault="00121FE0" w:rsidP="009A564C">
      <w:pPr>
        <w:pStyle w:val="a"/>
        <w:tabs>
          <w:tab w:val="left" w:pos="-1440"/>
        </w:tabs>
        <w:ind w:left="2700" w:hanging="900"/>
        <w:rPr>
          <w:szCs w:val="24"/>
        </w:rPr>
      </w:pPr>
      <w:r w:rsidRPr="00B83D66">
        <w:rPr>
          <w:b/>
          <w:szCs w:val="24"/>
        </w:rPr>
        <w:t>4.1.</w:t>
      </w:r>
      <w:r w:rsidR="00D72ABA" w:rsidRPr="00B83D66">
        <w:rPr>
          <w:b/>
          <w:szCs w:val="24"/>
        </w:rPr>
        <w:t>9</w:t>
      </w:r>
      <w:r w:rsidRPr="00B83D66">
        <w:rPr>
          <w:b/>
          <w:szCs w:val="24"/>
        </w:rPr>
        <w:t xml:space="preserve"> </w:t>
      </w:r>
      <w:r w:rsidR="00F60A11">
        <w:rPr>
          <w:szCs w:val="24"/>
        </w:rPr>
        <w:fldChar w:fldCharType="begin">
          <w:ffData>
            <w:name w:val=""/>
            <w:enabled/>
            <w:calcOnExit w:val="0"/>
            <w:statusText w:type="text" w:val="This is a checkbox to select Other standards."/>
            <w:checkBox>
              <w:sizeAuto/>
              <w:default w:val="0"/>
            </w:checkBox>
          </w:ffData>
        </w:fldChar>
      </w:r>
      <w:r w:rsidR="00F60A11">
        <w:rPr>
          <w:szCs w:val="24"/>
        </w:rPr>
        <w:instrText xml:space="preserve"> FORMCHECKBOX </w:instrText>
      </w:r>
      <w:r w:rsidR="00000000">
        <w:rPr>
          <w:szCs w:val="24"/>
        </w:rPr>
      </w:r>
      <w:r w:rsidR="00000000">
        <w:rPr>
          <w:szCs w:val="24"/>
        </w:rPr>
        <w:fldChar w:fldCharType="separate"/>
      </w:r>
      <w:r w:rsidR="00F60A11">
        <w:rPr>
          <w:szCs w:val="24"/>
        </w:rPr>
        <w:fldChar w:fldCharType="end"/>
      </w:r>
      <w:r w:rsidR="00D220AC" w:rsidRPr="00B83D66">
        <w:rPr>
          <w:szCs w:val="24"/>
        </w:rPr>
        <w:t xml:space="preserve"> </w:t>
      </w:r>
      <w:r w:rsidR="00D31FD3" w:rsidRPr="00B83D66">
        <w:rPr>
          <w:szCs w:val="24"/>
        </w:rPr>
        <w:t>Other Standards</w:t>
      </w:r>
      <w:r w:rsidR="00D220AC" w:rsidRPr="00B83D66">
        <w:rPr>
          <w:szCs w:val="24"/>
        </w:rPr>
        <w:t xml:space="preserve">- </w:t>
      </w:r>
      <w:r w:rsidR="006915AB" w:rsidRPr="00B83D66">
        <w:rPr>
          <w:szCs w:val="24"/>
        </w:rPr>
        <w:t>Identify and describe other standard</w:t>
      </w:r>
      <w:r w:rsidR="001F204D">
        <w:rPr>
          <w:szCs w:val="24"/>
        </w:rPr>
        <w:t xml:space="preserve">s for or affecting </w:t>
      </w:r>
      <w:r w:rsidR="00D220AC" w:rsidRPr="00B83D66">
        <w:rPr>
          <w:szCs w:val="24"/>
        </w:rPr>
        <w:t>eligibility,</w:t>
      </w:r>
      <w:r w:rsidR="00EC5B88" w:rsidRPr="00B83D66">
        <w:rPr>
          <w:szCs w:val="24"/>
        </w:rPr>
        <w:t xml:space="preserve"> </w:t>
      </w:r>
      <w:r w:rsidR="006915AB" w:rsidRPr="00B83D66">
        <w:rPr>
          <w:szCs w:val="24"/>
        </w:rPr>
        <w:t>including</w:t>
      </w:r>
      <w:r w:rsidR="00BC7436" w:rsidRPr="00B83D66">
        <w:rPr>
          <w:szCs w:val="24"/>
        </w:rPr>
        <w:t xml:space="preserve"> </w:t>
      </w:r>
      <w:r w:rsidR="006915AB" w:rsidRPr="00B83D66">
        <w:rPr>
          <w:szCs w:val="24"/>
        </w:rPr>
        <w:t>those standards in 45</w:t>
      </w:r>
      <w:r w:rsidR="001F204D">
        <w:rPr>
          <w:szCs w:val="24"/>
        </w:rPr>
        <w:t>7.310 and 457.320 that are not</w:t>
      </w:r>
      <w:r w:rsidR="006D0802">
        <w:rPr>
          <w:szCs w:val="24"/>
        </w:rPr>
        <w:t xml:space="preserve"> </w:t>
      </w:r>
      <w:r w:rsidR="006915AB" w:rsidRPr="00B83D66">
        <w:rPr>
          <w:szCs w:val="24"/>
        </w:rPr>
        <w:t xml:space="preserve">addressed </w:t>
      </w:r>
      <w:r w:rsidR="006915AB" w:rsidRPr="00B67DD4">
        <w:rPr>
          <w:szCs w:val="24"/>
        </w:rPr>
        <w:t>above</w:t>
      </w:r>
      <w:r w:rsidR="003335CF" w:rsidRPr="00B67DD4">
        <w:rPr>
          <w:szCs w:val="24"/>
        </w:rPr>
        <w:t xml:space="preserve">. </w:t>
      </w:r>
      <w:r w:rsidR="00085B1B" w:rsidRPr="00B67DD4">
        <w:rPr>
          <w:szCs w:val="24"/>
        </w:rPr>
        <w:t>For instance:</w:t>
      </w:r>
    </w:p>
    <w:p w14:paraId="41729C0E" w14:textId="77777777" w:rsidR="00082193" w:rsidRPr="00B83D66" w:rsidRDefault="00F60A11" w:rsidP="00323C32">
      <w:pPr>
        <w:pStyle w:val="a"/>
        <w:tabs>
          <w:tab w:val="left" w:pos="-1440"/>
        </w:tabs>
        <w:ind w:left="2160" w:firstLine="0"/>
        <w:rPr>
          <w:szCs w:val="24"/>
        </w:rPr>
      </w:pPr>
      <w:r>
        <w:rPr>
          <w:szCs w:val="24"/>
        </w:rPr>
        <w:tab/>
      </w:r>
      <w:bookmarkStart w:id="76" w:name="Text50"/>
      <w:r w:rsidR="00537010">
        <w:rPr>
          <w:szCs w:val="24"/>
        </w:rPr>
        <w:fldChar w:fldCharType="begin">
          <w:ffData>
            <w:name w:val="Text50"/>
            <w:enabled/>
            <w:calcOnExit w:val="0"/>
            <w:statusText w:type="text" w:val="This is a text field to identify and describe other standards for or affecting eligibility."/>
            <w:textInput/>
          </w:ffData>
        </w:fldChar>
      </w:r>
      <w:r w:rsidR="00537010">
        <w:rPr>
          <w:szCs w:val="24"/>
        </w:rPr>
        <w:instrText xml:space="preserve"> FORMTEXT </w:instrText>
      </w:r>
      <w:r w:rsidR="00537010">
        <w:rPr>
          <w:szCs w:val="24"/>
        </w:rPr>
      </w:r>
      <w:r w:rsidR="00537010">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537010">
        <w:rPr>
          <w:szCs w:val="24"/>
        </w:rPr>
        <w:fldChar w:fldCharType="end"/>
      </w:r>
      <w:bookmarkEnd w:id="76"/>
    </w:p>
    <w:p w14:paraId="64D9A73D" w14:textId="77777777" w:rsidR="000925F7" w:rsidRPr="00B83D66" w:rsidRDefault="000925F7" w:rsidP="00323C32">
      <w:pPr>
        <w:pStyle w:val="a"/>
        <w:tabs>
          <w:tab w:val="left" w:pos="-1440"/>
        </w:tabs>
        <w:ind w:left="2880" w:hanging="1440"/>
        <w:rPr>
          <w:szCs w:val="24"/>
          <w:u w:val="single"/>
        </w:rPr>
      </w:pPr>
      <w:r w:rsidRPr="00B83D66">
        <w:rPr>
          <w:szCs w:val="24"/>
          <w:u w:val="single"/>
        </w:rPr>
        <w:t>Guidance:</w:t>
      </w:r>
      <w:r w:rsidRPr="00B83D66">
        <w:rPr>
          <w:szCs w:val="24"/>
          <w:u w:val="single"/>
        </w:rPr>
        <w:tab/>
        <w:t xml:space="preserve">States may only require the SSN of the child who is applying for coverage. If SSNs are required and the State covers unborn children, indicate that the unborn children are exempt from providing </w:t>
      </w:r>
      <w:proofErr w:type="gramStart"/>
      <w:r w:rsidRPr="00B83D66">
        <w:rPr>
          <w:szCs w:val="24"/>
          <w:u w:val="single"/>
        </w:rPr>
        <w:t>a</w:t>
      </w:r>
      <w:proofErr w:type="gramEnd"/>
      <w:r w:rsidRPr="00B83D66">
        <w:rPr>
          <w:szCs w:val="24"/>
          <w:u w:val="single"/>
        </w:rPr>
        <w:t xml:space="preserve"> SSN. Other standards </w:t>
      </w:r>
      <w:proofErr w:type="gramStart"/>
      <w:r w:rsidRPr="00B83D66">
        <w:rPr>
          <w:szCs w:val="24"/>
          <w:u w:val="single"/>
        </w:rPr>
        <w:t>include, but</w:t>
      </w:r>
      <w:proofErr w:type="gramEnd"/>
      <w:r w:rsidRPr="00B83D66">
        <w:rPr>
          <w:szCs w:val="24"/>
          <w:u w:val="single"/>
        </w:rPr>
        <w:t xml:space="preserve"> are not limited to presumptive eligibility and deemed newborns.</w:t>
      </w:r>
    </w:p>
    <w:p w14:paraId="0CF1CD6B" w14:textId="77777777" w:rsidR="00082193" w:rsidRPr="00B83D66" w:rsidRDefault="00082193" w:rsidP="00323C32">
      <w:pPr>
        <w:pStyle w:val="a"/>
        <w:tabs>
          <w:tab w:val="left" w:pos="-1440"/>
        </w:tabs>
        <w:ind w:left="2880" w:hanging="1440"/>
        <w:rPr>
          <w:szCs w:val="24"/>
        </w:rPr>
      </w:pPr>
    </w:p>
    <w:p w14:paraId="336237D2" w14:textId="77777777" w:rsidR="00D403DB" w:rsidRPr="00B83D66" w:rsidRDefault="002D1B6C" w:rsidP="001F204D">
      <w:pPr>
        <w:pStyle w:val="a"/>
        <w:tabs>
          <w:tab w:val="left" w:pos="-1440"/>
        </w:tabs>
        <w:ind w:left="3600" w:hanging="1260"/>
        <w:rPr>
          <w:szCs w:val="24"/>
        </w:rPr>
      </w:pPr>
      <w:r w:rsidRPr="00B83D66">
        <w:rPr>
          <w:b/>
          <w:szCs w:val="24"/>
        </w:rPr>
        <w:t>4.1.</w:t>
      </w:r>
      <w:r w:rsidR="00D72ABA" w:rsidRPr="00B83D66">
        <w:rPr>
          <w:b/>
          <w:szCs w:val="24"/>
        </w:rPr>
        <w:t>9</w:t>
      </w:r>
      <w:r w:rsidRPr="00B83D66">
        <w:rPr>
          <w:b/>
          <w:szCs w:val="24"/>
        </w:rPr>
        <w:t xml:space="preserve">.1 </w:t>
      </w:r>
      <w:r w:rsidR="00537010">
        <w:rPr>
          <w:szCs w:val="24"/>
        </w:rPr>
        <w:fldChar w:fldCharType="begin">
          <w:ffData>
            <w:name w:val=""/>
            <w:enabled/>
            <w:calcOnExit w:val="0"/>
            <w:statusText w:type="text" w:val="This is a checkbox to select States should specify whether Social Security Numbers (SSN) are required."/>
            <w:checkBox>
              <w:sizeAuto/>
              <w:default w:val="0"/>
            </w:checkBox>
          </w:ffData>
        </w:fldChar>
      </w:r>
      <w:r w:rsidR="00537010">
        <w:rPr>
          <w:szCs w:val="24"/>
        </w:rPr>
        <w:instrText xml:space="preserve"> FORMCHECKBOX </w:instrText>
      </w:r>
      <w:r w:rsidR="00000000">
        <w:rPr>
          <w:szCs w:val="24"/>
        </w:rPr>
      </w:r>
      <w:r w:rsidR="00000000">
        <w:rPr>
          <w:szCs w:val="24"/>
        </w:rPr>
        <w:fldChar w:fldCharType="separate"/>
      </w:r>
      <w:r w:rsidR="00537010">
        <w:rPr>
          <w:szCs w:val="24"/>
        </w:rPr>
        <w:fldChar w:fldCharType="end"/>
      </w:r>
      <w:r w:rsidR="001F204D">
        <w:rPr>
          <w:szCs w:val="24"/>
        </w:rPr>
        <w:tab/>
      </w:r>
      <w:r w:rsidR="00085B1B" w:rsidRPr="00B83D66">
        <w:rPr>
          <w:szCs w:val="24"/>
        </w:rPr>
        <w:t>S</w:t>
      </w:r>
      <w:r w:rsidR="006915AB" w:rsidRPr="00B83D66">
        <w:rPr>
          <w:szCs w:val="24"/>
        </w:rPr>
        <w:t>tates should specify whether Social Security Nu</w:t>
      </w:r>
      <w:r w:rsidR="000925F7" w:rsidRPr="00B83D66">
        <w:rPr>
          <w:szCs w:val="24"/>
        </w:rPr>
        <w:t>mbers (SSN) are required</w:t>
      </w:r>
      <w:r w:rsidR="003335CF" w:rsidRPr="00B83D66">
        <w:rPr>
          <w:szCs w:val="24"/>
        </w:rPr>
        <w:t xml:space="preserve">. </w:t>
      </w:r>
      <w:r w:rsidR="006915AB" w:rsidRPr="00B83D66">
        <w:rPr>
          <w:szCs w:val="24"/>
        </w:rPr>
        <w:t xml:space="preserve"> </w:t>
      </w:r>
    </w:p>
    <w:p w14:paraId="5A0444BC" w14:textId="77777777" w:rsidR="00082193" w:rsidRPr="00B83D66" w:rsidRDefault="00537010" w:rsidP="00323C32">
      <w:pPr>
        <w:pStyle w:val="a"/>
        <w:tabs>
          <w:tab w:val="left" w:pos="-1440"/>
        </w:tabs>
        <w:ind w:left="2520" w:firstLine="0"/>
        <w:rPr>
          <w:szCs w:val="24"/>
        </w:rPr>
      </w:pPr>
      <w:r>
        <w:rPr>
          <w:szCs w:val="24"/>
        </w:rPr>
        <w:tab/>
      </w:r>
      <w:r>
        <w:rPr>
          <w:szCs w:val="24"/>
        </w:rPr>
        <w:tab/>
      </w:r>
      <w:bookmarkStart w:id="77" w:name="Text51"/>
      <w:r>
        <w:rPr>
          <w:szCs w:val="24"/>
        </w:rPr>
        <w:fldChar w:fldCharType="begin">
          <w:ffData>
            <w:name w:val="Text51"/>
            <w:enabled/>
            <w:calcOnExit w:val="0"/>
            <w:statusText w:type="text" w:val="this is a text field to enter whether SSns are required."/>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7"/>
    </w:p>
    <w:p w14:paraId="70CDCB24" w14:textId="77777777" w:rsidR="002E2C0B" w:rsidRPr="00B83D66" w:rsidRDefault="002E2C0B" w:rsidP="00323C32">
      <w:pPr>
        <w:pStyle w:val="a"/>
        <w:tabs>
          <w:tab w:val="left" w:pos="-1440"/>
        </w:tabs>
        <w:ind w:left="2880" w:hanging="1440"/>
        <w:rPr>
          <w:szCs w:val="24"/>
          <w:u w:val="single"/>
        </w:rPr>
      </w:pPr>
      <w:r w:rsidRPr="00B83D66">
        <w:rPr>
          <w:szCs w:val="24"/>
          <w:u w:val="single"/>
        </w:rPr>
        <w:t>Guidance:</w:t>
      </w:r>
      <w:r w:rsidRPr="00B83D66">
        <w:rPr>
          <w:szCs w:val="24"/>
          <w:u w:val="single"/>
        </w:rPr>
        <w:tab/>
        <w:t xml:space="preserve">States should describe </w:t>
      </w:r>
      <w:r w:rsidR="009A012C" w:rsidRPr="00B83D66">
        <w:rPr>
          <w:szCs w:val="24"/>
          <w:u w:val="single"/>
        </w:rPr>
        <w:t>their</w:t>
      </w:r>
      <w:r w:rsidRPr="00B83D66">
        <w:rPr>
          <w:szCs w:val="24"/>
          <w:u w:val="single"/>
        </w:rPr>
        <w:t xml:space="preserve"> </w:t>
      </w:r>
      <w:r w:rsidR="004A1FD3" w:rsidRPr="00B83D66">
        <w:rPr>
          <w:szCs w:val="24"/>
          <w:u w:val="single"/>
        </w:rPr>
        <w:t>continuous</w:t>
      </w:r>
      <w:r w:rsidRPr="00B83D66">
        <w:rPr>
          <w:szCs w:val="24"/>
          <w:u w:val="single"/>
        </w:rPr>
        <w:t xml:space="preserve"> eligibility process and populations that can be </w:t>
      </w:r>
      <w:r w:rsidR="004A1FD3" w:rsidRPr="00B83D66">
        <w:rPr>
          <w:szCs w:val="24"/>
          <w:u w:val="single"/>
        </w:rPr>
        <w:t>continuously</w:t>
      </w:r>
      <w:r w:rsidRPr="00B83D66">
        <w:rPr>
          <w:szCs w:val="24"/>
          <w:u w:val="single"/>
        </w:rPr>
        <w:t xml:space="preserve"> eligible.</w:t>
      </w:r>
    </w:p>
    <w:p w14:paraId="21F72508" w14:textId="77777777" w:rsidR="00082193" w:rsidRPr="00B83D66" w:rsidRDefault="00082193" w:rsidP="00323C32">
      <w:pPr>
        <w:pStyle w:val="a"/>
        <w:tabs>
          <w:tab w:val="left" w:pos="-1440"/>
        </w:tabs>
        <w:ind w:left="2880" w:hanging="1440"/>
        <w:rPr>
          <w:szCs w:val="24"/>
        </w:rPr>
      </w:pPr>
    </w:p>
    <w:p w14:paraId="21546E9D" w14:textId="77777777" w:rsidR="00D403DB" w:rsidRPr="00B83D66" w:rsidRDefault="002D1B6C" w:rsidP="001F204D">
      <w:pPr>
        <w:pStyle w:val="a"/>
        <w:tabs>
          <w:tab w:val="left" w:pos="-1440"/>
        </w:tabs>
        <w:ind w:left="3600" w:hanging="1260"/>
        <w:rPr>
          <w:szCs w:val="24"/>
        </w:rPr>
      </w:pPr>
      <w:r w:rsidRPr="00B83D66">
        <w:rPr>
          <w:b/>
          <w:szCs w:val="24"/>
        </w:rPr>
        <w:t>4.1.</w:t>
      </w:r>
      <w:r w:rsidR="00D72ABA" w:rsidRPr="00B83D66">
        <w:rPr>
          <w:b/>
          <w:szCs w:val="24"/>
        </w:rPr>
        <w:t>9</w:t>
      </w:r>
      <w:r w:rsidRPr="00B83D66">
        <w:rPr>
          <w:b/>
          <w:szCs w:val="24"/>
        </w:rPr>
        <w:t>.</w:t>
      </w:r>
      <w:r w:rsidR="00E16AC2" w:rsidRPr="00B83D66">
        <w:rPr>
          <w:b/>
          <w:szCs w:val="24"/>
        </w:rPr>
        <w:t>2</w:t>
      </w:r>
      <w:r w:rsidRPr="00B83D66">
        <w:rPr>
          <w:szCs w:val="24"/>
        </w:rPr>
        <w:t xml:space="preserve"> </w:t>
      </w:r>
      <w:r w:rsidR="00537010">
        <w:rPr>
          <w:szCs w:val="24"/>
        </w:rPr>
        <w:fldChar w:fldCharType="begin">
          <w:ffData>
            <w:name w:val=""/>
            <w:enabled/>
            <w:calcOnExit w:val="0"/>
            <w:statusText w:type="text" w:val="This is a checkbox to select continuous eligibility."/>
            <w:checkBox>
              <w:sizeAuto/>
              <w:default w:val="0"/>
            </w:checkBox>
          </w:ffData>
        </w:fldChar>
      </w:r>
      <w:r w:rsidR="00537010">
        <w:rPr>
          <w:szCs w:val="24"/>
        </w:rPr>
        <w:instrText xml:space="preserve"> FORMCHECKBOX </w:instrText>
      </w:r>
      <w:r w:rsidR="00000000">
        <w:rPr>
          <w:szCs w:val="24"/>
        </w:rPr>
      </w:r>
      <w:r w:rsidR="00000000">
        <w:rPr>
          <w:szCs w:val="24"/>
        </w:rPr>
        <w:fldChar w:fldCharType="separate"/>
      </w:r>
      <w:r w:rsidR="00537010">
        <w:rPr>
          <w:szCs w:val="24"/>
        </w:rPr>
        <w:fldChar w:fldCharType="end"/>
      </w:r>
      <w:r w:rsidR="001F204D">
        <w:rPr>
          <w:szCs w:val="24"/>
        </w:rPr>
        <w:t xml:space="preserve"> </w:t>
      </w:r>
      <w:r w:rsidR="001F204D">
        <w:rPr>
          <w:szCs w:val="24"/>
        </w:rPr>
        <w:tab/>
      </w:r>
      <w:r w:rsidR="00085B1B" w:rsidRPr="00B83D66">
        <w:rPr>
          <w:szCs w:val="24"/>
        </w:rPr>
        <w:t xml:space="preserve">Continuous </w:t>
      </w:r>
      <w:r w:rsidR="00DF3DC8" w:rsidRPr="00B83D66">
        <w:rPr>
          <w:szCs w:val="24"/>
        </w:rPr>
        <w:t>e</w:t>
      </w:r>
      <w:r w:rsidR="00085B1B" w:rsidRPr="00B83D66">
        <w:rPr>
          <w:szCs w:val="24"/>
        </w:rPr>
        <w:t>ligibility</w:t>
      </w:r>
      <w:r w:rsidR="000A2A81" w:rsidRPr="00B83D66">
        <w:rPr>
          <w:szCs w:val="24"/>
        </w:rPr>
        <w:t xml:space="preserve"> </w:t>
      </w:r>
    </w:p>
    <w:p w14:paraId="3F24342F" w14:textId="77777777" w:rsidR="00082193" w:rsidRPr="00B83D66" w:rsidRDefault="00537010" w:rsidP="00323C32">
      <w:pPr>
        <w:tabs>
          <w:tab w:val="left" w:pos="-1440"/>
        </w:tabs>
        <w:ind w:left="2160" w:hanging="1440"/>
        <w:rPr>
          <w:b/>
          <w:bCs/>
          <w:iCs/>
          <w:szCs w:val="24"/>
        </w:rPr>
      </w:pPr>
      <w:r>
        <w:rPr>
          <w:b/>
          <w:bCs/>
          <w:iCs/>
          <w:szCs w:val="24"/>
        </w:rPr>
        <w:tab/>
      </w:r>
      <w:r>
        <w:rPr>
          <w:b/>
          <w:bCs/>
          <w:iCs/>
          <w:szCs w:val="24"/>
        </w:rPr>
        <w:tab/>
      </w:r>
      <w:r>
        <w:rPr>
          <w:b/>
          <w:bCs/>
          <w:iCs/>
          <w:szCs w:val="24"/>
        </w:rPr>
        <w:tab/>
      </w:r>
      <w:bookmarkStart w:id="78" w:name="Text52"/>
      <w:r>
        <w:rPr>
          <w:b/>
          <w:bCs/>
          <w:iCs/>
          <w:szCs w:val="24"/>
        </w:rPr>
        <w:fldChar w:fldCharType="begin">
          <w:ffData>
            <w:name w:val="Text52"/>
            <w:enabled/>
            <w:calcOnExit w:val="0"/>
            <w:statusText w:type="text" w:val="This is a textbox to insert information about continuous eligibility."/>
            <w:textInput/>
          </w:ffData>
        </w:fldChar>
      </w:r>
      <w:r>
        <w:rPr>
          <w:b/>
          <w:bCs/>
          <w:iCs/>
          <w:szCs w:val="24"/>
        </w:rPr>
        <w:instrText xml:space="preserve"> FORMTEXT </w:instrText>
      </w:r>
      <w:r>
        <w:rPr>
          <w:b/>
          <w:bCs/>
          <w:iCs/>
          <w:szCs w:val="24"/>
        </w:rPr>
      </w:r>
      <w:r>
        <w:rPr>
          <w:b/>
          <w:bCs/>
          <w:iCs/>
          <w:szCs w:val="24"/>
        </w:rPr>
        <w:fldChar w:fldCharType="separate"/>
      </w:r>
      <w:r w:rsidR="00015E70">
        <w:rPr>
          <w:b/>
          <w:bCs/>
          <w:iCs/>
          <w:szCs w:val="24"/>
        </w:rPr>
        <w:t> </w:t>
      </w:r>
      <w:r w:rsidR="00015E70">
        <w:rPr>
          <w:b/>
          <w:bCs/>
          <w:iCs/>
          <w:szCs w:val="24"/>
        </w:rPr>
        <w:t> </w:t>
      </w:r>
      <w:r w:rsidR="00015E70">
        <w:rPr>
          <w:b/>
          <w:bCs/>
          <w:iCs/>
          <w:szCs w:val="24"/>
        </w:rPr>
        <w:t> </w:t>
      </w:r>
      <w:r w:rsidR="00015E70">
        <w:rPr>
          <w:b/>
          <w:bCs/>
          <w:iCs/>
          <w:szCs w:val="24"/>
        </w:rPr>
        <w:t> </w:t>
      </w:r>
      <w:r w:rsidR="00015E70">
        <w:rPr>
          <w:b/>
          <w:bCs/>
          <w:iCs/>
          <w:szCs w:val="24"/>
        </w:rPr>
        <w:t> </w:t>
      </w:r>
      <w:r>
        <w:rPr>
          <w:b/>
          <w:bCs/>
          <w:iCs/>
          <w:szCs w:val="24"/>
        </w:rPr>
        <w:fldChar w:fldCharType="end"/>
      </w:r>
      <w:bookmarkEnd w:id="78"/>
    </w:p>
    <w:p w14:paraId="6AF2BCEC" w14:textId="77777777" w:rsidR="00E53EB6" w:rsidRPr="00B83D66" w:rsidRDefault="00E53EB6" w:rsidP="00D42F71">
      <w:pPr>
        <w:tabs>
          <w:tab w:val="left" w:pos="-1440"/>
        </w:tabs>
        <w:ind w:left="1440" w:hanging="1440"/>
        <w:rPr>
          <w:szCs w:val="24"/>
        </w:rPr>
      </w:pPr>
      <w:r w:rsidRPr="00B83D66">
        <w:rPr>
          <w:b/>
          <w:bCs/>
          <w:iCs/>
          <w:szCs w:val="24"/>
        </w:rPr>
        <w:t>4.</w:t>
      </w:r>
      <w:r w:rsidR="00EF1D35" w:rsidRPr="00B83D66">
        <w:rPr>
          <w:b/>
          <w:bCs/>
          <w:iCs/>
          <w:szCs w:val="24"/>
        </w:rPr>
        <w:t>1</w:t>
      </w:r>
      <w:r w:rsidR="0076323F" w:rsidRPr="00B83D66">
        <w:rPr>
          <w:b/>
          <w:bCs/>
          <w:iCs/>
          <w:szCs w:val="24"/>
        </w:rPr>
        <w:t>-P</w:t>
      </w:r>
      <w:r w:rsidR="00D72ABA" w:rsidRPr="00B83D66">
        <w:rPr>
          <w:b/>
          <w:bCs/>
          <w:iCs/>
          <w:szCs w:val="24"/>
        </w:rPr>
        <w:t>W</w:t>
      </w:r>
      <w:r w:rsidR="005A66F3" w:rsidRPr="00B83D66">
        <w:rPr>
          <w:b/>
          <w:bCs/>
          <w:iCs/>
          <w:szCs w:val="24"/>
        </w:rPr>
        <w:t xml:space="preserve"> </w:t>
      </w:r>
      <w:r w:rsidR="00537010">
        <w:rPr>
          <w:szCs w:val="24"/>
        </w:rPr>
        <w:fldChar w:fldCharType="begin">
          <w:ffData>
            <w:name w:val=""/>
            <w:enabled/>
            <w:calcOnExit w:val="0"/>
            <w:statusText w:type="text" w:val="This is a checkbox to select Pregnant Women option."/>
            <w:checkBox>
              <w:sizeAuto/>
              <w:default w:val="0"/>
            </w:checkBox>
          </w:ffData>
        </w:fldChar>
      </w:r>
      <w:r w:rsidR="00537010">
        <w:rPr>
          <w:szCs w:val="24"/>
        </w:rPr>
        <w:instrText xml:space="preserve"> FORMCHECKBOX </w:instrText>
      </w:r>
      <w:r w:rsidR="00000000">
        <w:rPr>
          <w:szCs w:val="24"/>
        </w:rPr>
      </w:r>
      <w:r w:rsidR="00000000">
        <w:rPr>
          <w:szCs w:val="24"/>
        </w:rPr>
        <w:fldChar w:fldCharType="separate"/>
      </w:r>
      <w:r w:rsidR="00537010">
        <w:rPr>
          <w:szCs w:val="24"/>
        </w:rPr>
        <w:fldChar w:fldCharType="end"/>
      </w:r>
      <w:r w:rsidRPr="00B83D66">
        <w:rPr>
          <w:szCs w:val="24"/>
        </w:rPr>
        <w:t xml:space="preserve"> </w:t>
      </w:r>
      <w:r w:rsidR="0076323F" w:rsidRPr="00B83D66">
        <w:rPr>
          <w:szCs w:val="24"/>
        </w:rPr>
        <w:tab/>
      </w:r>
      <w:r w:rsidRPr="00B83D66">
        <w:rPr>
          <w:b/>
          <w:szCs w:val="24"/>
        </w:rPr>
        <w:t xml:space="preserve">Pregnant Women Option </w:t>
      </w:r>
      <w:r w:rsidRPr="00B83D66">
        <w:rPr>
          <w:szCs w:val="24"/>
        </w:rPr>
        <w:t>(section 2112)- The State includes eligibility for one or more populations of targeted low-income pregnant women under the plan. D</w:t>
      </w:r>
      <w:r w:rsidRPr="00B83D66">
        <w:rPr>
          <w:bCs/>
          <w:iCs/>
          <w:szCs w:val="24"/>
        </w:rPr>
        <w:t xml:space="preserve">escribe the population of pregnant women that the State proposes to cover in this section. Include all eligibility criteria, such as those described in the above categories (for instance, income and resources) that will be applied to this population. Use the same reference number system for those criteria (for example, 4.1.1-P for a geographic restriction). </w:t>
      </w:r>
      <w:r w:rsidR="00210694" w:rsidRPr="00B83D66">
        <w:rPr>
          <w:bCs/>
          <w:iCs/>
          <w:szCs w:val="24"/>
        </w:rPr>
        <w:t>Please remember to update section</w:t>
      </w:r>
      <w:r w:rsidR="00F13954" w:rsidRPr="00B83D66">
        <w:rPr>
          <w:bCs/>
          <w:iCs/>
          <w:szCs w:val="24"/>
        </w:rPr>
        <w:t>s 8.1.1</w:t>
      </w:r>
      <w:r w:rsidR="000851DF" w:rsidRPr="00B83D66">
        <w:rPr>
          <w:bCs/>
          <w:iCs/>
          <w:szCs w:val="24"/>
        </w:rPr>
        <w:t>-PW</w:t>
      </w:r>
      <w:r w:rsidR="00F13954" w:rsidRPr="00B83D66">
        <w:rPr>
          <w:bCs/>
          <w:iCs/>
          <w:szCs w:val="24"/>
        </w:rPr>
        <w:t>, 8.1.2</w:t>
      </w:r>
      <w:r w:rsidR="000851DF" w:rsidRPr="00B83D66">
        <w:rPr>
          <w:bCs/>
          <w:iCs/>
          <w:szCs w:val="24"/>
        </w:rPr>
        <w:t>-PW</w:t>
      </w:r>
      <w:r w:rsidR="00F13954" w:rsidRPr="00B83D66">
        <w:rPr>
          <w:bCs/>
          <w:iCs/>
          <w:szCs w:val="24"/>
        </w:rPr>
        <w:t>, and</w:t>
      </w:r>
      <w:r w:rsidR="00210694" w:rsidRPr="00B83D66">
        <w:rPr>
          <w:bCs/>
          <w:iCs/>
          <w:szCs w:val="24"/>
        </w:rPr>
        <w:t xml:space="preserve"> 9.10 when electing this option.</w:t>
      </w:r>
    </w:p>
    <w:p w14:paraId="7D469F5E" w14:textId="77777777" w:rsidR="00E53EB6" w:rsidRPr="00B83D66" w:rsidRDefault="00537010" w:rsidP="00537010">
      <w:pPr>
        <w:pStyle w:val="a"/>
        <w:tabs>
          <w:tab w:val="left" w:pos="-1440"/>
        </w:tabs>
        <w:ind w:left="0" w:firstLine="0"/>
        <w:rPr>
          <w:szCs w:val="24"/>
        </w:rPr>
      </w:pPr>
      <w:r>
        <w:rPr>
          <w:szCs w:val="24"/>
        </w:rPr>
        <w:tab/>
      </w:r>
      <w:r>
        <w:rPr>
          <w:szCs w:val="24"/>
        </w:rPr>
        <w:tab/>
      </w:r>
      <w:bookmarkStart w:id="79" w:name="Text53"/>
      <w:r>
        <w:rPr>
          <w:szCs w:val="24"/>
        </w:rPr>
        <w:fldChar w:fldCharType="begin">
          <w:ffData>
            <w:name w:val="Text53"/>
            <w:enabled/>
            <w:calcOnExit w:val="0"/>
            <w:statusText w:type="text" w:val="This is a textbox to describe the population of pregnant women that the State proposes to cover in this section."/>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9"/>
    </w:p>
    <w:p w14:paraId="195CE03F" w14:textId="178798CF" w:rsidR="002D57D1" w:rsidRPr="00B83D66" w:rsidRDefault="00996987" w:rsidP="00323C32">
      <w:pPr>
        <w:tabs>
          <w:tab w:val="left" w:pos="-1440"/>
        </w:tabs>
        <w:ind w:left="1440" w:hanging="1440"/>
        <w:rPr>
          <w:szCs w:val="24"/>
          <w:u w:val="single"/>
        </w:rPr>
      </w:pPr>
      <w:r w:rsidRPr="00B83D66">
        <w:rPr>
          <w:szCs w:val="24"/>
          <w:u w:val="single"/>
        </w:rPr>
        <w:t>Guidance:</w:t>
      </w:r>
      <w:r w:rsidRPr="00B83D66">
        <w:rPr>
          <w:szCs w:val="24"/>
          <w:u w:val="single"/>
        </w:rPr>
        <w:tab/>
        <w:t>States have the option to cover groups of “lawfully residing” children and/or pregnant women</w:t>
      </w:r>
      <w:r w:rsidR="00EE01E8" w:rsidRPr="00B83D66">
        <w:rPr>
          <w:szCs w:val="24"/>
          <w:u w:val="single"/>
        </w:rPr>
        <w:t>. States may elect to cover (1)</w:t>
      </w:r>
      <w:r w:rsidR="00817783">
        <w:rPr>
          <w:szCs w:val="24"/>
          <w:u w:val="single"/>
        </w:rPr>
        <w:t xml:space="preserve"> </w:t>
      </w:r>
      <w:r w:rsidRPr="00B83D66">
        <w:rPr>
          <w:szCs w:val="24"/>
          <w:u w:val="single"/>
        </w:rPr>
        <w:t xml:space="preserve">“lawfully residing” children described at section </w:t>
      </w:r>
      <w:r w:rsidRPr="00B83D66">
        <w:rPr>
          <w:szCs w:val="24"/>
          <w:u w:val="single"/>
        </w:rPr>
        <w:lastRenderedPageBreak/>
        <w:t>2107(e)(1)(</w:t>
      </w:r>
      <w:r w:rsidR="0060430E" w:rsidRPr="00B83D66">
        <w:rPr>
          <w:szCs w:val="24"/>
          <w:u w:val="single"/>
        </w:rPr>
        <w:t>J</w:t>
      </w:r>
      <w:r w:rsidRPr="00B83D66">
        <w:rPr>
          <w:szCs w:val="24"/>
          <w:u w:val="single"/>
        </w:rPr>
        <w:t>) of the Act; (2) “lawfully residing” pregnant women described at section 2107(e)(</w:t>
      </w:r>
      <w:r w:rsidR="00EE01E8" w:rsidRPr="00B83D66">
        <w:rPr>
          <w:szCs w:val="24"/>
          <w:u w:val="single"/>
        </w:rPr>
        <w:t>1)(</w:t>
      </w:r>
      <w:r w:rsidR="0060430E" w:rsidRPr="00B83D66">
        <w:rPr>
          <w:szCs w:val="24"/>
          <w:u w:val="single"/>
        </w:rPr>
        <w:t>J</w:t>
      </w:r>
      <w:r w:rsidR="00EE01E8" w:rsidRPr="00B83D66">
        <w:rPr>
          <w:szCs w:val="24"/>
          <w:u w:val="single"/>
        </w:rPr>
        <w:t xml:space="preserve">) of the Act; or (3) both. </w:t>
      </w:r>
      <w:r w:rsidRPr="00B83D66">
        <w:rPr>
          <w:szCs w:val="24"/>
          <w:u w:val="single"/>
        </w:rPr>
        <w:t>A state electing to cover children and/or pr</w:t>
      </w:r>
      <w:r w:rsidR="0011331F">
        <w:rPr>
          <w:szCs w:val="24"/>
          <w:u w:val="single"/>
        </w:rPr>
        <w:t>egnant women who are considered</w:t>
      </w:r>
      <w:r w:rsidRPr="00B83D66">
        <w:rPr>
          <w:szCs w:val="24"/>
          <w:u w:val="single"/>
        </w:rPr>
        <w:t xml:space="preserve"> lawfully residing in the U.S. must offer coverage to all such individuals who meet the definition of lawfully </w:t>
      </w:r>
      <w:proofErr w:type="gramStart"/>
      <w:r w:rsidRPr="00B83D66">
        <w:rPr>
          <w:szCs w:val="24"/>
          <w:u w:val="single"/>
        </w:rPr>
        <w:t>residing, and</w:t>
      </w:r>
      <w:proofErr w:type="gramEnd"/>
      <w:r w:rsidRPr="00B83D66">
        <w:rPr>
          <w:szCs w:val="24"/>
          <w:u w:val="single"/>
        </w:rPr>
        <w:t xml:space="preserve"> may not cover a subgroup or only certain groups</w:t>
      </w:r>
      <w:r w:rsidR="003335CF" w:rsidRPr="00B83D66">
        <w:rPr>
          <w:szCs w:val="24"/>
          <w:u w:val="single"/>
        </w:rPr>
        <w:t xml:space="preserve">. </w:t>
      </w:r>
      <w:r w:rsidRPr="00B83D66">
        <w:rPr>
          <w:szCs w:val="24"/>
          <w:u w:val="single"/>
        </w:rPr>
        <w:t xml:space="preserve">In addition, states may not cover these new groups only in </w:t>
      </w:r>
      <w:proofErr w:type="gramStart"/>
      <w:r w:rsidRPr="00B83D66">
        <w:rPr>
          <w:szCs w:val="24"/>
          <w:u w:val="single"/>
        </w:rPr>
        <w:t>CHIP</w:t>
      </w:r>
      <w:r w:rsidR="00EE01E8" w:rsidRPr="00B83D66">
        <w:rPr>
          <w:szCs w:val="24"/>
          <w:u w:val="single"/>
        </w:rPr>
        <w:t>, but</w:t>
      </w:r>
      <w:proofErr w:type="gramEnd"/>
      <w:r w:rsidR="00EE01E8" w:rsidRPr="00B83D66">
        <w:rPr>
          <w:szCs w:val="24"/>
          <w:u w:val="single"/>
        </w:rPr>
        <w:t xml:space="preserve"> must also extend</w:t>
      </w:r>
      <w:r w:rsidRPr="00B83D66">
        <w:rPr>
          <w:szCs w:val="24"/>
          <w:u w:val="single"/>
        </w:rPr>
        <w:t xml:space="preserve"> the coverage option to Medicaid</w:t>
      </w:r>
      <w:r w:rsidR="003335CF" w:rsidRPr="00B83D66">
        <w:rPr>
          <w:szCs w:val="24"/>
          <w:u w:val="single"/>
        </w:rPr>
        <w:t xml:space="preserve">. </w:t>
      </w:r>
      <w:r w:rsidRPr="00B83D66">
        <w:rPr>
          <w:szCs w:val="24"/>
          <w:u w:val="single"/>
        </w:rPr>
        <w:t>States will need to update their budget to reflect the additional costs for coverage of these children</w:t>
      </w:r>
      <w:r w:rsidR="003335CF" w:rsidRPr="00B83D66">
        <w:rPr>
          <w:szCs w:val="24"/>
          <w:u w:val="single"/>
        </w:rPr>
        <w:t xml:space="preserve">. </w:t>
      </w:r>
      <w:r w:rsidRPr="00B83D66">
        <w:rPr>
          <w:szCs w:val="24"/>
          <w:u w:val="single"/>
        </w:rPr>
        <w:t xml:space="preserve">If a State has been covering these children with State only funds, it is helpful to indicate </w:t>
      </w:r>
      <w:proofErr w:type="gramStart"/>
      <w:r w:rsidRPr="00B83D66">
        <w:rPr>
          <w:szCs w:val="24"/>
          <w:u w:val="single"/>
        </w:rPr>
        <w:t>that</w:t>
      </w:r>
      <w:proofErr w:type="gramEnd"/>
      <w:r w:rsidRPr="00B83D66">
        <w:rPr>
          <w:szCs w:val="24"/>
          <w:u w:val="single"/>
        </w:rPr>
        <w:t xml:space="preserve"> so CMS understands the basis for the enrollment estimates and the projected cost of providing coverage.</w:t>
      </w:r>
      <w:r w:rsidR="00DD7EAA" w:rsidRPr="00B83D66">
        <w:rPr>
          <w:szCs w:val="24"/>
          <w:u w:val="single"/>
        </w:rPr>
        <w:t xml:space="preserve"> Please remember to update section 9.10 when electing this option.</w:t>
      </w:r>
      <w:r w:rsidRPr="00B83D66">
        <w:rPr>
          <w:szCs w:val="24"/>
          <w:u w:val="single"/>
        </w:rPr>
        <w:t xml:space="preserve"> </w:t>
      </w:r>
    </w:p>
    <w:p w14:paraId="1B13978C" w14:textId="77777777" w:rsidR="00082193" w:rsidRPr="009A564C" w:rsidRDefault="00082193" w:rsidP="00323C32">
      <w:pPr>
        <w:tabs>
          <w:tab w:val="left" w:pos="-1440"/>
        </w:tabs>
        <w:ind w:left="1440" w:hanging="1440"/>
        <w:rPr>
          <w:szCs w:val="24"/>
        </w:rPr>
      </w:pPr>
    </w:p>
    <w:p w14:paraId="59A99459" w14:textId="77777777" w:rsidR="00D403DB" w:rsidRPr="00B83D66" w:rsidRDefault="002D1B6C" w:rsidP="00D42F71">
      <w:pPr>
        <w:tabs>
          <w:tab w:val="left" w:pos="-1440"/>
        </w:tabs>
        <w:ind w:left="1440" w:hanging="1440"/>
        <w:rPr>
          <w:szCs w:val="24"/>
        </w:rPr>
      </w:pPr>
      <w:r w:rsidRPr="00B83D66">
        <w:rPr>
          <w:b/>
          <w:szCs w:val="24"/>
        </w:rPr>
        <w:t>4.</w:t>
      </w:r>
      <w:r w:rsidR="00EF1D35" w:rsidRPr="00B83D66">
        <w:rPr>
          <w:b/>
          <w:szCs w:val="24"/>
        </w:rPr>
        <w:t>1</w:t>
      </w:r>
      <w:r w:rsidR="00EE2687" w:rsidRPr="00B83D66">
        <w:rPr>
          <w:b/>
          <w:szCs w:val="24"/>
        </w:rPr>
        <w:t xml:space="preserve">- LR </w:t>
      </w:r>
      <w:r w:rsidR="008C1A92">
        <w:rPr>
          <w:szCs w:val="24"/>
        </w:rPr>
        <w:fldChar w:fldCharType="begin">
          <w:ffData>
            <w:name w:val=""/>
            <w:enabled/>
            <w:calcOnExit w:val="0"/>
            <w:statusText w:type="text" w:val="This is a text field to check Lawfully residing Option."/>
            <w:checkBox>
              <w:sizeAuto/>
              <w:default w:val="0"/>
            </w:checkBox>
          </w:ffData>
        </w:fldChar>
      </w:r>
      <w:r w:rsidR="008C1A92">
        <w:rPr>
          <w:szCs w:val="24"/>
        </w:rPr>
        <w:instrText xml:space="preserve"> FORMCHECKBOX </w:instrText>
      </w:r>
      <w:r w:rsidR="00000000">
        <w:rPr>
          <w:szCs w:val="24"/>
        </w:rPr>
      </w:r>
      <w:r w:rsidR="00000000">
        <w:rPr>
          <w:szCs w:val="24"/>
        </w:rPr>
        <w:fldChar w:fldCharType="separate"/>
      </w:r>
      <w:r w:rsidR="008C1A92">
        <w:rPr>
          <w:szCs w:val="24"/>
        </w:rPr>
        <w:fldChar w:fldCharType="end"/>
      </w:r>
      <w:r w:rsidR="00EE01E8" w:rsidRPr="00B83D66">
        <w:rPr>
          <w:szCs w:val="24"/>
        </w:rPr>
        <w:t xml:space="preserve"> </w:t>
      </w:r>
      <w:r w:rsidR="00EE2687" w:rsidRPr="00B83D66">
        <w:rPr>
          <w:szCs w:val="24"/>
        </w:rPr>
        <w:tab/>
      </w:r>
      <w:r w:rsidR="00104062" w:rsidRPr="00B83D66">
        <w:rPr>
          <w:b/>
          <w:szCs w:val="24"/>
        </w:rPr>
        <w:t>Lawfully Residing</w:t>
      </w:r>
      <w:r w:rsidR="00EE01E8" w:rsidRPr="00B83D66">
        <w:rPr>
          <w:b/>
          <w:szCs w:val="24"/>
        </w:rPr>
        <w:t xml:space="preserve"> Option</w:t>
      </w:r>
      <w:r w:rsidR="001E401D" w:rsidRPr="00B83D66">
        <w:rPr>
          <w:b/>
          <w:szCs w:val="24"/>
        </w:rPr>
        <w:t xml:space="preserve"> </w:t>
      </w:r>
      <w:r w:rsidR="001E401D" w:rsidRPr="00F00AD6">
        <w:rPr>
          <w:szCs w:val="24"/>
        </w:rPr>
        <w:t>(Sections 2107(e)(1)(</w:t>
      </w:r>
      <w:r w:rsidR="0060430E" w:rsidRPr="00F00AD6">
        <w:rPr>
          <w:szCs w:val="24"/>
        </w:rPr>
        <w:t>J</w:t>
      </w:r>
      <w:r w:rsidR="003766D2">
        <w:rPr>
          <w:szCs w:val="24"/>
        </w:rPr>
        <w:t>) and 190</w:t>
      </w:r>
      <w:r w:rsidR="001E401D" w:rsidRPr="00F00AD6">
        <w:rPr>
          <w:szCs w:val="24"/>
        </w:rPr>
        <w:t>3(v)(4)(A);</w:t>
      </w:r>
      <w:r w:rsidR="00EE01E8" w:rsidRPr="00F00AD6">
        <w:rPr>
          <w:szCs w:val="24"/>
        </w:rPr>
        <w:t xml:space="preserve"> (CHIPRA # 17, SHO # 10-006 issued July 1, 2010) </w:t>
      </w:r>
      <w:r w:rsidR="00996987" w:rsidRPr="00B83D66">
        <w:rPr>
          <w:szCs w:val="24"/>
        </w:rPr>
        <w:t xml:space="preserve">Check if the State is electing the option under section 214 of the Children’s Health Insurance Program Reauthorization Act of 2009 (CHIPRA) </w:t>
      </w:r>
      <w:r w:rsidR="005331FC" w:rsidRPr="00B83D66">
        <w:rPr>
          <w:szCs w:val="24"/>
        </w:rPr>
        <w:t xml:space="preserve">regarding lawfully residing </w:t>
      </w:r>
      <w:r w:rsidR="00996987" w:rsidRPr="00B83D66">
        <w:rPr>
          <w:szCs w:val="24"/>
        </w:rPr>
        <w:t>to provide coverage to the following otherwise eligible pregnant women and children as specified below who are lawfully residing in the United States including the following:</w:t>
      </w:r>
    </w:p>
    <w:p w14:paraId="59AD06E7" w14:textId="77777777" w:rsidR="00DC094C" w:rsidRPr="00B83D66" w:rsidRDefault="00996987" w:rsidP="00D42F71">
      <w:pPr>
        <w:widowControl/>
        <w:autoSpaceDE w:val="0"/>
        <w:autoSpaceDN w:val="0"/>
        <w:adjustRightInd w:val="0"/>
        <w:ind w:left="2160"/>
        <w:rPr>
          <w:snapToGrid/>
          <w:color w:val="000000"/>
          <w:szCs w:val="24"/>
        </w:rPr>
      </w:pPr>
      <w:r w:rsidRPr="00B83D66">
        <w:rPr>
          <w:snapToGrid/>
          <w:color w:val="000000"/>
          <w:szCs w:val="24"/>
        </w:rPr>
        <w:t xml:space="preserve">A child or pregnant woman shall be considered lawfully present if he or she is: </w:t>
      </w:r>
    </w:p>
    <w:p w14:paraId="5DEEAD53" w14:textId="77777777" w:rsidR="00DC094C" w:rsidRPr="00B83D66" w:rsidRDefault="00996987" w:rsidP="00196B72">
      <w:pPr>
        <w:pStyle w:val="ListParagraph"/>
        <w:widowControl/>
        <w:numPr>
          <w:ilvl w:val="0"/>
          <w:numId w:val="12"/>
        </w:numPr>
        <w:autoSpaceDE w:val="0"/>
        <w:autoSpaceDN w:val="0"/>
        <w:adjustRightInd w:val="0"/>
        <w:ind w:left="2880"/>
        <w:rPr>
          <w:snapToGrid/>
          <w:color w:val="000000"/>
          <w:szCs w:val="24"/>
        </w:rPr>
      </w:pPr>
      <w:r w:rsidRPr="00B83D66">
        <w:rPr>
          <w:snapToGrid/>
          <w:color w:val="000000"/>
          <w:szCs w:val="24"/>
        </w:rPr>
        <w:t>A qualified alien as defined in section 431 of PRWORA (8 U.S.C. §1641</w:t>
      </w:r>
      <w:proofErr w:type="gramStart"/>
      <w:r w:rsidRPr="00B83D66">
        <w:rPr>
          <w:snapToGrid/>
          <w:color w:val="000000"/>
          <w:szCs w:val="24"/>
        </w:rPr>
        <w:t>);</w:t>
      </w:r>
      <w:proofErr w:type="gramEnd"/>
      <w:r w:rsidRPr="00B83D66">
        <w:rPr>
          <w:snapToGrid/>
          <w:color w:val="000000"/>
          <w:szCs w:val="24"/>
        </w:rPr>
        <w:t xml:space="preserve"> </w:t>
      </w:r>
    </w:p>
    <w:p w14:paraId="287C2817" w14:textId="77777777" w:rsidR="00DC094C" w:rsidRPr="00B83D66" w:rsidRDefault="00996987" w:rsidP="00196B72">
      <w:pPr>
        <w:pStyle w:val="ListParagraph"/>
        <w:widowControl/>
        <w:numPr>
          <w:ilvl w:val="0"/>
          <w:numId w:val="12"/>
        </w:numPr>
        <w:autoSpaceDE w:val="0"/>
        <w:autoSpaceDN w:val="0"/>
        <w:adjustRightInd w:val="0"/>
        <w:ind w:left="2880"/>
        <w:rPr>
          <w:snapToGrid/>
          <w:color w:val="000000"/>
          <w:szCs w:val="24"/>
        </w:rPr>
      </w:pPr>
      <w:r w:rsidRPr="00B83D66">
        <w:rPr>
          <w:snapToGrid/>
          <w:color w:val="000000"/>
          <w:szCs w:val="24"/>
        </w:rPr>
        <w:t xml:space="preserve">An alien in nonimmigrant status who has not violated the terms of the status under which he or she was admitted or to which he or she has changed after </w:t>
      </w:r>
      <w:proofErr w:type="gramStart"/>
      <w:r w:rsidRPr="00B83D66">
        <w:rPr>
          <w:snapToGrid/>
          <w:color w:val="000000"/>
          <w:szCs w:val="24"/>
        </w:rPr>
        <w:t>admission;</w:t>
      </w:r>
      <w:proofErr w:type="gramEnd"/>
      <w:r w:rsidRPr="00B83D66">
        <w:rPr>
          <w:snapToGrid/>
          <w:color w:val="000000"/>
          <w:szCs w:val="24"/>
        </w:rPr>
        <w:t xml:space="preserve"> </w:t>
      </w:r>
    </w:p>
    <w:p w14:paraId="3E1AB327" w14:textId="77777777" w:rsidR="00DC094C" w:rsidRPr="00B83D66" w:rsidRDefault="00996987" w:rsidP="00196B72">
      <w:pPr>
        <w:pStyle w:val="ListParagraph"/>
        <w:widowControl/>
        <w:numPr>
          <w:ilvl w:val="0"/>
          <w:numId w:val="12"/>
        </w:numPr>
        <w:autoSpaceDE w:val="0"/>
        <w:autoSpaceDN w:val="0"/>
        <w:adjustRightInd w:val="0"/>
        <w:ind w:left="2880"/>
        <w:rPr>
          <w:snapToGrid/>
          <w:color w:val="000000"/>
          <w:szCs w:val="24"/>
        </w:rPr>
      </w:pPr>
      <w:r w:rsidRPr="00B83D66">
        <w:rPr>
          <w:snapToGrid/>
          <w:color w:val="000000"/>
          <w:szCs w:val="24"/>
        </w:rPr>
        <w:t xml:space="preserve">An alien who has been paroled into the United States pursuant to section 212(d)(5) of the Immigration and Nationality Act (INA) (8 U.S.C. §1182(d)(5)) for less than 1 year, except for an alien paroled for prosecution, for deferred inspection or pending removal </w:t>
      </w:r>
      <w:proofErr w:type="gramStart"/>
      <w:r w:rsidRPr="00B83D66">
        <w:rPr>
          <w:snapToGrid/>
          <w:color w:val="000000"/>
          <w:szCs w:val="24"/>
        </w:rPr>
        <w:t>proceedings;</w:t>
      </w:r>
      <w:proofErr w:type="gramEnd"/>
      <w:r w:rsidRPr="00B83D66">
        <w:rPr>
          <w:snapToGrid/>
          <w:color w:val="000000"/>
          <w:szCs w:val="24"/>
        </w:rPr>
        <w:t xml:space="preserve"> </w:t>
      </w:r>
    </w:p>
    <w:p w14:paraId="2157ACDF" w14:textId="77777777" w:rsidR="00DC094C" w:rsidRPr="00B83D66" w:rsidRDefault="00996987" w:rsidP="00D42F71">
      <w:pPr>
        <w:pStyle w:val="ListParagraph"/>
        <w:widowControl/>
        <w:autoSpaceDE w:val="0"/>
        <w:autoSpaceDN w:val="0"/>
        <w:adjustRightInd w:val="0"/>
        <w:ind w:left="2880" w:hanging="360"/>
        <w:rPr>
          <w:snapToGrid/>
          <w:color w:val="000000"/>
          <w:szCs w:val="24"/>
        </w:rPr>
      </w:pPr>
      <w:r w:rsidRPr="00B83D66">
        <w:rPr>
          <w:snapToGrid/>
          <w:color w:val="000000"/>
          <w:szCs w:val="24"/>
        </w:rPr>
        <w:t xml:space="preserve">(4) An alien who </w:t>
      </w:r>
      <w:r w:rsidR="00247F19" w:rsidRPr="00B83D66">
        <w:rPr>
          <w:snapToGrid/>
          <w:color w:val="000000"/>
          <w:szCs w:val="24"/>
        </w:rPr>
        <w:t xml:space="preserve">belongs to one of the following </w:t>
      </w:r>
      <w:r w:rsidRPr="00B83D66">
        <w:rPr>
          <w:snapToGrid/>
          <w:color w:val="000000"/>
          <w:szCs w:val="24"/>
        </w:rPr>
        <w:t xml:space="preserve">classes: </w:t>
      </w:r>
    </w:p>
    <w:p w14:paraId="3B8FA85A"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w:t>
      </w:r>
      <w:proofErr w:type="spellStart"/>
      <w:r w:rsidRPr="00B83D66">
        <w:rPr>
          <w:snapToGrid/>
          <w:color w:val="000000"/>
          <w:szCs w:val="24"/>
        </w:rPr>
        <w:t>i</w:t>
      </w:r>
      <w:proofErr w:type="spellEnd"/>
      <w:r w:rsidRPr="00B83D66">
        <w:rPr>
          <w:snapToGrid/>
          <w:color w:val="000000"/>
          <w:szCs w:val="24"/>
        </w:rPr>
        <w:t>) Aliens currently in temporary resident status pursuant to section 210 or 245A of the INA (8 U.S.C. §§1160 or 1255a, respectively</w:t>
      </w:r>
      <w:proofErr w:type="gramStart"/>
      <w:r w:rsidRPr="00B83D66">
        <w:rPr>
          <w:snapToGrid/>
          <w:color w:val="000000"/>
          <w:szCs w:val="24"/>
        </w:rPr>
        <w:t>);</w:t>
      </w:r>
      <w:proofErr w:type="gramEnd"/>
      <w:r w:rsidRPr="00B83D66">
        <w:rPr>
          <w:snapToGrid/>
          <w:color w:val="000000"/>
          <w:szCs w:val="24"/>
        </w:rPr>
        <w:t xml:space="preserve"> </w:t>
      </w:r>
    </w:p>
    <w:p w14:paraId="113A4729"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(ii) Aliens currently under Temporary Protected Status (TPS) pursuant to section 244 of the INA (8 U.S.C. §1254a), and pending applicants for TPS who have been granted employment </w:t>
      </w:r>
      <w:proofErr w:type="gramStart"/>
      <w:r w:rsidRPr="00B83D66">
        <w:rPr>
          <w:snapToGrid/>
          <w:color w:val="000000"/>
          <w:szCs w:val="24"/>
        </w:rPr>
        <w:t>authorization;</w:t>
      </w:r>
      <w:proofErr w:type="gramEnd"/>
      <w:r w:rsidRPr="00B83D66">
        <w:rPr>
          <w:snapToGrid/>
          <w:color w:val="000000"/>
          <w:szCs w:val="24"/>
        </w:rPr>
        <w:t xml:space="preserve"> </w:t>
      </w:r>
    </w:p>
    <w:p w14:paraId="03C8A7CC"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(iii) Aliens who have been granted employment authorization under 8 CFR 274a.12(c)(9), (10), (16), (18), (20), (22), or (24</w:t>
      </w:r>
      <w:proofErr w:type="gramStart"/>
      <w:r w:rsidRPr="00B83D66">
        <w:rPr>
          <w:snapToGrid/>
          <w:color w:val="000000"/>
          <w:szCs w:val="24"/>
        </w:rPr>
        <w:t>);</w:t>
      </w:r>
      <w:proofErr w:type="gramEnd"/>
      <w:r w:rsidRPr="00B83D66">
        <w:rPr>
          <w:snapToGrid/>
          <w:color w:val="000000"/>
          <w:szCs w:val="24"/>
        </w:rPr>
        <w:t xml:space="preserve"> </w:t>
      </w:r>
    </w:p>
    <w:p w14:paraId="43D9DD8E"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(iv) Family Unity beneficiaries pursuant to section 301 of Pub. L. 101-649, as </w:t>
      </w:r>
      <w:proofErr w:type="gramStart"/>
      <w:r w:rsidRPr="00B83D66">
        <w:rPr>
          <w:snapToGrid/>
          <w:color w:val="000000"/>
          <w:szCs w:val="24"/>
        </w:rPr>
        <w:t>amended;</w:t>
      </w:r>
      <w:proofErr w:type="gramEnd"/>
      <w:r w:rsidRPr="00B83D66">
        <w:rPr>
          <w:snapToGrid/>
          <w:color w:val="000000"/>
          <w:szCs w:val="24"/>
        </w:rPr>
        <w:t xml:space="preserve"> </w:t>
      </w:r>
    </w:p>
    <w:p w14:paraId="18155D04"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(v) Aliens currently under Deferred Enforced Departure (DED) pursuant to a decision made by the </w:t>
      </w:r>
      <w:proofErr w:type="gramStart"/>
      <w:r w:rsidRPr="00B83D66">
        <w:rPr>
          <w:snapToGrid/>
          <w:color w:val="000000"/>
          <w:szCs w:val="24"/>
        </w:rPr>
        <w:t>President;</w:t>
      </w:r>
      <w:proofErr w:type="gramEnd"/>
      <w:r w:rsidRPr="00B83D66">
        <w:rPr>
          <w:snapToGrid/>
          <w:color w:val="000000"/>
          <w:szCs w:val="24"/>
        </w:rPr>
        <w:t xml:space="preserve"> </w:t>
      </w:r>
    </w:p>
    <w:p w14:paraId="069E206C"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(vi) Aliens currently in deferred action status; or </w:t>
      </w:r>
    </w:p>
    <w:p w14:paraId="7B4E8B06" w14:textId="77777777" w:rsidR="00DC094C" w:rsidRPr="00B83D66" w:rsidRDefault="00996987" w:rsidP="00D42F71">
      <w:pPr>
        <w:pStyle w:val="ListParagraph"/>
        <w:tabs>
          <w:tab w:val="left" w:pos="-1440"/>
        </w:tabs>
        <w:ind w:left="3330" w:hanging="450"/>
        <w:rPr>
          <w:snapToGrid/>
          <w:color w:val="000000"/>
          <w:szCs w:val="24"/>
        </w:rPr>
      </w:pPr>
      <w:r w:rsidRPr="00B83D66">
        <w:rPr>
          <w:snapToGrid/>
          <w:color w:val="000000"/>
          <w:szCs w:val="24"/>
        </w:rPr>
        <w:t xml:space="preserve">(vii) Aliens whose visa petition has been approved and who have a pending application for adjustment of </w:t>
      </w:r>
      <w:proofErr w:type="gramStart"/>
      <w:r w:rsidRPr="00B83D66">
        <w:rPr>
          <w:snapToGrid/>
          <w:color w:val="000000"/>
          <w:szCs w:val="24"/>
        </w:rPr>
        <w:t>status;</w:t>
      </w:r>
      <w:proofErr w:type="gramEnd"/>
    </w:p>
    <w:p w14:paraId="0F386370"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(5) A pending applicant for asylum under section 208(a) of the INA (8 U.S.C</w:t>
      </w:r>
      <w:r w:rsidR="007D5656" w:rsidRPr="00B83D66">
        <w:rPr>
          <w:snapToGrid/>
          <w:color w:val="000000"/>
          <w:szCs w:val="24"/>
        </w:rPr>
        <w:t xml:space="preserve">. § 1158) or for withholding </w:t>
      </w:r>
      <w:proofErr w:type="gramStart"/>
      <w:r w:rsidR="007D5656" w:rsidRPr="00B83D66">
        <w:rPr>
          <w:snapToGrid/>
          <w:color w:val="000000"/>
          <w:szCs w:val="24"/>
        </w:rPr>
        <w:t xml:space="preserve">of  </w:t>
      </w:r>
      <w:r w:rsidRPr="00B83D66">
        <w:rPr>
          <w:snapToGrid/>
          <w:color w:val="000000"/>
          <w:szCs w:val="24"/>
        </w:rPr>
        <w:t>removal</w:t>
      </w:r>
      <w:proofErr w:type="gramEnd"/>
      <w:r w:rsidRPr="00B83D66">
        <w:rPr>
          <w:snapToGrid/>
          <w:color w:val="000000"/>
          <w:szCs w:val="24"/>
        </w:rPr>
        <w:t xml:space="preserve"> under </w:t>
      </w:r>
      <w:r w:rsidR="007D5656" w:rsidRPr="00B83D66">
        <w:rPr>
          <w:snapToGrid/>
          <w:color w:val="000000"/>
          <w:szCs w:val="24"/>
        </w:rPr>
        <w:t xml:space="preserve">section 241(b)(3) of the INA </w:t>
      </w:r>
      <w:r w:rsidR="007D5656" w:rsidRPr="00B83D66">
        <w:rPr>
          <w:snapToGrid/>
          <w:color w:val="000000"/>
          <w:szCs w:val="24"/>
        </w:rPr>
        <w:lastRenderedPageBreak/>
        <w:t>(8</w:t>
      </w:r>
      <w:r w:rsidR="00247F19" w:rsidRPr="00B83D66">
        <w:rPr>
          <w:snapToGrid/>
          <w:color w:val="000000"/>
          <w:szCs w:val="24"/>
        </w:rPr>
        <w:t xml:space="preserve"> </w:t>
      </w:r>
      <w:r w:rsidRPr="00B83D66">
        <w:rPr>
          <w:snapToGrid/>
          <w:color w:val="000000"/>
          <w:szCs w:val="24"/>
        </w:rPr>
        <w:t xml:space="preserve">U.S.C. § 1231) </w:t>
      </w:r>
      <w:r w:rsidR="007D5656" w:rsidRPr="00B83D66">
        <w:rPr>
          <w:snapToGrid/>
          <w:color w:val="000000"/>
          <w:szCs w:val="24"/>
        </w:rPr>
        <w:t xml:space="preserve">or under the Convention Against </w:t>
      </w:r>
      <w:r w:rsidRPr="00B83D66">
        <w:rPr>
          <w:snapToGrid/>
          <w:color w:val="000000"/>
          <w:szCs w:val="24"/>
        </w:rPr>
        <w:t>Torture who has been granted employment authorization, and such an applicant under the age of 14 who</w:t>
      </w:r>
      <w:r w:rsidR="0041748B">
        <w:rPr>
          <w:snapToGrid/>
          <w:color w:val="000000"/>
          <w:szCs w:val="24"/>
        </w:rPr>
        <w:t xml:space="preserve"> </w:t>
      </w:r>
      <w:r w:rsidRPr="00B83D66">
        <w:rPr>
          <w:snapToGrid/>
          <w:color w:val="000000"/>
          <w:szCs w:val="24"/>
        </w:rPr>
        <w:t>has had an a</w:t>
      </w:r>
      <w:r w:rsidR="007D5656" w:rsidRPr="00B83D66">
        <w:rPr>
          <w:snapToGrid/>
          <w:color w:val="000000"/>
          <w:szCs w:val="24"/>
        </w:rPr>
        <w:t>pplication pending for at least</w:t>
      </w:r>
      <w:r w:rsidRPr="00B83D66">
        <w:rPr>
          <w:snapToGrid/>
          <w:color w:val="000000"/>
          <w:szCs w:val="24"/>
        </w:rPr>
        <w:t xml:space="preserve">180 days; </w:t>
      </w:r>
    </w:p>
    <w:p w14:paraId="014B75B7"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(6) An alien who has been granted withholding of remo</w:t>
      </w:r>
      <w:r w:rsidR="0041748B">
        <w:rPr>
          <w:snapToGrid/>
          <w:color w:val="000000"/>
          <w:szCs w:val="24"/>
        </w:rPr>
        <w:t xml:space="preserve">val under the </w:t>
      </w:r>
      <w:r w:rsidRPr="00B83D66">
        <w:rPr>
          <w:snapToGrid/>
          <w:color w:val="000000"/>
          <w:szCs w:val="24"/>
        </w:rPr>
        <w:t xml:space="preserve">Convention Against </w:t>
      </w:r>
      <w:proofErr w:type="gramStart"/>
      <w:r w:rsidRPr="00B83D66">
        <w:rPr>
          <w:snapToGrid/>
          <w:color w:val="000000"/>
          <w:szCs w:val="24"/>
        </w:rPr>
        <w:t>Torture;</w:t>
      </w:r>
      <w:proofErr w:type="gramEnd"/>
      <w:r w:rsidRPr="00B83D66">
        <w:rPr>
          <w:snapToGrid/>
          <w:color w:val="000000"/>
          <w:szCs w:val="24"/>
        </w:rPr>
        <w:t xml:space="preserve"> </w:t>
      </w:r>
    </w:p>
    <w:p w14:paraId="46EF9F88"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(7) A child who has a pending application for Special Immigrant Juvenile status as described in section 101(a</w:t>
      </w:r>
      <w:r w:rsidR="0041748B">
        <w:rPr>
          <w:snapToGrid/>
          <w:color w:val="000000"/>
          <w:szCs w:val="24"/>
        </w:rPr>
        <w:t>)(27)(J) of the INA (8 U.S.C. §</w:t>
      </w:r>
      <w:r w:rsidRPr="00B83D66">
        <w:rPr>
          <w:snapToGrid/>
          <w:color w:val="000000"/>
          <w:szCs w:val="24"/>
        </w:rPr>
        <w:t>1101(a)(27)(J)</w:t>
      </w:r>
      <w:proofErr w:type="gramStart"/>
      <w:r w:rsidRPr="00B83D66">
        <w:rPr>
          <w:snapToGrid/>
          <w:color w:val="000000"/>
          <w:szCs w:val="24"/>
        </w:rPr>
        <w:t>);</w:t>
      </w:r>
      <w:proofErr w:type="gramEnd"/>
      <w:r w:rsidRPr="00B83D66">
        <w:rPr>
          <w:snapToGrid/>
          <w:color w:val="000000"/>
          <w:szCs w:val="24"/>
        </w:rPr>
        <w:t xml:space="preserve"> </w:t>
      </w:r>
    </w:p>
    <w:p w14:paraId="71C80B22"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(8) An alien who is lawfully present in t</w:t>
      </w:r>
      <w:r w:rsidR="0041748B">
        <w:rPr>
          <w:snapToGrid/>
          <w:color w:val="000000"/>
          <w:szCs w:val="24"/>
        </w:rPr>
        <w:t>he Commonwealth of the Northern</w:t>
      </w:r>
      <w:r w:rsidR="007D5656" w:rsidRPr="00B83D66">
        <w:rPr>
          <w:snapToGrid/>
          <w:color w:val="000000"/>
          <w:szCs w:val="24"/>
        </w:rPr>
        <w:t xml:space="preserve"> </w:t>
      </w:r>
      <w:r w:rsidRPr="00B83D66">
        <w:rPr>
          <w:snapToGrid/>
          <w:color w:val="000000"/>
          <w:szCs w:val="24"/>
        </w:rPr>
        <w:t xml:space="preserve">Mariana Islands under 48 U.S.C. § 1806(e); or </w:t>
      </w:r>
    </w:p>
    <w:p w14:paraId="225FFDC8"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(9) An alien who is lawfully pres</w:t>
      </w:r>
      <w:r w:rsidR="0041748B">
        <w:rPr>
          <w:snapToGrid/>
          <w:color w:val="000000"/>
          <w:szCs w:val="24"/>
        </w:rPr>
        <w:t>ent in American Samoa under the</w:t>
      </w:r>
      <w:r w:rsidR="007D5656" w:rsidRPr="00B83D66">
        <w:rPr>
          <w:snapToGrid/>
          <w:color w:val="000000"/>
          <w:szCs w:val="24"/>
        </w:rPr>
        <w:t xml:space="preserve"> </w:t>
      </w:r>
      <w:r w:rsidRPr="00B83D66">
        <w:rPr>
          <w:snapToGrid/>
          <w:color w:val="000000"/>
          <w:szCs w:val="24"/>
        </w:rPr>
        <w:t xml:space="preserve">immigration laws of American Samoa. </w:t>
      </w:r>
    </w:p>
    <w:p w14:paraId="5797A0D2" w14:textId="77777777" w:rsidR="00DC094C" w:rsidRPr="00B83D66" w:rsidRDefault="00DC094C" w:rsidP="00323C32">
      <w:pPr>
        <w:widowControl/>
        <w:autoSpaceDE w:val="0"/>
        <w:autoSpaceDN w:val="0"/>
        <w:adjustRightInd w:val="0"/>
        <w:ind w:left="2880"/>
        <w:rPr>
          <w:snapToGrid/>
          <w:color w:val="000000"/>
          <w:szCs w:val="24"/>
        </w:rPr>
      </w:pPr>
    </w:p>
    <w:p w14:paraId="6F0176D9" w14:textId="77777777" w:rsidR="00DC094C" w:rsidRPr="00B83D66" w:rsidRDefault="008C1A92" w:rsidP="0041748B">
      <w:pPr>
        <w:pStyle w:val="a"/>
        <w:tabs>
          <w:tab w:val="left" w:pos="-1440"/>
        </w:tabs>
        <w:ind w:left="3600" w:firstLine="0"/>
        <w:rPr>
          <w:snapToGrid/>
          <w:color w:val="000000"/>
          <w:szCs w:val="24"/>
        </w:rPr>
      </w:pPr>
      <w:r>
        <w:rPr>
          <w:szCs w:val="24"/>
        </w:rPr>
        <w:fldChar w:fldCharType="begin">
          <w:ffData>
            <w:name w:val=""/>
            <w:enabled/>
            <w:calcOnExit w:val="0"/>
            <w:statusText w:type="text" w:val="This is a checkbox to select Elected for Pregnant Women."/>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E97D44" w:rsidRPr="00B83D66">
        <w:rPr>
          <w:szCs w:val="24"/>
        </w:rPr>
        <w:t xml:space="preserve"> </w:t>
      </w:r>
      <w:r w:rsidR="00996987" w:rsidRPr="00B83D66">
        <w:rPr>
          <w:snapToGrid/>
          <w:color w:val="000000"/>
          <w:szCs w:val="24"/>
        </w:rPr>
        <w:t>Elected for pregnant women.</w:t>
      </w:r>
    </w:p>
    <w:p w14:paraId="26394584" w14:textId="77777777" w:rsidR="00DC094C" w:rsidRPr="00B83D66" w:rsidRDefault="008C1A92" w:rsidP="0041748B">
      <w:pPr>
        <w:pStyle w:val="a"/>
        <w:tabs>
          <w:tab w:val="left" w:pos="-1440"/>
        </w:tabs>
        <w:ind w:left="3600" w:firstLine="0"/>
        <w:rPr>
          <w:snapToGrid/>
          <w:color w:val="000000"/>
          <w:szCs w:val="24"/>
        </w:rPr>
      </w:pPr>
      <w:r>
        <w:rPr>
          <w:szCs w:val="24"/>
        </w:rPr>
        <w:fldChar w:fldCharType="begin">
          <w:ffData>
            <w:name w:val=""/>
            <w:enabled/>
            <w:calcOnExit w:val="0"/>
            <w:statusText w:type="text" w:val="This is a checkbox to select Elected for children under the 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E97D44" w:rsidRPr="00B83D66">
        <w:rPr>
          <w:szCs w:val="24"/>
        </w:rPr>
        <w:t xml:space="preserve"> </w:t>
      </w:r>
      <w:r w:rsidR="00996987" w:rsidRPr="00B83D66">
        <w:rPr>
          <w:snapToGrid/>
          <w:color w:val="000000"/>
          <w:szCs w:val="24"/>
        </w:rPr>
        <w:t xml:space="preserve">Elected for children </w:t>
      </w:r>
      <w:proofErr w:type="gramStart"/>
      <w:r w:rsidR="00996987" w:rsidRPr="00B83D66">
        <w:rPr>
          <w:snapToGrid/>
          <w:color w:val="000000"/>
          <w:szCs w:val="24"/>
        </w:rPr>
        <w:t>under age</w:t>
      </w:r>
      <w:proofErr w:type="gramEnd"/>
      <w:r w:rsidR="00996987" w:rsidRPr="00B83D66">
        <w:rPr>
          <w:snapToGrid/>
          <w:color w:val="000000"/>
          <w:szCs w:val="24"/>
        </w:rPr>
        <w:t xml:space="preserve"> </w:t>
      </w:r>
      <w:bookmarkStart w:id="80" w:name="Text54"/>
      <w:r>
        <w:rPr>
          <w:snapToGrid/>
          <w:color w:val="000000"/>
          <w:szCs w:val="24"/>
        </w:rPr>
        <w:fldChar w:fldCharType="begin">
          <w:ffData>
            <w:name w:val="Text54"/>
            <w:enabled/>
            <w:calcOnExit w:val="0"/>
            <w:statusText w:type="text" w:val="This is a textbox to enter age of children."/>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015E70">
        <w:rPr>
          <w:snapToGrid/>
          <w:color w:val="000000"/>
          <w:szCs w:val="24"/>
        </w:rPr>
        <w:t> </w:t>
      </w:r>
      <w:r w:rsidR="00015E70">
        <w:rPr>
          <w:snapToGrid/>
          <w:color w:val="000000"/>
          <w:szCs w:val="24"/>
        </w:rPr>
        <w:t> </w:t>
      </w:r>
      <w:r w:rsidR="00015E70">
        <w:rPr>
          <w:snapToGrid/>
          <w:color w:val="000000"/>
          <w:szCs w:val="24"/>
        </w:rPr>
        <w:t> </w:t>
      </w:r>
      <w:r w:rsidR="00015E70">
        <w:rPr>
          <w:snapToGrid/>
          <w:color w:val="000000"/>
          <w:szCs w:val="24"/>
        </w:rPr>
        <w:t> </w:t>
      </w:r>
      <w:r w:rsidR="00015E70">
        <w:rPr>
          <w:snapToGrid/>
          <w:color w:val="000000"/>
          <w:szCs w:val="24"/>
        </w:rPr>
        <w:t> </w:t>
      </w:r>
      <w:r>
        <w:rPr>
          <w:snapToGrid/>
          <w:color w:val="000000"/>
          <w:szCs w:val="24"/>
        </w:rPr>
        <w:fldChar w:fldCharType="end"/>
      </w:r>
      <w:bookmarkEnd w:id="80"/>
    </w:p>
    <w:p w14:paraId="7E2C94F8" w14:textId="77777777" w:rsidR="00115CF9" w:rsidRPr="0041748B" w:rsidRDefault="00115CF9" w:rsidP="00323C32">
      <w:pPr>
        <w:tabs>
          <w:tab w:val="left" w:pos="-1440"/>
        </w:tabs>
        <w:ind w:left="2160" w:hanging="1440"/>
        <w:rPr>
          <w:szCs w:val="24"/>
        </w:rPr>
      </w:pPr>
    </w:p>
    <w:p w14:paraId="0F5BDAE5" w14:textId="77777777" w:rsidR="00EE2687" w:rsidRPr="00B83D66" w:rsidRDefault="002D1B6C" w:rsidP="00323C32">
      <w:pPr>
        <w:pStyle w:val="a"/>
        <w:tabs>
          <w:tab w:val="left" w:pos="-1440"/>
        </w:tabs>
        <w:ind w:firstLine="0"/>
        <w:rPr>
          <w:snapToGrid/>
          <w:color w:val="000000"/>
          <w:szCs w:val="24"/>
        </w:rPr>
      </w:pPr>
      <w:r w:rsidRPr="00B83D66">
        <w:rPr>
          <w:b/>
          <w:bCs/>
          <w:szCs w:val="24"/>
        </w:rPr>
        <w:t>4.</w:t>
      </w:r>
      <w:r w:rsidR="00EF1D35" w:rsidRPr="00B83D66">
        <w:rPr>
          <w:b/>
          <w:bCs/>
          <w:szCs w:val="24"/>
        </w:rPr>
        <w:t>1</w:t>
      </w:r>
      <w:r w:rsidRPr="00B83D66">
        <w:rPr>
          <w:b/>
          <w:bCs/>
          <w:szCs w:val="24"/>
        </w:rPr>
        <w:t>.</w:t>
      </w:r>
      <w:r w:rsidR="00EE2687" w:rsidRPr="00B83D66">
        <w:rPr>
          <w:b/>
          <w:bCs/>
          <w:szCs w:val="24"/>
        </w:rPr>
        <w:t>1-LR</w:t>
      </w:r>
      <w:r w:rsidRPr="00B83D66">
        <w:rPr>
          <w:b/>
          <w:bCs/>
          <w:szCs w:val="24"/>
        </w:rPr>
        <w:t xml:space="preserve"> </w:t>
      </w:r>
      <w:r w:rsidR="008C1A92">
        <w:rPr>
          <w:szCs w:val="24"/>
        </w:rPr>
        <w:fldChar w:fldCharType="begin">
          <w:ffData>
            <w:name w:val=""/>
            <w:enabled/>
            <w:calcOnExit w:val="0"/>
            <w:statusText w:type="text" w:val="This is a checkbox to select that the State provides assurance it verifies individuals eligibility determination."/>
            <w:checkBox>
              <w:sizeAuto/>
              <w:default w:val="0"/>
            </w:checkBox>
          </w:ffData>
        </w:fldChar>
      </w:r>
      <w:r w:rsidR="008C1A92">
        <w:rPr>
          <w:szCs w:val="24"/>
        </w:rPr>
        <w:instrText xml:space="preserve"> FORMCHECKBOX </w:instrText>
      </w:r>
      <w:r w:rsidR="00000000">
        <w:rPr>
          <w:szCs w:val="24"/>
        </w:rPr>
      </w:r>
      <w:r w:rsidR="00000000">
        <w:rPr>
          <w:szCs w:val="24"/>
        </w:rPr>
        <w:fldChar w:fldCharType="separate"/>
      </w:r>
      <w:r w:rsidR="008C1A92">
        <w:rPr>
          <w:szCs w:val="24"/>
        </w:rPr>
        <w:fldChar w:fldCharType="end"/>
      </w:r>
      <w:r w:rsidR="00F71C1C" w:rsidRPr="00B83D66">
        <w:rPr>
          <w:b/>
          <w:szCs w:val="24"/>
        </w:rPr>
        <w:t xml:space="preserve"> </w:t>
      </w:r>
      <w:r w:rsidR="00EE2687" w:rsidRPr="00B83D66">
        <w:rPr>
          <w:b/>
          <w:szCs w:val="24"/>
        </w:rPr>
        <w:tab/>
      </w:r>
      <w:r w:rsidR="00996987" w:rsidRPr="00B83D66">
        <w:rPr>
          <w:snapToGrid/>
          <w:color w:val="000000"/>
          <w:szCs w:val="24"/>
        </w:rPr>
        <w:t xml:space="preserve">The State provides assurance that for an individual whom it enrolls in </w:t>
      </w:r>
    </w:p>
    <w:p w14:paraId="51E92CC7" w14:textId="77777777" w:rsidR="00D403DB" w:rsidRPr="00B83D66" w:rsidRDefault="00996987" w:rsidP="00323C32">
      <w:pPr>
        <w:pStyle w:val="a"/>
        <w:tabs>
          <w:tab w:val="left" w:pos="-1440"/>
        </w:tabs>
        <w:ind w:left="2880" w:firstLine="0"/>
        <w:rPr>
          <w:bCs/>
          <w:i/>
          <w:iCs/>
          <w:szCs w:val="24"/>
        </w:rPr>
      </w:pPr>
      <w:r w:rsidRPr="00B83D66">
        <w:rPr>
          <w:snapToGrid/>
          <w:color w:val="000000"/>
          <w:szCs w:val="24"/>
        </w:rPr>
        <w:t xml:space="preserve">Medicaid under the CHIPRA </w:t>
      </w:r>
      <w:r w:rsidR="00104062" w:rsidRPr="00B83D66">
        <w:rPr>
          <w:snapToGrid/>
          <w:color w:val="000000"/>
          <w:szCs w:val="24"/>
        </w:rPr>
        <w:t>Lawfully Residing</w:t>
      </w:r>
      <w:r w:rsidRPr="00B83D66">
        <w:rPr>
          <w:snapToGrid/>
          <w:color w:val="000000"/>
          <w:szCs w:val="24"/>
        </w:rPr>
        <w:t xml:space="preserve"> option, it has verified, at the time of the individual’s initial eligibility determination and at the time of the eligibility </w:t>
      </w:r>
      <w:r w:rsidR="006D0802" w:rsidRPr="00B83D66">
        <w:rPr>
          <w:snapToGrid/>
          <w:color w:val="000000"/>
          <w:szCs w:val="24"/>
        </w:rPr>
        <w:t>redetermination</w:t>
      </w:r>
      <w:r w:rsidR="006D0802">
        <w:rPr>
          <w:snapToGrid/>
          <w:color w:val="000000"/>
          <w:szCs w:val="24"/>
        </w:rPr>
        <w:t>,</w:t>
      </w:r>
      <w:r w:rsidR="006D0802" w:rsidRPr="00B83D66">
        <w:rPr>
          <w:snapToGrid/>
          <w:color w:val="000000"/>
          <w:szCs w:val="24"/>
        </w:rPr>
        <w:t xml:space="preserve"> that</w:t>
      </w:r>
      <w:r w:rsidRPr="00B83D66">
        <w:rPr>
          <w:snapToGrid/>
          <w:color w:val="000000"/>
          <w:szCs w:val="24"/>
        </w:rPr>
        <w:t xml:space="preserve"> the individual continues to be lawfully residing in the United States. The State must first attempt to verify this status using information provided at the time of initial application. If the State cannot do so from the information readily available, it must require the individual to provide documentation or further evidence to verify satisfactory immigration status in the same manner as it would for anyone else claiming satisfactory immigration status under section 1137(d) of the Act.</w:t>
      </w:r>
    </w:p>
    <w:p w14:paraId="7967A0DC" w14:textId="77777777" w:rsidR="00B74750" w:rsidRPr="00B83D66" w:rsidRDefault="00DE1DA3" w:rsidP="00323C32">
      <w:pPr>
        <w:tabs>
          <w:tab w:val="left" w:pos="-1440"/>
        </w:tabs>
        <w:ind w:left="2880" w:hanging="1440"/>
        <w:rPr>
          <w:bCs/>
          <w:szCs w:val="24"/>
        </w:rPr>
      </w:pPr>
      <w:r>
        <w:rPr>
          <w:bCs/>
          <w:szCs w:val="24"/>
        </w:rPr>
        <w:tab/>
      </w:r>
      <w:bookmarkStart w:id="81" w:name="Text55"/>
      <w:r>
        <w:rPr>
          <w:bCs/>
          <w:szCs w:val="24"/>
        </w:rPr>
        <w:fldChar w:fldCharType="begin">
          <w:ffData>
            <w:name w:val="Text55"/>
            <w:enabled/>
            <w:calcOnExit w:val="0"/>
            <w:statusText w:type="text" w:val="This is a text field to insert if the State cannot verify, it must require individual must provide documentation or further information."/>
            <w:textInput/>
          </w:ffData>
        </w:fldChar>
      </w:r>
      <w:r>
        <w:rPr>
          <w:bCs/>
          <w:szCs w:val="24"/>
        </w:rPr>
        <w:instrText xml:space="preserve"> FORMTEXT </w:instrText>
      </w:r>
      <w:r>
        <w:rPr>
          <w:bCs/>
          <w:szCs w:val="24"/>
        </w:rPr>
      </w:r>
      <w:r>
        <w:rPr>
          <w:bCs/>
          <w:szCs w:val="24"/>
        </w:rPr>
        <w:fldChar w:fldCharType="separate"/>
      </w:r>
      <w:r w:rsidR="00015E70">
        <w:rPr>
          <w:bCs/>
          <w:szCs w:val="24"/>
        </w:rPr>
        <w:t> </w:t>
      </w:r>
      <w:r w:rsidR="00015E70">
        <w:rPr>
          <w:bCs/>
          <w:szCs w:val="24"/>
        </w:rPr>
        <w:t> </w:t>
      </w:r>
      <w:r w:rsidR="00015E70">
        <w:rPr>
          <w:bCs/>
          <w:szCs w:val="24"/>
        </w:rPr>
        <w:t> </w:t>
      </w:r>
      <w:r w:rsidR="00015E70">
        <w:rPr>
          <w:bCs/>
          <w:szCs w:val="24"/>
        </w:rPr>
        <w:t> </w:t>
      </w:r>
      <w:r w:rsidR="00015E70">
        <w:rPr>
          <w:bCs/>
          <w:szCs w:val="24"/>
        </w:rPr>
        <w:t> </w:t>
      </w:r>
      <w:r>
        <w:rPr>
          <w:bCs/>
          <w:szCs w:val="24"/>
        </w:rPr>
        <w:fldChar w:fldCharType="end"/>
      </w:r>
      <w:bookmarkEnd w:id="81"/>
    </w:p>
    <w:p w14:paraId="17931E92" w14:textId="77777777" w:rsidR="004260A3" w:rsidRPr="00B83D66" w:rsidRDefault="002D1B6C" w:rsidP="00D42F71">
      <w:pPr>
        <w:tabs>
          <w:tab w:val="left" w:pos="-1440"/>
        </w:tabs>
        <w:ind w:left="1440" w:hanging="1440"/>
        <w:rPr>
          <w:bCs/>
          <w:szCs w:val="24"/>
        </w:rPr>
      </w:pPr>
      <w:r w:rsidRPr="00B83D66">
        <w:rPr>
          <w:b/>
          <w:bCs/>
          <w:szCs w:val="24"/>
        </w:rPr>
        <w:t>4.</w:t>
      </w:r>
      <w:r w:rsidR="00EF1D35" w:rsidRPr="00B83D66">
        <w:rPr>
          <w:b/>
          <w:bCs/>
          <w:szCs w:val="24"/>
        </w:rPr>
        <w:t>1</w:t>
      </w:r>
      <w:r w:rsidR="00F71C1C" w:rsidRPr="00B83D66">
        <w:rPr>
          <w:b/>
          <w:bCs/>
          <w:szCs w:val="24"/>
        </w:rPr>
        <w:t>-DS</w:t>
      </w:r>
      <w:r w:rsidRPr="00B83D66">
        <w:rPr>
          <w:b/>
          <w:bCs/>
          <w:szCs w:val="24"/>
        </w:rPr>
        <w:t xml:space="preserve"> </w:t>
      </w:r>
      <w:r w:rsidR="005E1894">
        <w:rPr>
          <w:szCs w:val="24"/>
        </w:rPr>
        <w:fldChar w:fldCharType="begin">
          <w:ffData>
            <w:name w:val=""/>
            <w:enabled/>
            <w:calcOnExit w:val="0"/>
            <w:statusText w:type="text" w:val="This is a checkbox to insert supplemental dental."/>
            <w:checkBox>
              <w:sizeAuto/>
              <w:default w:val="0"/>
            </w:checkBox>
          </w:ffData>
        </w:fldChar>
      </w:r>
      <w:r w:rsidR="005E1894">
        <w:rPr>
          <w:szCs w:val="24"/>
        </w:rPr>
        <w:instrText xml:space="preserve"> FORMCHECKBOX </w:instrText>
      </w:r>
      <w:r w:rsidR="00000000">
        <w:rPr>
          <w:szCs w:val="24"/>
        </w:rPr>
      </w:r>
      <w:r w:rsidR="00000000">
        <w:rPr>
          <w:szCs w:val="24"/>
        </w:rPr>
        <w:fldChar w:fldCharType="separate"/>
      </w:r>
      <w:r w:rsidR="005E1894">
        <w:rPr>
          <w:szCs w:val="24"/>
        </w:rPr>
        <w:fldChar w:fldCharType="end"/>
      </w:r>
      <w:r w:rsidR="005B79B2" w:rsidRPr="00B83D66">
        <w:rPr>
          <w:bCs/>
          <w:szCs w:val="24"/>
        </w:rPr>
        <w:t xml:space="preserve"> </w:t>
      </w:r>
      <w:r w:rsidR="0041748B">
        <w:rPr>
          <w:bCs/>
          <w:szCs w:val="24"/>
        </w:rPr>
        <w:tab/>
      </w:r>
      <w:r w:rsidR="002F04CB" w:rsidRPr="00B83D66">
        <w:rPr>
          <w:b/>
          <w:bCs/>
          <w:szCs w:val="24"/>
        </w:rPr>
        <w:t>Supplemental Dental</w:t>
      </w:r>
      <w:r w:rsidR="00DC0C84" w:rsidRPr="00B83D66">
        <w:rPr>
          <w:b/>
          <w:bCs/>
          <w:szCs w:val="24"/>
        </w:rPr>
        <w:t xml:space="preserve"> </w:t>
      </w:r>
      <w:r w:rsidR="00DC0C84" w:rsidRPr="00F00AD6">
        <w:rPr>
          <w:bCs/>
          <w:szCs w:val="24"/>
        </w:rPr>
        <w:t>(Section 210</w:t>
      </w:r>
      <w:r w:rsidR="00D556D3" w:rsidRPr="00F00AD6">
        <w:rPr>
          <w:bCs/>
          <w:szCs w:val="24"/>
        </w:rPr>
        <w:t>3(</w:t>
      </w:r>
      <w:r w:rsidR="004B7082" w:rsidRPr="00F00AD6">
        <w:rPr>
          <w:bCs/>
          <w:szCs w:val="24"/>
        </w:rPr>
        <w:t>c</w:t>
      </w:r>
      <w:r w:rsidR="00D556D3" w:rsidRPr="00F00AD6">
        <w:rPr>
          <w:bCs/>
          <w:szCs w:val="24"/>
        </w:rPr>
        <w:t>)(5)</w:t>
      </w:r>
      <w:r w:rsidR="006D0802" w:rsidRPr="00F00AD6">
        <w:rPr>
          <w:bCs/>
          <w:szCs w:val="24"/>
        </w:rPr>
        <w:t xml:space="preserve"> </w:t>
      </w:r>
      <w:r w:rsidR="00965881" w:rsidRPr="00F00AD6">
        <w:rPr>
          <w:bCs/>
          <w:szCs w:val="24"/>
        </w:rPr>
        <w:t>-</w:t>
      </w:r>
      <w:r w:rsidR="005B79B2" w:rsidRPr="00F00AD6">
        <w:rPr>
          <w:bCs/>
          <w:szCs w:val="24"/>
        </w:rPr>
        <w:t xml:space="preserve"> </w:t>
      </w:r>
      <w:r w:rsidR="00996987" w:rsidRPr="00F00AD6">
        <w:rPr>
          <w:bCs/>
          <w:szCs w:val="24"/>
        </w:rPr>
        <w:t>A</w:t>
      </w:r>
      <w:r w:rsidR="00996987" w:rsidRPr="00B83D66">
        <w:rPr>
          <w:bCs/>
          <w:szCs w:val="24"/>
        </w:rPr>
        <w:t xml:space="preserve"> child who is eligible to enroll in dental-only supplemental coverage, effective January 1, 2009. Eligibility is limited to only targeted low-income children who are otherwise eligible for CHIP but for the fact that they are enrolled in a group health plan or health insurance offered through an employer. The State’s </w:t>
      </w:r>
      <w:r w:rsidR="00CB094E" w:rsidRPr="00B83D66">
        <w:rPr>
          <w:bCs/>
          <w:szCs w:val="24"/>
        </w:rPr>
        <w:t>CHIP</w:t>
      </w:r>
      <w:r w:rsidR="00996987" w:rsidRPr="00B83D66">
        <w:rPr>
          <w:bCs/>
          <w:szCs w:val="24"/>
        </w:rPr>
        <w:t xml:space="preserve"> plan income eligibility level </w:t>
      </w:r>
      <w:r w:rsidR="004B0565" w:rsidRPr="00B83D66">
        <w:rPr>
          <w:bCs/>
          <w:szCs w:val="24"/>
        </w:rPr>
        <w:t xml:space="preserve">is at least the highest income eligibility standard under its approved State child </w:t>
      </w:r>
      <w:r w:rsidR="003169BD" w:rsidRPr="00B83D66">
        <w:rPr>
          <w:bCs/>
          <w:szCs w:val="24"/>
        </w:rPr>
        <w:t xml:space="preserve">health </w:t>
      </w:r>
      <w:r w:rsidR="004B0565" w:rsidRPr="00B83D66">
        <w:rPr>
          <w:bCs/>
          <w:szCs w:val="24"/>
        </w:rPr>
        <w:t>plan (or under a waiver) as of January 1, 2009</w:t>
      </w:r>
      <w:r w:rsidR="00996987" w:rsidRPr="00B83D66">
        <w:rPr>
          <w:bCs/>
          <w:szCs w:val="24"/>
        </w:rPr>
        <w:t>. All who meet the eligibility standards and apply for dental-only supplemental coverage shall be provided benefits. States choosing this option must report these children separately in SEDS.</w:t>
      </w:r>
      <w:r w:rsidR="00A20F91" w:rsidRPr="00B83D66">
        <w:rPr>
          <w:bCs/>
          <w:szCs w:val="24"/>
        </w:rPr>
        <w:t xml:space="preserve"> Please update section</w:t>
      </w:r>
      <w:r w:rsidR="00F13954" w:rsidRPr="00B83D66">
        <w:rPr>
          <w:bCs/>
          <w:szCs w:val="24"/>
        </w:rPr>
        <w:t>s 1.1-DS, 4.2-DS, and</w:t>
      </w:r>
      <w:r w:rsidR="00A20F91" w:rsidRPr="00B83D66">
        <w:rPr>
          <w:bCs/>
          <w:szCs w:val="24"/>
        </w:rPr>
        <w:t xml:space="preserve"> 9.10 when electing this option. </w:t>
      </w:r>
    </w:p>
    <w:p w14:paraId="02088A41" w14:textId="77777777" w:rsidR="00B74750" w:rsidRPr="00B83D66" w:rsidRDefault="005E1894" w:rsidP="005E1894">
      <w:pPr>
        <w:tabs>
          <w:tab w:val="left" w:pos="-1440"/>
          <w:tab w:val="left" w:pos="1512"/>
        </w:tabs>
        <w:ind w:left="1440" w:hanging="1440"/>
        <w:rPr>
          <w:b/>
          <w:szCs w:val="24"/>
        </w:rPr>
      </w:pPr>
      <w:r>
        <w:rPr>
          <w:b/>
          <w:szCs w:val="24"/>
        </w:rPr>
        <w:tab/>
      </w:r>
      <w:bookmarkStart w:id="82" w:name="Text56"/>
      <w:r>
        <w:rPr>
          <w:b/>
          <w:szCs w:val="24"/>
        </w:rPr>
        <w:fldChar w:fldCharType="begin">
          <w:ffData>
            <w:name w:val="Text56"/>
            <w:enabled/>
            <w:calcOnExit w:val="0"/>
            <w:statusText w:type="text" w:val="This is a textbox to update Sections 1.1DS, 4.2 DS, and 9.10 when electing this option."/>
            <w:textInput/>
          </w:ffData>
        </w:fldChar>
      </w:r>
      <w:r>
        <w:rPr>
          <w:b/>
          <w:szCs w:val="24"/>
        </w:rPr>
        <w:instrText xml:space="preserve"> FORMTEXT </w:instrText>
      </w:r>
      <w:r>
        <w:rPr>
          <w:b/>
          <w:szCs w:val="24"/>
        </w:rPr>
      </w:r>
      <w:r>
        <w:rPr>
          <w:b/>
          <w:szCs w:val="24"/>
        </w:rPr>
        <w:fldChar w:fldCharType="separate"/>
      </w:r>
      <w:r w:rsidR="00015E70">
        <w:rPr>
          <w:b/>
          <w:szCs w:val="24"/>
        </w:rPr>
        <w:t> </w:t>
      </w:r>
      <w:r w:rsidR="00015E70">
        <w:rPr>
          <w:b/>
          <w:szCs w:val="24"/>
        </w:rPr>
        <w:t> </w:t>
      </w:r>
      <w:r w:rsidR="00015E70">
        <w:rPr>
          <w:b/>
          <w:szCs w:val="24"/>
        </w:rPr>
        <w:t> </w:t>
      </w:r>
      <w:r w:rsidR="00015E70">
        <w:rPr>
          <w:b/>
          <w:szCs w:val="24"/>
        </w:rPr>
        <w:t> </w:t>
      </w:r>
      <w:r w:rsidR="00015E70">
        <w:rPr>
          <w:b/>
          <w:szCs w:val="24"/>
        </w:rPr>
        <w:t> </w:t>
      </w:r>
      <w:r>
        <w:rPr>
          <w:b/>
          <w:szCs w:val="24"/>
        </w:rPr>
        <w:fldChar w:fldCharType="end"/>
      </w:r>
      <w:bookmarkEnd w:id="82"/>
    </w:p>
    <w:p w14:paraId="1CAC9078" w14:textId="77777777" w:rsidR="00DD01BA" w:rsidRPr="00F00AD6" w:rsidRDefault="001E7F86" w:rsidP="0041748B">
      <w:pPr>
        <w:tabs>
          <w:tab w:val="left" w:pos="-1440"/>
        </w:tabs>
        <w:ind w:left="1440" w:hanging="1440"/>
        <w:rPr>
          <w:szCs w:val="24"/>
        </w:rPr>
      </w:pPr>
      <w:r w:rsidRPr="00B83D66">
        <w:rPr>
          <w:b/>
          <w:szCs w:val="24"/>
        </w:rPr>
        <w:t>4.</w:t>
      </w:r>
      <w:r w:rsidR="00F71C1C" w:rsidRPr="00B83D66">
        <w:rPr>
          <w:b/>
          <w:szCs w:val="24"/>
        </w:rPr>
        <w:t>2</w:t>
      </w:r>
      <w:r w:rsidRPr="00B83D66">
        <w:rPr>
          <w:b/>
          <w:szCs w:val="24"/>
        </w:rPr>
        <w:t>.</w:t>
      </w:r>
      <w:r w:rsidRPr="00B83D66">
        <w:rPr>
          <w:szCs w:val="24"/>
        </w:rPr>
        <w:tab/>
      </w:r>
      <w:r w:rsidR="002F04CB" w:rsidRPr="00B83D66">
        <w:rPr>
          <w:b/>
          <w:szCs w:val="24"/>
        </w:rPr>
        <w:t>Assurances</w:t>
      </w:r>
      <w:r w:rsidR="006F795B" w:rsidRPr="00B83D66">
        <w:rPr>
          <w:b/>
          <w:szCs w:val="24"/>
        </w:rPr>
        <w:t xml:space="preserve"> </w:t>
      </w:r>
      <w:r w:rsidR="006915AB" w:rsidRPr="00B83D66">
        <w:rPr>
          <w:szCs w:val="24"/>
        </w:rPr>
        <w:t>The State assures</w:t>
      </w:r>
      <w:r w:rsidR="004A4C4D" w:rsidRPr="00B83D66">
        <w:rPr>
          <w:szCs w:val="24"/>
        </w:rPr>
        <w:t xml:space="preserve"> by checking </w:t>
      </w:r>
      <w:r w:rsidR="004A4C4D" w:rsidRPr="00F00AD6">
        <w:rPr>
          <w:szCs w:val="24"/>
        </w:rPr>
        <w:t xml:space="preserve">the box below </w:t>
      </w:r>
      <w:r w:rsidR="006915AB" w:rsidRPr="00F00AD6">
        <w:rPr>
          <w:szCs w:val="24"/>
        </w:rPr>
        <w:t>that it has made the following findings with respect to the eligibility standards in its plan:</w:t>
      </w:r>
      <w:r w:rsidR="00DD01BA" w:rsidRPr="00F00AD6">
        <w:rPr>
          <w:szCs w:val="24"/>
        </w:rPr>
        <w:t xml:space="preserve"> </w:t>
      </w:r>
      <w:r w:rsidR="006915AB" w:rsidRPr="00F00AD6">
        <w:rPr>
          <w:szCs w:val="24"/>
        </w:rPr>
        <w:t>(Section 2102(b)(1)(B) and 42 CFR 457.320(b))</w:t>
      </w:r>
      <w:r w:rsidR="00DD01BA" w:rsidRPr="00F00AD6">
        <w:rPr>
          <w:szCs w:val="24"/>
        </w:rPr>
        <w:t xml:space="preserve"> </w:t>
      </w:r>
    </w:p>
    <w:p w14:paraId="232F0F8F" w14:textId="77777777" w:rsidR="00DD01BA" w:rsidRPr="00B83D66" w:rsidRDefault="00DD01BA" w:rsidP="00323C32">
      <w:pPr>
        <w:tabs>
          <w:tab w:val="left" w:pos="-1440"/>
        </w:tabs>
        <w:ind w:left="1440" w:hanging="1440"/>
        <w:rPr>
          <w:szCs w:val="24"/>
        </w:rPr>
      </w:pPr>
      <w:r w:rsidRPr="00B83D66">
        <w:rPr>
          <w:b/>
          <w:szCs w:val="24"/>
        </w:rPr>
        <w:tab/>
      </w:r>
      <w:r w:rsidR="006C31B4" w:rsidRPr="00B83D66">
        <w:rPr>
          <w:b/>
          <w:szCs w:val="24"/>
        </w:rPr>
        <w:t>4.</w:t>
      </w:r>
      <w:r w:rsidR="00F71C1C" w:rsidRPr="00B83D66">
        <w:rPr>
          <w:b/>
          <w:szCs w:val="24"/>
        </w:rPr>
        <w:t>2</w:t>
      </w:r>
      <w:r w:rsidR="006C31B4" w:rsidRPr="00B83D66">
        <w:rPr>
          <w:b/>
          <w:szCs w:val="24"/>
        </w:rPr>
        <w:t>.1.</w:t>
      </w:r>
      <w:r w:rsidR="006C31B4" w:rsidRPr="00B83D66">
        <w:rPr>
          <w:szCs w:val="24"/>
        </w:rPr>
        <w:t xml:space="preserve"> </w:t>
      </w:r>
      <w:r w:rsidR="005E1894">
        <w:rPr>
          <w:szCs w:val="24"/>
        </w:rPr>
        <w:fldChar w:fldCharType="begin">
          <w:ffData>
            <w:name w:val=""/>
            <w:enabled/>
            <w:calcOnExit w:val="0"/>
            <w:statusText w:type="text" w:val="This is a checkbox to select these standards do not discriminate on the basis of diagnosis."/>
            <w:checkBox>
              <w:sizeAuto/>
              <w:default w:val="0"/>
            </w:checkBox>
          </w:ffData>
        </w:fldChar>
      </w:r>
      <w:r w:rsidR="005E1894">
        <w:rPr>
          <w:szCs w:val="24"/>
        </w:rPr>
        <w:instrText xml:space="preserve"> FORMCHECKBOX </w:instrText>
      </w:r>
      <w:r w:rsidR="00000000">
        <w:rPr>
          <w:szCs w:val="24"/>
        </w:rPr>
      </w:r>
      <w:r w:rsidR="00000000">
        <w:rPr>
          <w:szCs w:val="24"/>
        </w:rPr>
        <w:fldChar w:fldCharType="separate"/>
      </w:r>
      <w:r w:rsidR="005E1894">
        <w:rPr>
          <w:szCs w:val="24"/>
        </w:rPr>
        <w:fldChar w:fldCharType="end"/>
      </w:r>
      <w:r w:rsidR="00825D52" w:rsidRPr="00B83D66">
        <w:rPr>
          <w:szCs w:val="24"/>
        </w:rPr>
        <w:t xml:space="preserve"> </w:t>
      </w:r>
      <w:r w:rsidR="006915AB" w:rsidRPr="00B83D66">
        <w:rPr>
          <w:szCs w:val="24"/>
        </w:rPr>
        <w:t xml:space="preserve">These standards do not discriminate </w:t>
      </w:r>
      <w:proofErr w:type="gramStart"/>
      <w:r w:rsidR="006915AB" w:rsidRPr="00B83D66">
        <w:rPr>
          <w:szCs w:val="24"/>
        </w:rPr>
        <w:t>on the basis of</w:t>
      </w:r>
      <w:proofErr w:type="gramEnd"/>
      <w:r w:rsidR="006915AB" w:rsidRPr="00B83D66">
        <w:rPr>
          <w:szCs w:val="24"/>
        </w:rPr>
        <w:t xml:space="preserve"> diagnosis.</w:t>
      </w:r>
    </w:p>
    <w:p w14:paraId="5F74A1C3" w14:textId="77777777" w:rsidR="006D0802" w:rsidRDefault="006915AB" w:rsidP="00323C32">
      <w:pPr>
        <w:tabs>
          <w:tab w:val="left" w:pos="-1440"/>
        </w:tabs>
        <w:ind w:left="1440" w:hanging="1440"/>
        <w:rPr>
          <w:szCs w:val="24"/>
        </w:rPr>
      </w:pPr>
      <w:r w:rsidRPr="00B83D66">
        <w:rPr>
          <w:szCs w:val="24"/>
        </w:rPr>
        <w:lastRenderedPageBreak/>
        <w:tab/>
      </w:r>
      <w:r w:rsidR="006C31B4" w:rsidRPr="00B83D66">
        <w:rPr>
          <w:b/>
          <w:szCs w:val="24"/>
        </w:rPr>
        <w:t>4.</w:t>
      </w:r>
      <w:r w:rsidR="00F71C1C" w:rsidRPr="00B83D66">
        <w:rPr>
          <w:b/>
          <w:szCs w:val="24"/>
        </w:rPr>
        <w:t>2</w:t>
      </w:r>
      <w:r w:rsidR="006C31B4" w:rsidRPr="00B83D66">
        <w:rPr>
          <w:b/>
          <w:szCs w:val="24"/>
        </w:rPr>
        <w:t>.2.</w:t>
      </w:r>
      <w:r w:rsidR="006C31B4" w:rsidRPr="00B83D66">
        <w:rPr>
          <w:szCs w:val="24"/>
        </w:rPr>
        <w:t xml:space="preserve"> </w:t>
      </w:r>
      <w:r w:rsidR="005E1894">
        <w:rPr>
          <w:szCs w:val="24"/>
        </w:rPr>
        <w:fldChar w:fldCharType="begin">
          <w:ffData>
            <w:name w:val=""/>
            <w:enabled/>
            <w:calcOnExit w:val="0"/>
            <w:statusText w:type="text" w:val="This is a checkbox to select within a defined Group of covered targed low-income children."/>
            <w:checkBox>
              <w:sizeAuto/>
              <w:default w:val="0"/>
            </w:checkBox>
          </w:ffData>
        </w:fldChar>
      </w:r>
      <w:r w:rsidR="005E1894">
        <w:rPr>
          <w:szCs w:val="24"/>
        </w:rPr>
        <w:instrText xml:space="preserve"> FORMCHECKBOX </w:instrText>
      </w:r>
      <w:r w:rsidR="00000000">
        <w:rPr>
          <w:szCs w:val="24"/>
        </w:rPr>
      </w:r>
      <w:r w:rsidR="00000000">
        <w:rPr>
          <w:szCs w:val="24"/>
        </w:rPr>
        <w:fldChar w:fldCharType="separate"/>
      </w:r>
      <w:r w:rsidR="005E1894">
        <w:rPr>
          <w:szCs w:val="24"/>
        </w:rPr>
        <w:fldChar w:fldCharType="end"/>
      </w:r>
      <w:r w:rsidR="00825D52" w:rsidRPr="00B83D66">
        <w:rPr>
          <w:szCs w:val="24"/>
        </w:rPr>
        <w:t xml:space="preserve"> </w:t>
      </w:r>
      <w:r w:rsidRPr="00B83D66">
        <w:rPr>
          <w:szCs w:val="24"/>
        </w:rPr>
        <w:t xml:space="preserve">Within a defined group of covered targeted low-income children, these </w:t>
      </w:r>
    </w:p>
    <w:p w14:paraId="186E9441" w14:textId="77777777" w:rsidR="006D0802" w:rsidRDefault="006D0802" w:rsidP="00323C32">
      <w:pPr>
        <w:tabs>
          <w:tab w:val="left" w:pos="-1440"/>
        </w:tabs>
        <w:ind w:left="1440" w:hanging="1440"/>
        <w:rPr>
          <w:szCs w:val="24"/>
        </w:rPr>
      </w:pPr>
      <w:r>
        <w:rPr>
          <w:b/>
          <w:szCs w:val="24"/>
        </w:rPr>
        <w:tab/>
      </w:r>
      <w:r>
        <w:rPr>
          <w:b/>
          <w:szCs w:val="24"/>
        </w:rPr>
        <w:tab/>
        <w:t xml:space="preserve">    </w:t>
      </w:r>
      <w:r w:rsidR="006915AB" w:rsidRPr="00B83D66">
        <w:rPr>
          <w:szCs w:val="24"/>
        </w:rPr>
        <w:t xml:space="preserve">standards do not cover children of higher income families without </w:t>
      </w:r>
      <w:proofErr w:type="gramStart"/>
      <w:r w:rsidR="006915AB" w:rsidRPr="00B83D66">
        <w:rPr>
          <w:szCs w:val="24"/>
        </w:rPr>
        <w:t>covering</w:t>
      </w:r>
      <w:proofErr w:type="gramEnd"/>
      <w:r w:rsidR="006915AB" w:rsidRPr="00B83D66">
        <w:rPr>
          <w:szCs w:val="24"/>
        </w:rPr>
        <w:t xml:space="preserve"> </w:t>
      </w:r>
    </w:p>
    <w:p w14:paraId="653A2FFE" w14:textId="77777777" w:rsidR="006D0802" w:rsidRDefault="006D0802" w:rsidP="00323C32">
      <w:pPr>
        <w:tabs>
          <w:tab w:val="left" w:pos="-1440"/>
        </w:tabs>
        <w:ind w:left="1440" w:hanging="1440"/>
        <w:rPr>
          <w:bCs/>
          <w:iCs/>
          <w:szCs w:val="24"/>
        </w:rPr>
      </w:pPr>
      <w:r>
        <w:rPr>
          <w:szCs w:val="24"/>
        </w:rPr>
        <w:tab/>
      </w:r>
      <w:r>
        <w:rPr>
          <w:szCs w:val="24"/>
        </w:rPr>
        <w:tab/>
        <w:t xml:space="preserve">    </w:t>
      </w:r>
      <w:r w:rsidR="006915AB" w:rsidRPr="00B83D66">
        <w:rPr>
          <w:szCs w:val="24"/>
        </w:rPr>
        <w:t xml:space="preserve">children with a lower family income. </w:t>
      </w:r>
      <w:r w:rsidR="009D2F21" w:rsidRPr="00B83D66">
        <w:rPr>
          <w:szCs w:val="24"/>
        </w:rPr>
        <w:t>T</w:t>
      </w:r>
      <w:r w:rsidR="00996987" w:rsidRPr="00B83D66">
        <w:rPr>
          <w:bCs/>
          <w:iCs/>
          <w:szCs w:val="24"/>
        </w:rPr>
        <w:t xml:space="preserve">his applies to pregnant women </w:t>
      </w:r>
      <w:proofErr w:type="gramStart"/>
      <w:r w:rsidR="00996987" w:rsidRPr="00B83D66">
        <w:rPr>
          <w:bCs/>
          <w:iCs/>
          <w:szCs w:val="24"/>
        </w:rPr>
        <w:t>included</w:t>
      </w:r>
      <w:proofErr w:type="gramEnd"/>
      <w:r w:rsidR="00996987" w:rsidRPr="00B83D66">
        <w:rPr>
          <w:bCs/>
          <w:iCs/>
          <w:szCs w:val="24"/>
        </w:rPr>
        <w:t xml:space="preserve"> </w:t>
      </w:r>
    </w:p>
    <w:p w14:paraId="04500DD3" w14:textId="77777777" w:rsidR="00DD01BA" w:rsidRPr="00B83D66" w:rsidRDefault="006D0802" w:rsidP="00323C32">
      <w:pPr>
        <w:tabs>
          <w:tab w:val="left" w:pos="-1440"/>
        </w:tabs>
        <w:ind w:left="1440" w:hanging="1440"/>
        <w:rPr>
          <w:b/>
          <w:bCs/>
          <w:i/>
          <w:iCs/>
          <w:szCs w:val="24"/>
        </w:rPr>
      </w:pPr>
      <w:r>
        <w:rPr>
          <w:bCs/>
          <w:iCs/>
          <w:szCs w:val="24"/>
        </w:rPr>
        <w:tab/>
      </w:r>
      <w:r>
        <w:rPr>
          <w:bCs/>
          <w:iCs/>
          <w:szCs w:val="24"/>
        </w:rPr>
        <w:tab/>
        <w:t xml:space="preserve">    </w:t>
      </w:r>
      <w:r w:rsidR="00996987" w:rsidRPr="00B83D66">
        <w:rPr>
          <w:bCs/>
          <w:iCs/>
          <w:szCs w:val="24"/>
        </w:rPr>
        <w:t>in the State plan as well as targeted low-income children.</w:t>
      </w:r>
    </w:p>
    <w:p w14:paraId="0E2F165F" w14:textId="77777777" w:rsidR="006D0802" w:rsidRDefault="006915AB" w:rsidP="00323C32">
      <w:pPr>
        <w:tabs>
          <w:tab w:val="left" w:pos="-1440"/>
        </w:tabs>
        <w:ind w:left="1440" w:hanging="1440"/>
        <w:rPr>
          <w:szCs w:val="24"/>
        </w:rPr>
      </w:pPr>
      <w:r w:rsidRPr="00B83D66">
        <w:rPr>
          <w:b/>
          <w:bCs/>
          <w:i/>
          <w:iCs/>
          <w:szCs w:val="24"/>
        </w:rPr>
        <w:tab/>
      </w:r>
      <w:r w:rsidR="006C31B4" w:rsidRPr="00B83D66">
        <w:rPr>
          <w:b/>
          <w:szCs w:val="24"/>
        </w:rPr>
        <w:t>4.</w:t>
      </w:r>
      <w:r w:rsidR="00F71C1C" w:rsidRPr="00B83D66">
        <w:rPr>
          <w:b/>
          <w:szCs w:val="24"/>
        </w:rPr>
        <w:t>2</w:t>
      </w:r>
      <w:r w:rsidR="006C31B4" w:rsidRPr="00B83D66">
        <w:rPr>
          <w:b/>
          <w:szCs w:val="24"/>
        </w:rPr>
        <w:t>.3</w:t>
      </w:r>
      <w:r w:rsidR="006C31B4" w:rsidRPr="00B83D66">
        <w:rPr>
          <w:szCs w:val="24"/>
        </w:rPr>
        <w:t xml:space="preserve">. </w:t>
      </w:r>
      <w:r w:rsidR="005E1894">
        <w:rPr>
          <w:szCs w:val="24"/>
        </w:rPr>
        <w:fldChar w:fldCharType="begin">
          <w:ffData>
            <w:name w:val=""/>
            <w:enabled/>
            <w:calcOnExit w:val="0"/>
            <w:statusText w:type="text" w:val="This is a checkbox to select these standards do not deny eligibility based on a child having pre-existing medical conditions."/>
            <w:checkBox>
              <w:sizeAuto/>
              <w:default w:val="0"/>
            </w:checkBox>
          </w:ffData>
        </w:fldChar>
      </w:r>
      <w:r w:rsidR="005E1894">
        <w:rPr>
          <w:szCs w:val="24"/>
        </w:rPr>
        <w:instrText xml:space="preserve"> FORMCHECKBOX </w:instrText>
      </w:r>
      <w:r w:rsidR="00000000">
        <w:rPr>
          <w:szCs w:val="24"/>
        </w:rPr>
      </w:r>
      <w:r w:rsidR="00000000">
        <w:rPr>
          <w:szCs w:val="24"/>
        </w:rPr>
        <w:fldChar w:fldCharType="separate"/>
      </w:r>
      <w:r w:rsidR="005E1894">
        <w:rPr>
          <w:szCs w:val="24"/>
        </w:rPr>
        <w:fldChar w:fldCharType="end"/>
      </w:r>
      <w:r w:rsidR="00825D52" w:rsidRPr="00B83D66">
        <w:rPr>
          <w:szCs w:val="24"/>
        </w:rPr>
        <w:t xml:space="preserve"> </w:t>
      </w:r>
      <w:r w:rsidRPr="00B83D66">
        <w:rPr>
          <w:szCs w:val="24"/>
        </w:rPr>
        <w:t xml:space="preserve">These standards do not deny eligibility based on a child having a </w:t>
      </w:r>
      <w:proofErr w:type="gramStart"/>
      <w:r w:rsidRPr="00B83D66">
        <w:rPr>
          <w:szCs w:val="24"/>
        </w:rPr>
        <w:t>pre-existing</w:t>
      </w:r>
      <w:proofErr w:type="gramEnd"/>
      <w:r w:rsidRPr="00B83D66">
        <w:rPr>
          <w:szCs w:val="24"/>
        </w:rPr>
        <w:t xml:space="preserve"> </w:t>
      </w:r>
    </w:p>
    <w:p w14:paraId="3F79EF43" w14:textId="77777777" w:rsidR="006D0802" w:rsidRDefault="006D0802" w:rsidP="00323C32">
      <w:pPr>
        <w:tabs>
          <w:tab w:val="left" w:pos="-1440"/>
        </w:tabs>
        <w:ind w:left="1440" w:hanging="1440"/>
        <w:rPr>
          <w:bCs/>
          <w:iCs/>
          <w:szCs w:val="24"/>
        </w:rPr>
      </w:pPr>
      <w:r>
        <w:rPr>
          <w:b/>
          <w:szCs w:val="24"/>
        </w:rPr>
        <w:tab/>
      </w:r>
      <w:r>
        <w:rPr>
          <w:b/>
          <w:szCs w:val="24"/>
        </w:rPr>
        <w:tab/>
        <w:t xml:space="preserve">    </w:t>
      </w:r>
      <w:r w:rsidR="006915AB" w:rsidRPr="00B83D66">
        <w:rPr>
          <w:szCs w:val="24"/>
        </w:rPr>
        <w:t xml:space="preserve">medical condition. </w:t>
      </w:r>
      <w:r w:rsidR="009D2F21" w:rsidRPr="00B83D66">
        <w:rPr>
          <w:szCs w:val="24"/>
        </w:rPr>
        <w:t>T</w:t>
      </w:r>
      <w:r w:rsidR="00996987" w:rsidRPr="00B83D66">
        <w:rPr>
          <w:bCs/>
          <w:iCs/>
          <w:szCs w:val="24"/>
        </w:rPr>
        <w:t>his applies to pregnant women as well as targeted low-</w:t>
      </w:r>
    </w:p>
    <w:p w14:paraId="43DCB262" w14:textId="77777777" w:rsidR="001E7F86" w:rsidRPr="00B83D66" w:rsidRDefault="006D0802" w:rsidP="00323C32">
      <w:pPr>
        <w:tabs>
          <w:tab w:val="left" w:pos="-1440"/>
        </w:tabs>
        <w:ind w:left="1440" w:hanging="1440"/>
        <w:rPr>
          <w:b/>
          <w:bCs/>
          <w:i/>
          <w:iCs/>
          <w:szCs w:val="24"/>
        </w:rPr>
      </w:pPr>
      <w:r>
        <w:rPr>
          <w:bCs/>
          <w:iCs/>
          <w:szCs w:val="24"/>
        </w:rPr>
        <w:tab/>
      </w:r>
      <w:r>
        <w:rPr>
          <w:bCs/>
          <w:iCs/>
          <w:szCs w:val="24"/>
        </w:rPr>
        <w:tab/>
        <w:t xml:space="preserve">    </w:t>
      </w:r>
      <w:r w:rsidR="00996987" w:rsidRPr="00B83D66">
        <w:rPr>
          <w:bCs/>
          <w:iCs/>
          <w:szCs w:val="24"/>
        </w:rPr>
        <w:t>income children.</w:t>
      </w:r>
    </w:p>
    <w:p w14:paraId="04B439AA" w14:textId="77777777" w:rsidR="00C95018" w:rsidRPr="00B83D66" w:rsidRDefault="00C95018" w:rsidP="00323C32">
      <w:pPr>
        <w:tabs>
          <w:tab w:val="left" w:pos="-1440"/>
        </w:tabs>
        <w:ind w:left="1440" w:hanging="1440"/>
        <w:rPr>
          <w:b/>
          <w:szCs w:val="24"/>
        </w:rPr>
      </w:pPr>
    </w:p>
    <w:p w14:paraId="1114DCFE" w14:textId="77777777" w:rsidR="009D2F21" w:rsidRPr="00B83D66" w:rsidRDefault="009D2F21" w:rsidP="006944F0">
      <w:pPr>
        <w:tabs>
          <w:tab w:val="left" w:pos="-1440"/>
        </w:tabs>
        <w:ind w:left="1440" w:hanging="1440"/>
        <w:rPr>
          <w:szCs w:val="24"/>
        </w:rPr>
      </w:pPr>
      <w:r w:rsidRPr="00B83D66">
        <w:rPr>
          <w:b/>
          <w:szCs w:val="24"/>
        </w:rPr>
        <w:t>4.2-DS</w:t>
      </w:r>
      <w:r w:rsidR="006944F0">
        <w:rPr>
          <w:b/>
          <w:szCs w:val="24"/>
        </w:rPr>
        <w:t xml:space="preserve"> </w:t>
      </w:r>
      <w:r w:rsidR="006944F0">
        <w:rPr>
          <w:b/>
          <w:szCs w:val="24"/>
        </w:rPr>
        <w:tab/>
      </w:r>
      <w:r w:rsidRPr="00B83D66">
        <w:rPr>
          <w:bCs/>
          <w:szCs w:val="24"/>
        </w:rPr>
        <w:t>Supplemental Dental</w:t>
      </w:r>
      <w:r w:rsidR="006944F0">
        <w:rPr>
          <w:bCs/>
          <w:szCs w:val="24"/>
        </w:rPr>
        <w:t xml:space="preserve"> -</w:t>
      </w:r>
      <w:r w:rsidRPr="00B83D66">
        <w:rPr>
          <w:bCs/>
          <w:szCs w:val="24"/>
        </w:rPr>
        <w:t xml:space="preserve"> </w:t>
      </w:r>
      <w:r w:rsidR="005B7939" w:rsidRPr="00B83D66">
        <w:rPr>
          <w:bCs/>
          <w:iCs/>
          <w:szCs w:val="24"/>
        </w:rPr>
        <w:t xml:space="preserve">Please update </w:t>
      </w:r>
      <w:r w:rsidR="00CB2759" w:rsidRPr="00B83D66">
        <w:rPr>
          <w:bCs/>
          <w:szCs w:val="24"/>
        </w:rPr>
        <w:t xml:space="preserve">sections 1.1-DS, 4.1-DS, and </w:t>
      </w:r>
      <w:r w:rsidR="005B7939" w:rsidRPr="00B83D66">
        <w:rPr>
          <w:bCs/>
          <w:iCs/>
          <w:szCs w:val="24"/>
        </w:rPr>
        <w:t xml:space="preserve">9.10 when electing this option. </w:t>
      </w:r>
      <w:r w:rsidRPr="00B83D66">
        <w:rPr>
          <w:bCs/>
          <w:szCs w:val="24"/>
        </w:rPr>
        <w:t xml:space="preserve">For dental-only supplemental coverage, the State assures that it has made the following findings with </w:t>
      </w:r>
      <w:r w:rsidRPr="00B83D66">
        <w:rPr>
          <w:szCs w:val="24"/>
        </w:rPr>
        <w:t>standards in its plan: (Section 2102(b)(1)(B) and 42 CFR 457.320(b))</w:t>
      </w:r>
    </w:p>
    <w:p w14:paraId="686EB285" w14:textId="77777777" w:rsidR="009D2F21" w:rsidRPr="00B83D66" w:rsidRDefault="009D2F21" w:rsidP="00323C32">
      <w:pPr>
        <w:tabs>
          <w:tab w:val="left" w:pos="-1440"/>
        </w:tabs>
        <w:ind w:left="1440" w:hanging="1440"/>
        <w:rPr>
          <w:szCs w:val="24"/>
        </w:rPr>
      </w:pPr>
      <w:r w:rsidRPr="00B83D66">
        <w:rPr>
          <w:b/>
          <w:szCs w:val="24"/>
        </w:rPr>
        <w:tab/>
        <w:t>4.2.1-DS</w:t>
      </w:r>
      <w:r w:rsidRPr="00B83D66">
        <w:rPr>
          <w:szCs w:val="24"/>
        </w:rPr>
        <w:t xml:space="preserve"> </w:t>
      </w:r>
      <w:r w:rsidR="005E1894">
        <w:rPr>
          <w:szCs w:val="24"/>
        </w:rPr>
        <w:fldChar w:fldCharType="begin">
          <w:ffData>
            <w:name w:val=""/>
            <w:enabled/>
            <w:calcOnExit w:val="0"/>
            <w:statusText w:type="text" w:val="This is a checkbox to select these standards fo not discriminate on the basis of diagnosis."/>
            <w:checkBox>
              <w:sizeAuto/>
              <w:default w:val="0"/>
            </w:checkBox>
          </w:ffData>
        </w:fldChar>
      </w:r>
      <w:r w:rsidR="005E1894">
        <w:rPr>
          <w:szCs w:val="24"/>
        </w:rPr>
        <w:instrText xml:space="preserve"> FORMCHECKBOX </w:instrText>
      </w:r>
      <w:r w:rsidR="00000000">
        <w:rPr>
          <w:szCs w:val="24"/>
        </w:rPr>
      </w:r>
      <w:r w:rsidR="00000000">
        <w:rPr>
          <w:szCs w:val="24"/>
        </w:rPr>
        <w:fldChar w:fldCharType="separate"/>
      </w:r>
      <w:r w:rsidR="005E1894">
        <w:rPr>
          <w:szCs w:val="24"/>
        </w:rPr>
        <w:fldChar w:fldCharType="end"/>
      </w:r>
      <w:r w:rsidRPr="00B83D66">
        <w:rPr>
          <w:szCs w:val="24"/>
        </w:rPr>
        <w:t xml:space="preserve"> These standards do not discriminate </w:t>
      </w:r>
      <w:proofErr w:type="gramStart"/>
      <w:r w:rsidRPr="00B83D66">
        <w:rPr>
          <w:szCs w:val="24"/>
        </w:rPr>
        <w:t>on the basis of</w:t>
      </w:r>
      <w:proofErr w:type="gramEnd"/>
      <w:r w:rsidRPr="00B83D66">
        <w:rPr>
          <w:szCs w:val="24"/>
        </w:rPr>
        <w:t xml:space="preserve"> diagnosis.</w:t>
      </w:r>
    </w:p>
    <w:p w14:paraId="79C385A2" w14:textId="77777777" w:rsidR="006D0802" w:rsidRDefault="009D2F21" w:rsidP="00323C32">
      <w:pPr>
        <w:tabs>
          <w:tab w:val="left" w:pos="-1440"/>
        </w:tabs>
        <w:ind w:left="1440" w:hanging="1440"/>
        <w:rPr>
          <w:szCs w:val="24"/>
        </w:rPr>
      </w:pPr>
      <w:r w:rsidRPr="00B83D66">
        <w:rPr>
          <w:szCs w:val="24"/>
        </w:rPr>
        <w:tab/>
      </w:r>
      <w:r w:rsidRPr="00B83D66">
        <w:rPr>
          <w:b/>
          <w:szCs w:val="24"/>
        </w:rPr>
        <w:t>4.2.2-DS</w:t>
      </w:r>
      <w:r w:rsidRPr="00B83D66">
        <w:rPr>
          <w:szCs w:val="24"/>
        </w:rPr>
        <w:t xml:space="preserve"> </w:t>
      </w:r>
      <w:r w:rsidR="009C42DC">
        <w:rPr>
          <w:szCs w:val="24"/>
        </w:rPr>
        <w:fldChar w:fldCharType="begin">
          <w:ffData>
            <w:name w:val=""/>
            <w:enabled/>
            <w:calcOnExit w:val="0"/>
            <w:statusText w:type="text" w:val="This is a checkbox to check Within a defined group of covered targeted low income children"/>
            <w:checkBox>
              <w:sizeAuto/>
              <w:default w:val="0"/>
            </w:checkBox>
          </w:ffData>
        </w:fldChar>
      </w:r>
      <w:r w:rsidR="009C42DC">
        <w:rPr>
          <w:szCs w:val="24"/>
        </w:rPr>
        <w:instrText xml:space="preserve"> FORMCHECKBOX </w:instrText>
      </w:r>
      <w:r w:rsidR="00000000">
        <w:rPr>
          <w:szCs w:val="24"/>
        </w:rPr>
      </w:r>
      <w:r w:rsidR="00000000">
        <w:rPr>
          <w:szCs w:val="24"/>
        </w:rPr>
        <w:fldChar w:fldCharType="separate"/>
      </w:r>
      <w:r w:rsidR="009C42DC">
        <w:rPr>
          <w:szCs w:val="24"/>
        </w:rPr>
        <w:fldChar w:fldCharType="end"/>
      </w:r>
      <w:r w:rsidRPr="00B83D66">
        <w:rPr>
          <w:szCs w:val="24"/>
        </w:rPr>
        <w:t xml:space="preserve"> Within a defined group of covered targeted low-income children, these </w:t>
      </w:r>
    </w:p>
    <w:p w14:paraId="5CEA9894" w14:textId="77777777" w:rsidR="006D0802" w:rsidRDefault="006D0802" w:rsidP="00323C32">
      <w:pPr>
        <w:tabs>
          <w:tab w:val="left" w:pos="-1440"/>
        </w:tabs>
        <w:ind w:left="1440" w:hanging="1440"/>
        <w:rPr>
          <w:szCs w:val="24"/>
        </w:rPr>
      </w:pPr>
      <w:r>
        <w:rPr>
          <w:b/>
          <w:szCs w:val="24"/>
        </w:rPr>
        <w:tab/>
      </w:r>
      <w:r>
        <w:rPr>
          <w:b/>
          <w:szCs w:val="24"/>
        </w:rPr>
        <w:tab/>
        <w:t xml:space="preserve">         </w:t>
      </w:r>
      <w:r w:rsidR="009D2F21" w:rsidRPr="00B83D66">
        <w:rPr>
          <w:szCs w:val="24"/>
        </w:rPr>
        <w:t xml:space="preserve">standards do not cover children of higher income families without </w:t>
      </w:r>
      <w:proofErr w:type="gramStart"/>
      <w:r w:rsidR="009D2F21" w:rsidRPr="00B83D66">
        <w:rPr>
          <w:szCs w:val="24"/>
        </w:rPr>
        <w:t>covering</w:t>
      </w:r>
      <w:proofErr w:type="gramEnd"/>
      <w:r w:rsidR="009D2F21" w:rsidRPr="00B83D66">
        <w:rPr>
          <w:szCs w:val="24"/>
        </w:rPr>
        <w:t xml:space="preserve"> </w:t>
      </w:r>
    </w:p>
    <w:p w14:paraId="2EEC4201" w14:textId="77777777" w:rsidR="009D2F21" w:rsidRPr="00B83D66" w:rsidRDefault="006D0802" w:rsidP="00323C32">
      <w:pPr>
        <w:tabs>
          <w:tab w:val="left" w:pos="-1440"/>
        </w:tabs>
        <w:ind w:left="1440" w:hanging="1440"/>
        <w:rPr>
          <w:b/>
          <w:bCs/>
          <w:i/>
          <w:iCs/>
          <w:szCs w:val="24"/>
        </w:rPr>
      </w:pPr>
      <w:r>
        <w:rPr>
          <w:szCs w:val="24"/>
        </w:rPr>
        <w:tab/>
      </w:r>
      <w:r>
        <w:rPr>
          <w:szCs w:val="24"/>
        </w:rPr>
        <w:tab/>
        <w:t xml:space="preserve">         </w:t>
      </w:r>
      <w:r w:rsidR="009D2F21" w:rsidRPr="00B83D66">
        <w:rPr>
          <w:szCs w:val="24"/>
        </w:rPr>
        <w:t xml:space="preserve">children with a lower family income. </w:t>
      </w:r>
    </w:p>
    <w:p w14:paraId="38ACEAD8" w14:textId="77777777" w:rsidR="006D0802" w:rsidRDefault="009D2F21" w:rsidP="00323C32">
      <w:pPr>
        <w:tabs>
          <w:tab w:val="left" w:pos="-1440"/>
        </w:tabs>
        <w:ind w:left="1440" w:hanging="1440"/>
        <w:rPr>
          <w:szCs w:val="24"/>
        </w:rPr>
      </w:pPr>
      <w:r w:rsidRPr="00B83D66">
        <w:rPr>
          <w:b/>
          <w:bCs/>
          <w:i/>
          <w:iCs/>
          <w:szCs w:val="24"/>
        </w:rPr>
        <w:tab/>
      </w:r>
      <w:r w:rsidRPr="00B83D66">
        <w:rPr>
          <w:b/>
          <w:szCs w:val="24"/>
        </w:rPr>
        <w:t>4.2.3</w:t>
      </w:r>
      <w:r w:rsidRPr="00B83D66">
        <w:rPr>
          <w:szCs w:val="24"/>
        </w:rPr>
        <w:t>-</w:t>
      </w:r>
      <w:r w:rsidRPr="00B83D66">
        <w:rPr>
          <w:b/>
          <w:szCs w:val="24"/>
        </w:rPr>
        <w:t>DS</w:t>
      </w:r>
      <w:r w:rsidRPr="00B83D66">
        <w:rPr>
          <w:szCs w:val="24"/>
        </w:rPr>
        <w:t xml:space="preserve"> </w:t>
      </w:r>
      <w:r w:rsidR="009C42DC">
        <w:rPr>
          <w:szCs w:val="24"/>
        </w:rPr>
        <w:fldChar w:fldCharType="begin">
          <w:ffData>
            <w:name w:val=""/>
            <w:enabled/>
            <w:calcOnExit w:val="0"/>
            <w:statusText w:type="text" w:val="This is a checkbox to select these standards do not deny eligibiilty based on a child having preexisting condition."/>
            <w:checkBox>
              <w:sizeAuto/>
              <w:default w:val="0"/>
            </w:checkBox>
          </w:ffData>
        </w:fldChar>
      </w:r>
      <w:r w:rsidR="009C42DC">
        <w:rPr>
          <w:szCs w:val="24"/>
        </w:rPr>
        <w:instrText xml:space="preserve"> FORMCHECKBOX </w:instrText>
      </w:r>
      <w:r w:rsidR="00000000">
        <w:rPr>
          <w:szCs w:val="24"/>
        </w:rPr>
      </w:r>
      <w:r w:rsidR="00000000">
        <w:rPr>
          <w:szCs w:val="24"/>
        </w:rPr>
        <w:fldChar w:fldCharType="separate"/>
      </w:r>
      <w:r w:rsidR="009C42DC">
        <w:rPr>
          <w:szCs w:val="24"/>
        </w:rPr>
        <w:fldChar w:fldCharType="end"/>
      </w:r>
      <w:r w:rsidRPr="00B83D66">
        <w:rPr>
          <w:szCs w:val="24"/>
        </w:rPr>
        <w:t xml:space="preserve"> These standards do not deny eligibility based on a child having a pre-</w:t>
      </w:r>
    </w:p>
    <w:p w14:paraId="5CBA2913" w14:textId="77777777" w:rsidR="009D2F21" w:rsidRPr="00B83D66" w:rsidRDefault="006D0802" w:rsidP="00323C32">
      <w:pPr>
        <w:tabs>
          <w:tab w:val="left" w:pos="-1440"/>
        </w:tabs>
        <w:ind w:left="1440" w:hanging="1440"/>
        <w:rPr>
          <w:b/>
          <w:bCs/>
          <w:i/>
          <w:iCs/>
          <w:szCs w:val="24"/>
        </w:rPr>
      </w:pPr>
      <w:r>
        <w:rPr>
          <w:b/>
          <w:szCs w:val="24"/>
        </w:rPr>
        <w:tab/>
      </w:r>
      <w:r>
        <w:rPr>
          <w:b/>
          <w:szCs w:val="24"/>
        </w:rPr>
        <w:tab/>
        <w:t xml:space="preserve">         </w:t>
      </w:r>
      <w:r w:rsidR="009D2F21" w:rsidRPr="00B83D66">
        <w:rPr>
          <w:szCs w:val="24"/>
        </w:rPr>
        <w:t xml:space="preserve">existing medical condition. </w:t>
      </w:r>
    </w:p>
    <w:p w14:paraId="6CC6981D" w14:textId="77777777" w:rsidR="009D2F21" w:rsidRPr="00B83D66" w:rsidRDefault="009D2F21" w:rsidP="00323C32">
      <w:pPr>
        <w:tabs>
          <w:tab w:val="left" w:pos="-1440"/>
        </w:tabs>
        <w:ind w:left="720" w:hanging="720"/>
        <w:rPr>
          <w:b/>
          <w:szCs w:val="24"/>
        </w:rPr>
      </w:pPr>
    </w:p>
    <w:p w14:paraId="19C6850D" w14:textId="77777777" w:rsidR="001E7F86" w:rsidRPr="00121008" w:rsidRDefault="001E7F86" w:rsidP="006944F0">
      <w:pPr>
        <w:tabs>
          <w:tab w:val="left" w:pos="-1440"/>
        </w:tabs>
        <w:ind w:left="1440" w:hanging="1440"/>
        <w:rPr>
          <w:szCs w:val="24"/>
        </w:rPr>
      </w:pPr>
      <w:r w:rsidRPr="00B83D66">
        <w:rPr>
          <w:b/>
          <w:szCs w:val="24"/>
        </w:rPr>
        <w:t>4.</w:t>
      </w:r>
      <w:r w:rsidR="00F71C1C" w:rsidRPr="00B83D66">
        <w:rPr>
          <w:b/>
          <w:szCs w:val="24"/>
        </w:rPr>
        <w:t>3</w:t>
      </w:r>
      <w:r w:rsidR="0047328B">
        <w:rPr>
          <w:b/>
          <w:szCs w:val="24"/>
        </w:rPr>
        <w:t>.</w:t>
      </w:r>
      <w:r w:rsidRPr="00B83D66">
        <w:rPr>
          <w:szCs w:val="24"/>
        </w:rPr>
        <w:tab/>
      </w:r>
      <w:r w:rsidR="002F04CB" w:rsidRPr="00B83D66">
        <w:rPr>
          <w:b/>
          <w:szCs w:val="24"/>
        </w:rPr>
        <w:t>Methodology</w:t>
      </w:r>
      <w:r w:rsidR="003335CF" w:rsidRPr="00B83D66">
        <w:rPr>
          <w:b/>
          <w:szCs w:val="24"/>
        </w:rPr>
        <w:t xml:space="preserve">. </w:t>
      </w:r>
      <w:r w:rsidRPr="00B83D66">
        <w:rPr>
          <w:szCs w:val="24"/>
        </w:rPr>
        <w:t>Describe the methods of establishing and continuing eligibility and enrollment</w:t>
      </w:r>
      <w:r w:rsidR="003335CF" w:rsidRPr="00B83D66">
        <w:rPr>
          <w:szCs w:val="24"/>
        </w:rPr>
        <w:t xml:space="preserve">. </w:t>
      </w:r>
      <w:r w:rsidRPr="00B83D66">
        <w:rPr>
          <w:szCs w:val="24"/>
        </w:rPr>
        <w:t xml:space="preserve">The description should address the procedures for applying the eligibility standards, the organization and infrastructure responsible for making and reviewing eligibility determinations, and the process for enrollment of individuals receiving covered services, and whether the </w:t>
      </w:r>
      <w:r w:rsidR="008840CA" w:rsidRPr="00B83D66">
        <w:rPr>
          <w:szCs w:val="24"/>
        </w:rPr>
        <w:t xml:space="preserve">State </w:t>
      </w:r>
      <w:r w:rsidRPr="00B83D66">
        <w:rPr>
          <w:szCs w:val="24"/>
        </w:rPr>
        <w:t>uses the same application form f</w:t>
      </w:r>
      <w:r w:rsidRPr="00121008">
        <w:rPr>
          <w:szCs w:val="24"/>
        </w:rPr>
        <w:t xml:space="preserve">or Medicaid and/or other public benefit programs. </w:t>
      </w:r>
      <w:r w:rsidR="006915AB" w:rsidRPr="00121008">
        <w:rPr>
          <w:szCs w:val="24"/>
        </w:rPr>
        <w:t xml:space="preserve">(Section </w:t>
      </w:r>
      <w:proofErr w:type="gramStart"/>
      <w:r w:rsidR="006915AB" w:rsidRPr="00121008">
        <w:rPr>
          <w:szCs w:val="24"/>
        </w:rPr>
        <w:t>2102)(</w:t>
      </w:r>
      <w:proofErr w:type="gramEnd"/>
      <w:r w:rsidR="006915AB" w:rsidRPr="00121008">
        <w:rPr>
          <w:szCs w:val="24"/>
        </w:rPr>
        <w:t>b)(2)) (42CFR, 457.350)</w:t>
      </w:r>
      <w:r w:rsidRPr="00121008">
        <w:rPr>
          <w:szCs w:val="24"/>
        </w:rPr>
        <w:t xml:space="preserve"> </w:t>
      </w:r>
    </w:p>
    <w:p w14:paraId="6FEB0894" w14:textId="77777777" w:rsidR="009020D8" w:rsidRPr="009C42DC" w:rsidRDefault="009C42DC" w:rsidP="00323C32">
      <w:pPr>
        <w:tabs>
          <w:tab w:val="left" w:pos="-1440"/>
        </w:tabs>
        <w:ind w:left="1440" w:hanging="1440"/>
        <w:rPr>
          <w:szCs w:val="24"/>
        </w:rPr>
      </w:pPr>
      <w:r>
        <w:rPr>
          <w:szCs w:val="24"/>
        </w:rPr>
        <w:tab/>
      </w:r>
      <w:bookmarkStart w:id="83" w:name="Text57"/>
      <w:r>
        <w:rPr>
          <w:szCs w:val="24"/>
        </w:rPr>
        <w:fldChar w:fldCharType="begin">
          <w:ffData>
            <w:name w:val="Text57"/>
            <w:enabled/>
            <w:calcOnExit w:val="0"/>
            <w:statusText w:type="text" w:val="Describe methods of establishing and continuing eligibility and enrollment."/>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3"/>
    </w:p>
    <w:p w14:paraId="26B51333" w14:textId="77777777" w:rsidR="009020D8" w:rsidRPr="00AD6FC3" w:rsidRDefault="00996987" w:rsidP="00323C32">
      <w:pPr>
        <w:tabs>
          <w:tab w:val="left" w:pos="-1440"/>
        </w:tabs>
        <w:ind w:left="2160" w:hanging="1440"/>
        <w:rPr>
          <w:szCs w:val="24"/>
          <w:u w:val="single"/>
        </w:rPr>
      </w:pPr>
      <w:r w:rsidRPr="00AD6FC3">
        <w:rPr>
          <w:szCs w:val="24"/>
          <w:u w:val="single"/>
        </w:rPr>
        <w:t>Guidance:</w:t>
      </w:r>
      <w:r w:rsidRPr="00AD6FC3">
        <w:rPr>
          <w:szCs w:val="24"/>
          <w:u w:val="single"/>
        </w:rPr>
        <w:tab/>
        <w:t>The box below should be checked as related to children and pregnant women.</w:t>
      </w:r>
      <w:r w:rsidR="00296A95" w:rsidRPr="00AD6FC3">
        <w:rPr>
          <w:szCs w:val="24"/>
          <w:u w:val="single"/>
        </w:rPr>
        <w:t xml:space="preserve"> </w:t>
      </w:r>
      <w:r w:rsidR="008C7986" w:rsidRPr="00AD6FC3">
        <w:rPr>
          <w:szCs w:val="24"/>
          <w:u w:val="single"/>
        </w:rPr>
        <w:t xml:space="preserve">Please note: </w:t>
      </w:r>
      <w:r w:rsidR="00296A95" w:rsidRPr="00AD6FC3">
        <w:rPr>
          <w:szCs w:val="24"/>
          <w:u w:val="single"/>
        </w:rPr>
        <w:t>A State providing dental-only supplemental coverage may not have a waiting list or limit eligibility in any way.</w:t>
      </w:r>
    </w:p>
    <w:p w14:paraId="0BAE41B4" w14:textId="77777777" w:rsidR="008A4D8E" w:rsidRPr="00AA069D" w:rsidRDefault="008A4D8E" w:rsidP="00323C32">
      <w:pPr>
        <w:tabs>
          <w:tab w:val="left" w:pos="-1440"/>
        </w:tabs>
        <w:ind w:left="2160" w:hanging="1440"/>
        <w:rPr>
          <w:szCs w:val="24"/>
        </w:rPr>
      </w:pPr>
    </w:p>
    <w:p w14:paraId="371B5661" w14:textId="77777777" w:rsidR="007E1A18" w:rsidRPr="00121008" w:rsidRDefault="006915AB" w:rsidP="00AA069D">
      <w:pPr>
        <w:pStyle w:val="a"/>
        <w:tabs>
          <w:tab w:val="left" w:pos="-1440"/>
        </w:tabs>
        <w:rPr>
          <w:szCs w:val="24"/>
        </w:rPr>
      </w:pPr>
      <w:r w:rsidRPr="00B83D66">
        <w:rPr>
          <w:b/>
          <w:szCs w:val="24"/>
        </w:rPr>
        <w:t>4.</w:t>
      </w:r>
      <w:r w:rsidR="005D6FB5" w:rsidRPr="00B83D66">
        <w:rPr>
          <w:b/>
          <w:szCs w:val="24"/>
        </w:rPr>
        <w:t>3</w:t>
      </w:r>
      <w:r w:rsidRPr="00B83D66">
        <w:rPr>
          <w:b/>
          <w:szCs w:val="24"/>
        </w:rPr>
        <w:t>.1</w:t>
      </w:r>
      <w:r w:rsidR="0047328B">
        <w:rPr>
          <w:b/>
          <w:szCs w:val="24"/>
        </w:rPr>
        <w:t>.</w:t>
      </w:r>
      <w:r w:rsidR="0062242B" w:rsidRPr="00B83D66">
        <w:rPr>
          <w:b/>
          <w:szCs w:val="24"/>
        </w:rPr>
        <w:t xml:space="preserve"> Limitation on Enrollment</w:t>
      </w:r>
      <w:r w:rsidR="0062242B" w:rsidRPr="00B83D66">
        <w:rPr>
          <w:szCs w:val="24"/>
        </w:rPr>
        <w:t xml:space="preserve"> </w:t>
      </w:r>
      <w:r w:rsidR="00D541EE" w:rsidRPr="00B83D66">
        <w:rPr>
          <w:szCs w:val="24"/>
        </w:rPr>
        <w:t xml:space="preserve">Describe </w:t>
      </w:r>
      <w:r w:rsidR="001E7F86" w:rsidRPr="00B83D66">
        <w:rPr>
          <w:szCs w:val="24"/>
        </w:rPr>
        <w:t xml:space="preserve">the processes, if any, that a </w:t>
      </w:r>
      <w:r w:rsidR="008840CA" w:rsidRPr="00B83D66">
        <w:rPr>
          <w:szCs w:val="24"/>
        </w:rPr>
        <w:t xml:space="preserve">State </w:t>
      </w:r>
      <w:r w:rsidR="001E7F86" w:rsidRPr="00B83D66">
        <w:rPr>
          <w:szCs w:val="24"/>
        </w:rPr>
        <w:t xml:space="preserve">will use for instituting enrollment caps, establishing waiting lists, and deciding </w:t>
      </w:r>
      <w:r w:rsidR="001E7F86" w:rsidRPr="00121008">
        <w:rPr>
          <w:szCs w:val="24"/>
        </w:rPr>
        <w:t xml:space="preserve">which children will be given priority for enrollment. If this section does not apply to your state, check the box </w:t>
      </w:r>
      <w:r w:rsidR="00CE0229" w:rsidRPr="00121008">
        <w:rPr>
          <w:szCs w:val="24"/>
        </w:rPr>
        <w:t>below</w:t>
      </w:r>
      <w:r w:rsidR="003335CF" w:rsidRPr="00121008">
        <w:rPr>
          <w:szCs w:val="24"/>
        </w:rPr>
        <w:t xml:space="preserve">. </w:t>
      </w:r>
      <w:r w:rsidRPr="00121008">
        <w:rPr>
          <w:szCs w:val="24"/>
        </w:rPr>
        <w:t>(Section 210</w:t>
      </w:r>
      <w:r w:rsidR="00CC0AC6" w:rsidRPr="00121008">
        <w:rPr>
          <w:szCs w:val="24"/>
        </w:rPr>
        <w:t>2</w:t>
      </w:r>
      <w:r w:rsidRPr="00121008">
        <w:rPr>
          <w:szCs w:val="24"/>
        </w:rPr>
        <w:t>(b)(</w:t>
      </w:r>
      <w:r w:rsidR="006839C2">
        <w:rPr>
          <w:szCs w:val="24"/>
        </w:rPr>
        <w:t>2</w:t>
      </w:r>
      <w:r w:rsidRPr="00121008">
        <w:rPr>
          <w:szCs w:val="24"/>
        </w:rPr>
        <w:t>)) (42CFR, 457.305(b))</w:t>
      </w:r>
    </w:p>
    <w:p w14:paraId="2ECDA5B9" w14:textId="77777777" w:rsidR="008C2A8A" w:rsidRPr="00121008" w:rsidRDefault="009C42DC" w:rsidP="009C42DC">
      <w:pPr>
        <w:pStyle w:val="a"/>
        <w:tabs>
          <w:tab w:val="left" w:pos="-1440"/>
          <w:tab w:val="left" w:pos="1740"/>
        </w:tabs>
        <w:rPr>
          <w:szCs w:val="24"/>
        </w:rPr>
      </w:pPr>
      <w:r>
        <w:rPr>
          <w:szCs w:val="24"/>
        </w:rPr>
        <w:tab/>
      </w:r>
      <w:bookmarkStart w:id="84" w:name="Text58"/>
      <w:r>
        <w:rPr>
          <w:szCs w:val="24"/>
        </w:rPr>
        <w:fldChar w:fldCharType="begin">
          <w:ffData>
            <w:name w:val="Text58"/>
            <w:enabled/>
            <w:calcOnExit w:val="0"/>
            <w:statusText w:type="text" w:val="This is a text field to describe the processes if any that a State will use for instituting enrollment caps, establishing waiting list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4"/>
    </w:p>
    <w:p w14:paraId="225B85EC" w14:textId="77777777" w:rsidR="007E1A18" w:rsidRPr="00B83D66" w:rsidRDefault="009C42DC" w:rsidP="00323C32">
      <w:pPr>
        <w:pStyle w:val="a"/>
        <w:tabs>
          <w:tab w:val="left" w:pos="-1440"/>
        </w:tabs>
        <w:ind w:left="1800" w:firstLine="0"/>
        <w:rPr>
          <w:szCs w:val="24"/>
        </w:rPr>
      </w:pPr>
      <w:r>
        <w:rPr>
          <w:szCs w:val="24"/>
        </w:rPr>
        <w:fldChar w:fldCharType="begin">
          <w:ffData>
            <w:name w:val=""/>
            <w:enabled/>
            <w:calcOnExit w:val="0"/>
            <w:statusText w:type="text" w:val="This is a checkbox to check here if the section does not apply to your Stat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AA069D">
        <w:rPr>
          <w:szCs w:val="24"/>
        </w:rPr>
        <w:t xml:space="preserve"> </w:t>
      </w:r>
      <w:r w:rsidR="00D13981" w:rsidRPr="00B83D66">
        <w:rPr>
          <w:szCs w:val="24"/>
        </w:rPr>
        <w:t xml:space="preserve"> Check here if this section does not apply to your State.</w:t>
      </w:r>
    </w:p>
    <w:p w14:paraId="2C2D6ECD" w14:textId="77777777" w:rsidR="00D31FD3" w:rsidRPr="00B83D66" w:rsidRDefault="00D31FD3" w:rsidP="00AA069D">
      <w:pPr>
        <w:pStyle w:val="a"/>
        <w:tabs>
          <w:tab w:val="left" w:pos="-1440"/>
        </w:tabs>
        <w:ind w:left="720" w:firstLine="0"/>
        <w:rPr>
          <w:szCs w:val="24"/>
        </w:rPr>
      </w:pPr>
    </w:p>
    <w:p w14:paraId="66006D8F" w14:textId="77777777" w:rsidR="00AB4F17" w:rsidRPr="00B83D66" w:rsidRDefault="00D31FD3" w:rsidP="00AB4F17">
      <w:pPr>
        <w:pStyle w:val="a"/>
        <w:tabs>
          <w:tab w:val="left" w:pos="-1440"/>
        </w:tabs>
        <w:ind w:left="720" w:firstLine="0"/>
        <w:rPr>
          <w:szCs w:val="24"/>
          <w:u w:val="single"/>
        </w:rPr>
      </w:pPr>
      <w:r w:rsidRPr="00B83D66">
        <w:rPr>
          <w:szCs w:val="24"/>
          <w:u w:val="single"/>
        </w:rPr>
        <w:t>Guidance:</w:t>
      </w:r>
      <w:r w:rsidRPr="00B83D66">
        <w:rPr>
          <w:szCs w:val="24"/>
          <w:u w:val="single"/>
        </w:rPr>
        <w:tab/>
      </w:r>
      <w:r w:rsidR="002B0EDB" w:rsidRPr="00B83D66">
        <w:rPr>
          <w:szCs w:val="24"/>
          <w:u w:val="single"/>
        </w:rPr>
        <w:t>N</w:t>
      </w:r>
      <w:r w:rsidRPr="00B83D66">
        <w:rPr>
          <w:szCs w:val="24"/>
          <w:u w:val="single"/>
        </w:rPr>
        <w:t xml:space="preserve">ote that for purposes of presumptive eligibility, States do not need to verify the </w:t>
      </w:r>
    </w:p>
    <w:p w14:paraId="397804E8" w14:textId="77777777" w:rsidR="00AB4F17" w:rsidRPr="00121008" w:rsidRDefault="00AB4F17" w:rsidP="00AB4F17">
      <w:pPr>
        <w:pStyle w:val="a"/>
        <w:tabs>
          <w:tab w:val="left" w:pos="-1440"/>
        </w:tabs>
        <w:ind w:left="720" w:firstLine="0"/>
        <w:rPr>
          <w:szCs w:val="24"/>
          <w:u w:val="single"/>
        </w:rPr>
      </w:pPr>
      <w:r w:rsidRPr="00B83D66">
        <w:rPr>
          <w:szCs w:val="24"/>
        </w:rPr>
        <w:tab/>
      </w:r>
      <w:r w:rsidRPr="00B83D66">
        <w:rPr>
          <w:szCs w:val="24"/>
        </w:rPr>
        <w:tab/>
      </w:r>
      <w:r w:rsidR="00D31FD3" w:rsidRPr="00B83D66">
        <w:rPr>
          <w:szCs w:val="24"/>
          <w:u w:val="single"/>
        </w:rPr>
        <w:t xml:space="preserve">citizenship status of </w:t>
      </w:r>
      <w:r w:rsidR="00D31FD3" w:rsidRPr="00121008">
        <w:rPr>
          <w:szCs w:val="24"/>
          <w:u w:val="single"/>
        </w:rPr>
        <w:t>the child</w:t>
      </w:r>
      <w:r w:rsidR="003335CF" w:rsidRPr="00121008">
        <w:rPr>
          <w:szCs w:val="24"/>
          <w:u w:val="single"/>
        </w:rPr>
        <w:t xml:space="preserve">. </w:t>
      </w:r>
      <w:r w:rsidR="00D31FD3" w:rsidRPr="00121008">
        <w:rPr>
          <w:szCs w:val="24"/>
          <w:u w:val="single"/>
        </w:rPr>
        <w:t xml:space="preserve">States electing this option should indicate so in the </w:t>
      </w:r>
    </w:p>
    <w:p w14:paraId="4C60F8B8" w14:textId="77777777" w:rsidR="00D31FD3" w:rsidRPr="00121008" w:rsidRDefault="00AB4F17" w:rsidP="00AB4F17">
      <w:pPr>
        <w:pStyle w:val="a"/>
        <w:tabs>
          <w:tab w:val="left" w:pos="-1440"/>
        </w:tabs>
        <w:ind w:left="720" w:firstLine="0"/>
        <w:rPr>
          <w:szCs w:val="24"/>
          <w:u w:val="single"/>
        </w:rPr>
      </w:pPr>
      <w:r w:rsidRPr="00121008">
        <w:rPr>
          <w:szCs w:val="24"/>
        </w:rPr>
        <w:tab/>
      </w:r>
      <w:r w:rsidRPr="00121008">
        <w:rPr>
          <w:szCs w:val="24"/>
        </w:rPr>
        <w:tab/>
      </w:r>
      <w:r w:rsidR="00D31FD3" w:rsidRPr="00121008">
        <w:rPr>
          <w:szCs w:val="24"/>
          <w:u w:val="single"/>
        </w:rPr>
        <w:t>State plan.</w:t>
      </w:r>
      <w:r w:rsidR="00AD6FC3" w:rsidRPr="00121008">
        <w:rPr>
          <w:szCs w:val="24"/>
          <w:u w:val="single"/>
        </w:rPr>
        <w:t xml:space="preserve"> </w:t>
      </w:r>
      <w:r w:rsidR="00D31FD3" w:rsidRPr="00121008">
        <w:rPr>
          <w:szCs w:val="24"/>
          <w:u w:val="single"/>
        </w:rPr>
        <w:t>(42 CFR 457.355)</w:t>
      </w:r>
    </w:p>
    <w:p w14:paraId="3F328CC7" w14:textId="77777777" w:rsidR="00A93B14" w:rsidRPr="00AA069D" w:rsidRDefault="00A93B14" w:rsidP="00323C32">
      <w:pPr>
        <w:tabs>
          <w:tab w:val="left" w:pos="-1440"/>
        </w:tabs>
        <w:ind w:left="2160" w:hanging="1440"/>
        <w:rPr>
          <w:szCs w:val="24"/>
        </w:rPr>
      </w:pPr>
    </w:p>
    <w:p w14:paraId="114F7148" w14:textId="77777777" w:rsidR="007E1A18" w:rsidRPr="00121008" w:rsidRDefault="006915AB" w:rsidP="00AA069D">
      <w:pPr>
        <w:pStyle w:val="a"/>
        <w:tabs>
          <w:tab w:val="left" w:pos="-1440"/>
        </w:tabs>
        <w:rPr>
          <w:szCs w:val="24"/>
        </w:rPr>
      </w:pPr>
      <w:r w:rsidRPr="00B83D66">
        <w:rPr>
          <w:b/>
          <w:szCs w:val="24"/>
        </w:rPr>
        <w:t>4.</w:t>
      </w:r>
      <w:r w:rsidR="00B06118" w:rsidRPr="00B83D66">
        <w:rPr>
          <w:b/>
          <w:szCs w:val="24"/>
        </w:rPr>
        <w:t>3</w:t>
      </w:r>
      <w:r w:rsidRPr="00B83D66">
        <w:rPr>
          <w:b/>
          <w:szCs w:val="24"/>
        </w:rPr>
        <w:t>.2</w:t>
      </w:r>
      <w:r w:rsidR="003335CF" w:rsidRPr="00B83D66">
        <w:rPr>
          <w:b/>
          <w:szCs w:val="24"/>
        </w:rPr>
        <w:t xml:space="preserve">. </w:t>
      </w:r>
      <w:r w:rsidR="009C42DC">
        <w:rPr>
          <w:szCs w:val="24"/>
        </w:rPr>
        <w:fldChar w:fldCharType="begin">
          <w:ffData>
            <w:name w:val=""/>
            <w:enabled/>
            <w:calcOnExit w:val="0"/>
            <w:statusText w:type="text" w:val="This is a checkbox to check if the State elects to provide presumptive eligibility for children that meets the requirements of 1920A."/>
            <w:checkBox>
              <w:sizeAuto/>
              <w:default w:val="0"/>
            </w:checkBox>
          </w:ffData>
        </w:fldChar>
      </w:r>
      <w:r w:rsidR="009C42DC">
        <w:rPr>
          <w:szCs w:val="24"/>
        </w:rPr>
        <w:instrText xml:space="preserve"> FORMCHECKBOX </w:instrText>
      </w:r>
      <w:r w:rsidR="00000000">
        <w:rPr>
          <w:szCs w:val="24"/>
        </w:rPr>
      </w:r>
      <w:r w:rsidR="00000000">
        <w:rPr>
          <w:szCs w:val="24"/>
        </w:rPr>
        <w:fldChar w:fldCharType="separate"/>
      </w:r>
      <w:r w:rsidR="009C42DC">
        <w:rPr>
          <w:szCs w:val="24"/>
        </w:rPr>
        <w:fldChar w:fldCharType="end"/>
      </w:r>
      <w:r w:rsidR="00975975">
        <w:rPr>
          <w:szCs w:val="24"/>
        </w:rPr>
        <w:t xml:space="preserve"> </w:t>
      </w:r>
      <w:r w:rsidR="002B0EDB" w:rsidRPr="00B83D66">
        <w:rPr>
          <w:szCs w:val="24"/>
        </w:rPr>
        <w:t>C</w:t>
      </w:r>
      <w:r w:rsidR="001B536A" w:rsidRPr="00B83D66">
        <w:rPr>
          <w:szCs w:val="24"/>
        </w:rPr>
        <w:t xml:space="preserve">heck if the State elects to provide presumptive </w:t>
      </w:r>
      <w:r w:rsidR="002B0EDB" w:rsidRPr="00B83D66">
        <w:rPr>
          <w:szCs w:val="24"/>
        </w:rPr>
        <w:t xml:space="preserve">eligibility for children </w:t>
      </w:r>
      <w:r w:rsidR="001B536A" w:rsidRPr="00B83D66">
        <w:rPr>
          <w:szCs w:val="24"/>
        </w:rPr>
        <w:t xml:space="preserve">that meets the requirements of section 1920A of the </w:t>
      </w:r>
      <w:r w:rsidR="001B536A" w:rsidRPr="00121008">
        <w:rPr>
          <w:szCs w:val="24"/>
        </w:rPr>
        <w:t xml:space="preserve">Act. </w:t>
      </w:r>
      <w:r w:rsidRPr="00121008">
        <w:rPr>
          <w:szCs w:val="24"/>
        </w:rPr>
        <w:t>(Section 2107(e)(1)(</w:t>
      </w:r>
      <w:r w:rsidR="00970738" w:rsidRPr="00121008">
        <w:rPr>
          <w:szCs w:val="24"/>
        </w:rPr>
        <w:t>L</w:t>
      </w:r>
      <w:r w:rsidR="00AD6FC3" w:rsidRPr="00121008">
        <w:rPr>
          <w:szCs w:val="24"/>
        </w:rPr>
        <w:t>)); (42 CFR 457.355)</w:t>
      </w:r>
    </w:p>
    <w:p w14:paraId="2FB99978" w14:textId="77777777" w:rsidR="00E16AC2" w:rsidRPr="00121008" w:rsidRDefault="009C42DC" w:rsidP="009C42DC">
      <w:pPr>
        <w:pStyle w:val="a"/>
        <w:tabs>
          <w:tab w:val="left" w:pos="-1440"/>
          <w:tab w:val="left" w:pos="1428"/>
        </w:tabs>
        <w:ind w:left="1080"/>
        <w:rPr>
          <w:szCs w:val="24"/>
        </w:rPr>
      </w:pPr>
      <w:r>
        <w:rPr>
          <w:szCs w:val="24"/>
        </w:rPr>
        <w:lastRenderedPageBreak/>
        <w:tab/>
      </w:r>
      <w:r>
        <w:rPr>
          <w:szCs w:val="24"/>
        </w:rPr>
        <w:tab/>
      </w:r>
      <w:bookmarkStart w:id="85" w:name="Text59"/>
      <w:r>
        <w:rPr>
          <w:szCs w:val="24"/>
        </w:rPr>
        <w:fldChar w:fldCharType="begin">
          <w:ffData>
            <w:name w:val="Text59"/>
            <w:enabled/>
            <w:calcOnExit w:val="0"/>
            <w:statusText w:type="text" w:val="This is a text field to insert if the State elects to provide presumptive eligibility for children that meets requirements of 1920A of th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5"/>
    </w:p>
    <w:p w14:paraId="7E4160EA" w14:textId="77777777" w:rsidR="00E16AC2" w:rsidRPr="00B83D66" w:rsidRDefault="00E16AC2" w:rsidP="00323C32">
      <w:pPr>
        <w:tabs>
          <w:tab w:val="left" w:pos="-1440"/>
          <w:tab w:val="left" w:pos="3465"/>
        </w:tabs>
        <w:ind w:left="2160" w:hanging="1440"/>
        <w:rPr>
          <w:b/>
          <w:szCs w:val="24"/>
          <w:u w:val="single"/>
        </w:rPr>
      </w:pPr>
      <w:r w:rsidRPr="00B83D66">
        <w:rPr>
          <w:szCs w:val="24"/>
          <w:u w:val="single"/>
        </w:rPr>
        <w:t>Guidance:</w:t>
      </w:r>
      <w:r w:rsidRPr="00B83D66">
        <w:rPr>
          <w:szCs w:val="24"/>
          <w:u w:val="single"/>
        </w:rPr>
        <w:tab/>
        <w:t xml:space="preserve">Describe how the State intends to implement the Express Lane option. Include information on the identified Express Lane agency or agencies, and whether the State will be using the Express Lane eligibility option for the initial eligibility determinations, redeterminations, or both. </w:t>
      </w:r>
    </w:p>
    <w:p w14:paraId="2D2FE66C" w14:textId="77777777" w:rsidR="006915AB" w:rsidRPr="00AA069D" w:rsidRDefault="006915AB" w:rsidP="00323C32">
      <w:pPr>
        <w:tabs>
          <w:tab w:val="left" w:pos="-1440"/>
        </w:tabs>
        <w:ind w:left="2880" w:hanging="1440"/>
        <w:rPr>
          <w:szCs w:val="24"/>
        </w:rPr>
      </w:pPr>
    </w:p>
    <w:p w14:paraId="21A788FD" w14:textId="77777777" w:rsidR="007125E4" w:rsidRPr="00AD6FC3" w:rsidRDefault="006915AB" w:rsidP="00323C32">
      <w:pPr>
        <w:pStyle w:val="a"/>
        <w:tabs>
          <w:tab w:val="left" w:pos="-1440"/>
        </w:tabs>
        <w:rPr>
          <w:b/>
          <w:szCs w:val="24"/>
        </w:rPr>
      </w:pPr>
      <w:r w:rsidRPr="00B83D66">
        <w:rPr>
          <w:b/>
          <w:szCs w:val="24"/>
        </w:rPr>
        <w:t>4.</w:t>
      </w:r>
      <w:r w:rsidR="002C2660" w:rsidRPr="00B83D66">
        <w:rPr>
          <w:b/>
          <w:szCs w:val="24"/>
        </w:rPr>
        <w:t>3</w:t>
      </w:r>
      <w:r w:rsidR="00924586" w:rsidRPr="00B83D66">
        <w:rPr>
          <w:b/>
          <w:szCs w:val="24"/>
        </w:rPr>
        <w:t>.3-EL</w:t>
      </w:r>
      <w:r w:rsidR="00D962F0" w:rsidRPr="00B83D66">
        <w:rPr>
          <w:b/>
          <w:szCs w:val="24"/>
        </w:rPr>
        <w:t xml:space="preserve"> Express Lane </w:t>
      </w:r>
      <w:r w:rsidR="00CF3407" w:rsidRPr="00B83D66">
        <w:rPr>
          <w:b/>
          <w:szCs w:val="24"/>
        </w:rPr>
        <w:t>E</w:t>
      </w:r>
      <w:r w:rsidR="00D962F0" w:rsidRPr="00B83D66">
        <w:rPr>
          <w:b/>
          <w:szCs w:val="24"/>
        </w:rPr>
        <w:t>ligibility</w:t>
      </w:r>
      <w:r w:rsidRPr="00B83D66">
        <w:rPr>
          <w:szCs w:val="24"/>
        </w:rPr>
        <w:t xml:space="preserve"> </w:t>
      </w:r>
      <w:r w:rsidR="009C42DC">
        <w:rPr>
          <w:szCs w:val="24"/>
        </w:rPr>
        <w:fldChar w:fldCharType="begin">
          <w:ffData>
            <w:name w:val=""/>
            <w:enabled/>
            <w:calcOnExit w:val="0"/>
            <w:statusText w:type="text" w:val="This is a checkfield to check whether the State elects the option to relay on a finding from Express Lane agency."/>
            <w:checkBox>
              <w:sizeAuto/>
              <w:default w:val="0"/>
            </w:checkBox>
          </w:ffData>
        </w:fldChar>
      </w:r>
      <w:r w:rsidR="009C42DC">
        <w:rPr>
          <w:szCs w:val="24"/>
        </w:rPr>
        <w:instrText xml:space="preserve"> FORMCHECKBOX </w:instrText>
      </w:r>
      <w:r w:rsidR="00000000">
        <w:rPr>
          <w:szCs w:val="24"/>
        </w:rPr>
      </w:r>
      <w:r w:rsidR="00000000">
        <w:rPr>
          <w:szCs w:val="24"/>
        </w:rPr>
        <w:fldChar w:fldCharType="separate"/>
      </w:r>
      <w:r w:rsidR="009C42DC">
        <w:rPr>
          <w:szCs w:val="24"/>
        </w:rPr>
        <w:fldChar w:fldCharType="end"/>
      </w:r>
      <w:r w:rsidR="00975975">
        <w:rPr>
          <w:szCs w:val="24"/>
        </w:rPr>
        <w:t xml:space="preserve"> </w:t>
      </w:r>
      <w:r w:rsidR="007125E4" w:rsidRPr="00B83D66">
        <w:rPr>
          <w:szCs w:val="24"/>
        </w:rPr>
        <w:t>Check here if the state elects the option to rely on a finding from an Express Lane agency when determining whether a child satisfies one or more components of CHIP eligibility. The state agrees to comply with the requirements of section</w:t>
      </w:r>
      <w:r w:rsidR="006854B5" w:rsidRPr="00B83D66">
        <w:rPr>
          <w:szCs w:val="24"/>
        </w:rPr>
        <w:t>s 2107(e)(1)(</w:t>
      </w:r>
      <w:r w:rsidR="00A17D74" w:rsidRPr="00B83D66">
        <w:rPr>
          <w:szCs w:val="24"/>
        </w:rPr>
        <w:t>E</w:t>
      </w:r>
      <w:r w:rsidR="006854B5" w:rsidRPr="00B83D66">
        <w:rPr>
          <w:szCs w:val="24"/>
        </w:rPr>
        <w:t>) and</w:t>
      </w:r>
      <w:r w:rsidR="007125E4" w:rsidRPr="00B83D66">
        <w:rPr>
          <w:szCs w:val="24"/>
        </w:rPr>
        <w:t xml:space="preserve"> 1902(e)(13) of the Act for this option</w:t>
      </w:r>
      <w:r w:rsidR="003335CF" w:rsidRPr="00B83D66">
        <w:rPr>
          <w:szCs w:val="24"/>
        </w:rPr>
        <w:t xml:space="preserve">. </w:t>
      </w:r>
      <w:r w:rsidR="00A20F91" w:rsidRPr="00B83D66">
        <w:rPr>
          <w:szCs w:val="24"/>
        </w:rPr>
        <w:t>Please update section</w:t>
      </w:r>
      <w:r w:rsidR="00CB2759" w:rsidRPr="00B83D66">
        <w:rPr>
          <w:szCs w:val="24"/>
        </w:rPr>
        <w:t>s 4.4</w:t>
      </w:r>
      <w:r w:rsidR="0071020A" w:rsidRPr="00B83D66">
        <w:rPr>
          <w:szCs w:val="24"/>
        </w:rPr>
        <w:t>-EL</w:t>
      </w:r>
      <w:r w:rsidR="00CB2759" w:rsidRPr="00B83D66">
        <w:rPr>
          <w:szCs w:val="24"/>
        </w:rPr>
        <w:t>, 5.2</w:t>
      </w:r>
      <w:r w:rsidR="0071020A" w:rsidRPr="00B83D66">
        <w:rPr>
          <w:szCs w:val="24"/>
        </w:rPr>
        <w:t>-EL</w:t>
      </w:r>
      <w:r w:rsidR="00CB2759" w:rsidRPr="00B83D66">
        <w:rPr>
          <w:szCs w:val="24"/>
        </w:rPr>
        <w:t>,</w:t>
      </w:r>
      <w:r w:rsidR="00A20F91" w:rsidRPr="00B83D66">
        <w:rPr>
          <w:szCs w:val="24"/>
        </w:rPr>
        <w:t xml:space="preserve"> 9.10</w:t>
      </w:r>
      <w:r w:rsidR="00CB2759" w:rsidRPr="00B83D66">
        <w:rPr>
          <w:szCs w:val="24"/>
        </w:rPr>
        <w:t>, and 12.1</w:t>
      </w:r>
      <w:r w:rsidR="00A20F91" w:rsidRPr="00B83D66">
        <w:rPr>
          <w:szCs w:val="24"/>
        </w:rPr>
        <w:t xml:space="preserve"> when electing this option. </w:t>
      </w:r>
      <w:r w:rsidR="007125E4" w:rsidRPr="00B83D66">
        <w:rPr>
          <w:szCs w:val="24"/>
        </w:rPr>
        <w:t xml:space="preserve">This authority may not apply to eligibility </w:t>
      </w:r>
      <w:r w:rsidR="007125E4" w:rsidRPr="00121008">
        <w:rPr>
          <w:szCs w:val="24"/>
        </w:rPr>
        <w:t>determinations made before February 4, 2009, or after September 30, 2013</w:t>
      </w:r>
      <w:r w:rsidR="003335CF" w:rsidRPr="00121008">
        <w:rPr>
          <w:szCs w:val="24"/>
        </w:rPr>
        <w:t xml:space="preserve">. </w:t>
      </w:r>
      <w:r w:rsidR="007125E4" w:rsidRPr="00121008">
        <w:rPr>
          <w:szCs w:val="24"/>
        </w:rPr>
        <w:t>(</w:t>
      </w:r>
      <w:r w:rsidR="00AD6FC3" w:rsidRPr="00121008">
        <w:rPr>
          <w:szCs w:val="24"/>
        </w:rPr>
        <w:t>S</w:t>
      </w:r>
      <w:r w:rsidR="007125E4" w:rsidRPr="00121008">
        <w:rPr>
          <w:szCs w:val="24"/>
        </w:rPr>
        <w:t>ection 2107(e)(1)(</w:t>
      </w:r>
      <w:r w:rsidR="00A17D74" w:rsidRPr="00121008">
        <w:rPr>
          <w:szCs w:val="24"/>
        </w:rPr>
        <w:t>E</w:t>
      </w:r>
      <w:r w:rsidR="007125E4" w:rsidRPr="00121008">
        <w:rPr>
          <w:szCs w:val="24"/>
        </w:rPr>
        <w:t>))</w:t>
      </w:r>
    </w:p>
    <w:p w14:paraId="333F1DE3" w14:textId="77777777" w:rsidR="007125E4" w:rsidRPr="00B83D66" w:rsidRDefault="0041748B" w:rsidP="0041748B">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.3.1</w:t>
      </w:r>
      <w:r w:rsidR="00924586" w:rsidRPr="00B83D66">
        <w:rPr>
          <w:b/>
          <w:szCs w:val="24"/>
        </w:rPr>
        <w:t>-EL</w:t>
      </w:r>
      <w:r w:rsidR="007125E4" w:rsidRPr="00B83D66">
        <w:rPr>
          <w:szCs w:val="24"/>
        </w:rPr>
        <w:t xml:space="preserve"> </w:t>
      </w:r>
      <w:r w:rsidR="00AE77B8" w:rsidRPr="00B83D66">
        <w:rPr>
          <w:szCs w:val="24"/>
        </w:rPr>
        <w:t>A</w:t>
      </w:r>
      <w:r w:rsidR="007125E4" w:rsidRPr="00B83D66">
        <w:rPr>
          <w:szCs w:val="24"/>
        </w:rPr>
        <w:t>lso in</w:t>
      </w:r>
      <w:r w:rsidR="00CC444F" w:rsidRPr="00B83D66">
        <w:rPr>
          <w:szCs w:val="24"/>
        </w:rPr>
        <w:t xml:space="preserve">dicate whether the Express Lane </w:t>
      </w:r>
      <w:r w:rsidR="007125E4" w:rsidRPr="00B83D66">
        <w:rPr>
          <w:szCs w:val="24"/>
        </w:rPr>
        <w:t>option is applied to (1) initial eligibility determination, (2) redetermination, or (3) both</w:t>
      </w:r>
      <w:r w:rsidR="003335CF" w:rsidRPr="00B83D66">
        <w:rPr>
          <w:szCs w:val="24"/>
        </w:rPr>
        <w:t xml:space="preserve">. </w:t>
      </w:r>
    </w:p>
    <w:p w14:paraId="176A6E5A" w14:textId="77777777" w:rsidR="007125E4" w:rsidRPr="00B83D66" w:rsidRDefault="009C42DC" w:rsidP="009C42DC">
      <w:pPr>
        <w:tabs>
          <w:tab w:val="left" w:pos="-1440"/>
          <w:tab w:val="left" w:pos="2328"/>
        </w:tabs>
        <w:ind w:left="2160" w:hanging="1440"/>
        <w:rPr>
          <w:szCs w:val="24"/>
        </w:rPr>
      </w:pPr>
      <w:r>
        <w:rPr>
          <w:szCs w:val="24"/>
        </w:rPr>
        <w:tab/>
      </w:r>
      <w:bookmarkStart w:id="86" w:name="Text60"/>
      <w:r>
        <w:rPr>
          <w:szCs w:val="24"/>
        </w:rPr>
        <w:fldChar w:fldCharType="begin">
          <w:ffData>
            <w:name w:val="Text60"/>
            <w:enabled/>
            <w:calcOnExit w:val="0"/>
            <w:statusText w:type="text" w:val="This is a checkbox to check whether Express Lane option is applied to 1. initial eligiblility determination 2. redeterminiation"/>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6"/>
    </w:p>
    <w:p w14:paraId="691820D9" w14:textId="77777777" w:rsidR="007125E4" w:rsidRPr="00B83D66" w:rsidRDefault="0041748B" w:rsidP="00323C32">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.3.2</w:t>
      </w:r>
      <w:r w:rsidR="00924586" w:rsidRPr="00B83D66">
        <w:rPr>
          <w:b/>
          <w:szCs w:val="24"/>
        </w:rPr>
        <w:t>-EL</w:t>
      </w:r>
      <w:r w:rsidR="007125E4" w:rsidRPr="00B83D66">
        <w:rPr>
          <w:szCs w:val="24"/>
        </w:rPr>
        <w:t xml:space="preserve"> </w:t>
      </w:r>
      <w:r w:rsidR="003B5CE2" w:rsidRPr="00B83D66">
        <w:rPr>
          <w:szCs w:val="24"/>
        </w:rPr>
        <w:t>L</w:t>
      </w:r>
      <w:r w:rsidR="007125E4" w:rsidRPr="00B83D66">
        <w:rPr>
          <w:szCs w:val="24"/>
        </w:rPr>
        <w:t>ist the public agencies approved by the State as</w:t>
      </w:r>
      <w:r w:rsidR="003B5CE2" w:rsidRPr="00B83D66">
        <w:rPr>
          <w:szCs w:val="24"/>
        </w:rPr>
        <w:t xml:space="preserve"> </w:t>
      </w:r>
      <w:r w:rsidR="007125E4" w:rsidRPr="00B83D66">
        <w:rPr>
          <w:szCs w:val="24"/>
        </w:rPr>
        <w:t xml:space="preserve">Express Lane agencies. </w:t>
      </w:r>
    </w:p>
    <w:p w14:paraId="5DB120D6" w14:textId="77777777" w:rsidR="007125E4" w:rsidRPr="00B83D66" w:rsidRDefault="0032684B" w:rsidP="0032684B">
      <w:pPr>
        <w:tabs>
          <w:tab w:val="left" w:pos="-1440"/>
          <w:tab w:val="left" w:pos="2232"/>
        </w:tabs>
        <w:ind w:left="2160" w:hanging="1440"/>
        <w:rPr>
          <w:szCs w:val="24"/>
        </w:rPr>
      </w:pPr>
      <w:r>
        <w:rPr>
          <w:szCs w:val="24"/>
        </w:rPr>
        <w:tab/>
      </w:r>
      <w:bookmarkStart w:id="87" w:name="Text61"/>
      <w:r>
        <w:rPr>
          <w:szCs w:val="24"/>
        </w:rPr>
        <w:fldChar w:fldCharType="begin">
          <w:ffData>
            <w:name w:val="Text61"/>
            <w:enabled/>
            <w:calcOnExit w:val="0"/>
            <w:statusText w:type="text" w:val="This is a text field to list public agencies approved by the State as Express lane agenci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7"/>
    </w:p>
    <w:p w14:paraId="6F45A32E" w14:textId="77777777" w:rsidR="007125E4" w:rsidRPr="00B83D66" w:rsidRDefault="0041748B" w:rsidP="0041748B">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.3.3</w:t>
      </w:r>
      <w:r w:rsidR="00924586" w:rsidRPr="00B83D66">
        <w:rPr>
          <w:b/>
          <w:szCs w:val="24"/>
        </w:rPr>
        <w:t>-EL</w:t>
      </w:r>
      <w:r w:rsidR="007125E4" w:rsidRPr="00B83D66">
        <w:rPr>
          <w:szCs w:val="24"/>
        </w:rPr>
        <w:t xml:space="preserve"> </w:t>
      </w:r>
      <w:r w:rsidR="003B5CE2" w:rsidRPr="00B83D66">
        <w:rPr>
          <w:szCs w:val="24"/>
        </w:rPr>
        <w:t>L</w:t>
      </w:r>
      <w:r w:rsidR="007125E4" w:rsidRPr="00B83D66">
        <w:rPr>
          <w:szCs w:val="24"/>
        </w:rPr>
        <w:t>ist the components/components of CHIP eligibility that are determined under the Express Lane</w:t>
      </w:r>
      <w:r w:rsidR="003335CF" w:rsidRPr="00B83D66">
        <w:rPr>
          <w:szCs w:val="24"/>
        </w:rPr>
        <w:t xml:space="preserve">. </w:t>
      </w:r>
      <w:r w:rsidR="007125E4" w:rsidRPr="00B83D66">
        <w:rPr>
          <w:szCs w:val="24"/>
        </w:rPr>
        <w:t>In this section, specify any differences in budget unit, deeming, income exclusions, income disregards, or other methodology between CHIP eligibility determinations for such children and the determination under the Express Lane option.</w:t>
      </w:r>
    </w:p>
    <w:p w14:paraId="5D921C10" w14:textId="77777777" w:rsidR="007125E4" w:rsidRPr="00B83D66" w:rsidRDefault="0032684B" w:rsidP="0032684B">
      <w:pPr>
        <w:tabs>
          <w:tab w:val="left" w:pos="-1440"/>
          <w:tab w:val="left" w:pos="2196"/>
        </w:tabs>
        <w:ind w:left="2160" w:hanging="1440"/>
        <w:rPr>
          <w:szCs w:val="24"/>
        </w:rPr>
      </w:pPr>
      <w:r>
        <w:rPr>
          <w:szCs w:val="24"/>
        </w:rPr>
        <w:tab/>
      </w:r>
      <w:bookmarkStart w:id="88" w:name="Text62"/>
      <w:r>
        <w:rPr>
          <w:szCs w:val="24"/>
        </w:rPr>
        <w:fldChar w:fldCharType="begin">
          <w:ffData>
            <w:name w:val="Text62"/>
            <w:enabled/>
            <w:calcOnExit w:val="0"/>
            <w:statusText w:type="text" w:val="This is a text field to list components / components of CHIP eligibility that are determined under Express Lan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8"/>
    </w:p>
    <w:p w14:paraId="494B717F" w14:textId="77777777" w:rsidR="007125E4" w:rsidRPr="00B83D66" w:rsidRDefault="0041748B" w:rsidP="00323C32">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.3.3</w:t>
      </w:r>
      <w:r w:rsidR="00924586" w:rsidRPr="00B83D66">
        <w:rPr>
          <w:b/>
          <w:szCs w:val="24"/>
        </w:rPr>
        <w:t>-EL</w:t>
      </w:r>
      <w:r w:rsidR="007125E4" w:rsidRPr="00B83D66">
        <w:rPr>
          <w:szCs w:val="24"/>
        </w:rPr>
        <w:t xml:space="preserve"> </w:t>
      </w:r>
      <w:r w:rsidR="003B5CE2" w:rsidRPr="00B83D66">
        <w:rPr>
          <w:szCs w:val="24"/>
        </w:rPr>
        <w:t>L</w:t>
      </w:r>
      <w:r w:rsidR="007125E4" w:rsidRPr="00B83D66">
        <w:rPr>
          <w:szCs w:val="24"/>
        </w:rPr>
        <w:t>ist the component/components of CHIP eligibility that are determined under the Express Lane.</w:t>
      </w:r>
    </w:p>
    <w:p w14:paraId="6E4DED40" w14:textId="77777777" w:rsidR="007125E4" w:rsidRPr="00B83D66" w:rsidRDefault="00582013" w:rsidP="00582013">
      <w:pPr>
        <w:tabs>
          <w:tab w:val="left" w:pos="-1440"/>
          <w:tab w:val="left" w:pos="2172"/>
        </w:tabs>
        <w:ind w:left="2160" w:hanging="1440"/>
        <w:rPr>
          <w:szCs w:val="24"/>
        </w:rPr>
      </w:pPr>
      <w:r>
        <w:rPr>
          <w:szCs w:val="24"/>
        </w:rPr>
        <w:tab/>
      </w:r>
      <w:bookmarkStart w:id="89" w:name="Text63"/>
      <w:r>
        <w:rPr>
          <w:szCs w:val="24"/>
        </w:rPr>
        <w:fldChar w:fldCharType="begin">
          <w:ffData>
            <w:name w:val="Text63"/>
            <w:enabled/>
            <w:calcOnExit w:val="0"/>
            <w:statusText w:type="text" w:val="This is a text field to list the component / components of CHIP eligibility that are determined under the Express Lan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9"/>
    </w:p>
    <w:p w14:paraId="3E93A178" w14:textId="77777777" w:rsidR="007125E4" w:rsidRPr="00B83D66" w:rsidRDefault="0041748B" w:rsidP="00323C32">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.3.4</w:t>
      </w:r>
      <w:r w:rsidR="00924586" w:rsidRPr="00B83D66">
        <w:rPr>
          <w:b/>
          <w:szCs w:val="24"/>
        </w:rPr>
        <w:t>-EL</w:t>
      </w:r>
      <w:r w:rsidR="007125E4" w:rsidRPr="00B83D66">
        <w:rPr>
          <w:szCs w:val="24"/>
        </w:rPr>
        <w:t xml:space="preserve"> </w:t>
      </w:r>
      <w:r w:rsidR="003B5CE2" w:rsidRPr="00B83D66">
        <w:rPr>
          <w:szCs w:val="24"/>
        </w:rPr>
        <w:t>D</w:t>
      </w:r>
      <w:r w:rsidR="007125E4" w:rsidRPr="00B83D66">
        <w:rPr>
          <w:szCs w:val="24"/>
        </w:rPr>
        <w:t>escribe the option used to satisfy the screen and enrollment requirements before a child may be enrolled under title XXI</w:t>
      </w:r>
      <w:r w:rsidR="003335CF" w:rsidRPr="00B83D66">
        <w:rPr>
          <w:szCs w:val="24"/>
        </w:rPr>
        <w:t xml:space="preserve">. </w:t>
      </w:r>
    </w:p>
    <w:p w14:paraId="40A63DC1" w14:textId="77777777" w:rsidR="00D403DB" w:rsidRPr="00582013" w:rsidRDefault="00582013" w:rsidP="00582013">
      <w:pPr>
        <w:pStyle w:val="a"/>
        <w:tabs>
          <w:tab w:val="left" w:pos="-1440"/>
          <w:tab w:val="left" w:pos="2088"/>
          <w:tab w:val="left" w:pos="2316"/>
        </w:tabs>
        <w:rPr>
          <w:szCs w:val="24"/>
        </w:rPr>
      </w:pPr>
      <w:r>
        <w:rPr>
          <w:i/>
          <w:szCs w:val="24"/>
        </w:rPr>
        <w:tab/>
      </w:r>
      <w:r>
        <w:rPr>
          <w:i/>
          <w:szCs w:val="24"/>
        </w:rPr>
        <w:tab/>
      </w:r>
      <w:bookmarkStart w:id="90" w:name="Text64"/>
      <w:r>
        <w:rPr>
          <w:szCs w:val="24"/>
        </w:rPr>
        <w:fldChar w:fldCharType="begin">
          <w:ffData>
            <w:name w:val="Text64"/>
            <w:enabled/>
            <w:calcOnExit w:val="0"/>
            <w:statusText w:type="text" w:val="This is a text field to describe the option used to satisfy the screen and enrollment requirements before a child may be enrolled."/>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0"/>
      <w:r>
        <w:rPr>
          <w:i/>
          <w:szCs w:val="24"/>
        </w:rPr>
        <w:tab/>
      </w:r>
    </w:p>
    <w:p w14:paraId="449BE1B1" w14:textId="77777777" w:rsidR="00D403DB" w:rsidRPr="00B83D66" w:rsidRDefault="00B34A73" w:rsidP="00323C32">
      <w:pPr>
        <w:tabs>
          <w:tab w:val="left" w:pos="-1440"/>
        </w:tabs>
        <w:ind w:left="1440" w:hanging="1440"/>
        <w:rPr>
          <w:szCs w:val="24"/>
          <w:u w:val="single"/>
        </w:rPr>
      </w:pPr>
      <w:r w:rsidRPr="00B83D66">
        <w:rPr>
          <w:szCs w:val="24"/>
          <w:u w:val="single"/>
        </w:rPr>
        <w:t>Guidance:</w:t>
      </w:r>
      <w:r w:rsidRPr="00B83D66">
        <w:rPr>
          <w:szCs w:val="24"/>
          <w:u w:val="single"/>
        </w:rPr>
        <w:tab/>
        <w:t xml:space="preserve">States should describe the process they use to screen and enroll children required under section 2102(b)(3)(A) and (B) of the Social Security Act and 42 CFR 457.350(a) and 457.80(c). </w:t>
      </w:r>
      <w:r w:rsidR="00355368" w:rsidRPr="00B83D66">
        <w:rPr>
          <w:szCs w:val="24"/>
          <w:u w:val="single"/>
        </w:rPr>
        <w:t>D</w:t>
      </w:r>
      <w:r w:rsidRPr="00B83D66">
        <w:rPr>
          <w:szCs w:val="24"/>
          <w:u w:val="single"/>
        </w:rPr>
        <w:t xml:space="preserve">escribe the screening threshold set as a percentage of the Federal poverty level (FPL) that exceeds the highest Medicaid income threshold applicable to a child by a minimum of 30 percentage points. (NOTE: The State may set this threshold higher than 30 percentage points to account for any differences between the income calculation methodologies used by </w:t>
      </w:r>
      <w:r w:rsidR="009403EB" w:rsidRPr="00B83D66">
        <w:rPr>
          <w:szCs w:val="24"/>
          <w:u w:val="single"/>
        </w:rPr>
        <w:t>an</w:t>
      </w:r>
      <w:r w:rsidRPr="00B83D66">
        <w:rPr>
          <w:szCs w:val="24"/>
          <w:u w:val="single"/>
        </w:rPr>
        <w:t xml:space="preserve"> Express Lane agency and those used by the State for its Medicaid program. The State may set one screening threshold for all children, based on the highest Medicaid income threshold, or it may set more than one screening threshold, based on its existing, age-related Medicaid eligibility thresholds.) Include the screening threshold(s) expressed as a percentage of the </w:t>
      </w:r>
      <w:proofErr w:type="gramStart"/>
      <w:r w:rsidRPr="00B83D66">
        <w:rPr>
          <w:szCs w:val="24"/>
          <w:u w:val="single"/>
        </w:rPr>
        <w:t>FPL, and</w:t>
      </w:r>
      <w:proofErr w:type="gramEnd"/>
      <w:r w:rsidRPr="00B83D66">
        <w:rPr>
          <w:szCs w:val="24"/>
          <w:u w:val="single"/>
        </w:rPr>
        <w:t xml:space="preserve"> provide an explanation of how this was calculated. Describe whether the State is temporarily enrolling children in CHIP, </w:t>
      </w:r>
      <w:r w:rsidRPr="00B83D66">
        <w:rPr>
          <w:szCs w:val="24"/>
          <w:u w:val="single"/>
        </w:rPr>
        <w:lastRenderedPageBreak/>
        <w:t xml:space="preserve">based on the income finding from </w:t>
      </w:r>
      <w:r w:rsidR="009403EB" w:rsidRPr="00B83D66">
        <w:rPr>
          <w:szCs w:val="24"/>
          <w:u w:val="single"/>
        </w:rPr>
        <w:t>an</w:t>
      </w:r>
      <w:r w:rsidRPr="00B83D66">
        <w:rPr>
          <w:szCs w:val="24"/>
          <w:u w:val="single"/>
        </w:rPr>
        <w:t xml:space="preserve"> Express Lane agency, pending the completion of the screen and enroll process.</w:t>
      </w:r>
    </w:p>
    <w:p w14:paraId="2B2E0F34" w14:textId="77777777" w:rsidR="008A4D8E" w:rsidRPr="00B83D66" w:rsidRDefault="008A4D8E" w:rsidP="00323C32">
      <w:pPr>
        <w:tabs>
          <w:tab w:val="left" w:pos="-1440"/>
        </w:tabs>
        <w:ind w:left="1440" w:hanging="1440"/>
        <w:rPr>
          <w:szCs w:val="24"/>
          <w:u w:val="single"/>
        </w:rPr>
      </w:pPr>
    </w:p>
    <w:p w14:paraId="210A17CF" w14:textId="77777777" w:rsidR="002A0AEA" w:rsidRPr="00B83D66" w:rsidRDefault="002A0AEA" w:rsidP="00323C32">
      <w:pPr>
        <w:tabs>
          <w:tab w:val="left" w:pos="-1440"/>
        </w:tabs>
        <w:ind w:left="1440" w:hanging="1440"/>
        <w:rPr>
          <w:szCs w:val="24"/>
          <w:u w:val="single"/>
        </w:rPr>
      </w:pPr>
      <w:r w:rsidRPr="00B83D66">
        <w:rPr>
          <w:szCs w:val="24"/>
        </w:rPr>
        <w:tab/>
      </w:r>
      <w:r w:rsidRPr="00B83D66">
        <w:rPr>
          <w:szCs w:val="24"/>
          <w:u w:val="single"/>
        </w:rPr>
        <w:t>In this section, states should describe their eligibility screening process in a way that addresses the five assurances specified below</w:t>
      </w:r>
      <w:r w:rsidR="003335CF" w:rsidRPr="00B83D66">
        <w:rPr>
          <w:szCs w:val="24"/>
          <w:u w:val="single"/>
        </w:rPr>
        <w:t xml:space="preserve">. </w:t>
      </w:r>
      <w:r w:rsidRPr="00B83D66">
        <w:rPr>
          <w:szCs w:val="24"/>
          <w:u w:val="single"/>
        </w:rPr>
        <w:t xml:space="preserve">The State should consider including important definitions, the relationship with affected Federal, </w:t>
      </w:r>
      <w:proofErr w:type="gramStart"/>
      <w:r w:rsidRPr="00B83D66">
        <w:rPr>
          <w:szCs w:val="24"/>
          <w:u w:val="single"/>
        </w:rPr>
        <w:t>State</w:t>
      </w:r>
      <w:proofErr w:type="gramEnd"/>
      <w:r w:rsidRPr="00B83D66">
        <w:rPr>
          <w:szCs w:val="24"/>
          <w:u w:val="single"/>
        </w:rPr>
        <w:t xml:space="preserve"> and local agencies, and other applicable criteria </w:t>
      </w:r>
      <w:r w:rsidR="008546A1">
        <w:rPr>
          <w:szCs w:val="24"/>
          <w:u w:val="single"/>
        </w:rPr>
        <w:t>that will describe the State’s</w:t>
      </w:r>
      <w:r w:rsidRPr="00B83D66">
        <w:rPr>
          <w:szCs w:val="24"/>
          <w:u w:val="single"/>
        </w:rPr>
        <w:t xml:space="preserve"> ability to </w:t>
      </w:r>
      <w:r w:rsidR="008546A1">
        <w:rPr>
          <w:szCs w:val="24"/>
          <w:u w:val="single"/>
        </w:rPr>
        <w:t>make assurances. (Sections 2102</w:t>
      </w:r>
      <w:r w:rsidRPr="00B83D66">
        <w:rPr>
          <w:szCs w:val="24"/>
          <w:u w:val="single"/>
        </w:rPr>
        <w:t>(b)(3)(A) and 2110(b)(2)(B)</w:t>
      </w:r>
      <w:proofErr w:type="gramStart"/>
      <w:r w:rsidRPr="00B83D66">
        <w:rPr>
          <w:szCs w:val="24"/>
          <w:u w:val="single"/>
        </w:rPr>
        <w:t>),  (</w:t>
      </w:r>
      <w:proofErr w:type="gramEnd"/>
      <w:r w:rsidRPr="00B83D66">
        <w:rPr>
          <w:szCs w:val="24"/>
          <w:u w:val="single"/>
        </w:rPr>
        <w:t>42 CFR 457.310(b)(2), 42CFR 457.350(a)(1) and 457.80(c)(3))</w:t>
      </w:r>
    </w:p>
    <w:p w14:paraId="1B40127B" w14:textId="77777777" w:rsidR="008B66CF" w:rsidRPr="00B83D66" w:rsidRDefault="008B66CF" w:rsidP="00323C32">
      <w:pPr>
        <w:tabs>
          <w:tab w:val="left" w:pos="-1440"/>
        </w:tabs>
        <w:rPr>
          <w:b/>
          <w:szCs w:val="24"/>
        </w:rPr>
      </w:pPr>
    </w:p>
    <w:p w14:paraId="0411A798" w14:textId="77777777" w:rsidR="001E7F86" w:rsidRPr="00B83D66" w:rsidRDefault="001E7F86" w:rsidP="00323C32">
      <w:pPr>
        <w:tabs>
          <w:tab w:val="left" w:pos="-1440"/>
        </w:tabs>
        <w:ind w:left="1440" w:hanging="1440"/>
        <w:rPr>
          <w:szCs w:val="24"/>
        </w:rPr>
      </w:pPr>
      <w:r w:rsidRPr="00B83D66">
        <w:rPr>
          <w:b/>
          <w:szCs w:val="24"/>
        </w:rPr>
        <w:t>4.</w:t>
      </w:r>
      <w:r w:rsidR="00C94EF6" w:rsidRPr="00B83D66">
        <w:rPr>
          <w:b/>
          <w:szCs w:val="24"/>
        </w:rPr>
        <w:t>4</w:t>
      </w:r>
      <w:r w:rsidR="0047328B">
        <w:rPr>
          <w:b/>
          <w:szCs w:val="24"/>
        </w:rPr>
        <w:t>.</w:t>
      </w:r>
      <w:r w:rsidRPr="00B83D66">
        <w:rPr>
          <w:szCs w:val="24"/>
        </w:rPr>
        <w:tab/>
      </w:r>
      <w:r w:rsidR="002A0AEA" w:rsidRPr="00B83D66">
        <w:rPr>
          <w:b/>
          <w:szCs w:val="24"/>
        </w:rPr>
        <w:t>E</w:t>
      </w:r>
      <w:r w:rsidRPr="00B83D66">
        <w:rPr>
          <w:b/>
          <w:szCs w:val="24"/>
        </w:rPr>
        <w:t xml:space="preserve">ligibility screening and coordination with other health coverage programs  </w:t>
      </w:r>
    </w:p>
    <w:p w14:paraId="34571A75" w14:textId="77777777" w:rsidR="004A1194" w:rsidRPr="00B83D66" w:rsidRDefault="004A4C4D" w:rsidP="00323C32">
      <w:pPr>
        <w:ind w:left="1440"/>
        <w:rPr>
          <w:szCs w:val="24"/>
        </w:rPr>
      </w:pPr>
      <w:r w:rsidRPr="00B83D66">
        <w:rPr>
          <w:szCs w:val="24"/>
        </w:rPr>
        <w:t xml:space="preserve">States must describe how they will assure that:  </w:t>
      </w:r>
    </w:p>
    <w:p w14:paraId="0C9EC2BD" w14:textId="77777777" w:rsidR="008C2A8A" w:rsidRPr="00B83D66" w:rsidRDefault="008C2A8A" w:rsidP="00323C32">
      <w:pPr>
        <w:ind w:left="1440"/>
        <w:rPr>
          <w:szCs w:val="24"/>
        </w:rPr>
      </w:pPr>
    </w:p>
    <w:p w14:paraId="41A18408" w14:textId="77777777" w:rsidR="00D403DB" w:rsidRDefault="00CC3EA4" w:rsidP="00850074">
      <w:pPr>
        <w:pStyle w:val="a"/>
        <w:tabs>
          <w:tab w:val="left" w:pos="-1440"/>
        </w:tabs>
        <w:ind w:left="2340" w:hanging="900"/>
        <w:rPr>
          <w:szCs w:val="24"/>
        </w:rPr>
      </w:pPr>
      <w:r w:rsidRPr="00B83D66">
        <w:rPr>
          <w:b/>
          <w:szCs w:val="24"/>
        </w:rPr>
        <w:t>4</w:t>
      </w:r>
      <w:r w:rsidR="004A4C4D" w:rsidRPr="00B83D66">
        <w:rPr>
          <w:b/>
          <w:szCs w:val="24"/>
        </w:rPr>
        <w:t>.</w:t>
      </w:r>
      <w:r w:rsidR="00C94EF6" w:rsidRPr="00B83D66">
        <w:rPr>
          <w:b/>
          <w:szCs w:val="24"/>
        </w:rPr>
        <w:t>4</w:t>
      </w:r>
      <w:r w:rsidR="004A4C4D" w:rsidRPr="00B83D66">
        <w:rPr>
          <w:b/>
          <w:szCs w:val="24"/>
        </w:rPr>
        <w:t>.1.</w:t>
      </w:r>
      <w:r w:rsidR="00CF3407" w:rsidRPr="00B83D66">
        <w:rPr>
          <w:szCs w:val="24"/>
        </w:rPr>
        <w:t xml:space="preserve"> </w:t>
      </w:r>
      <w:r w:rsidR="007C367A">
        <w:rPr>
          <w:szCs w:val="24"/>
        </w:rPr>
        <w:fldChar w:fldCharType="begin">
          <w:ffData>
            <w:name w:val=""/>
            <w:enabled/>
            <w:calcOnExit w:val="0"/>
            <w:statusText w:type="text" w:val="This is a checkbox to check only targeted low-income children who are ineligible for Medicaid or not covered under a group health plan."/>
            <w:checkBox>
              <w:sizeAuto/>
              <w:default w:val="0"/>
            </w:checkBox>
          </w:ffData>
        </w:fldChar>
      </w:r>
      <w:r w:rsidR="007C367A">
        <w:rPr>
          <w:szCs w:val="24"/>
        </w:rPr>
        <w:instrText xml:space="preserve"> FORMCHECKBOX </w:instrText>
      </w:r>
      <w:r w:rsidR="00000000">
        <w:rPr>
          <w:szCs w:val="24"/>
        </w:rPr>
      </w:r>
      <w:r w:rsidR="00000000">
        <w:rPr>
          <w:szCs w:val="24"/>
        </w:rPr>
        <w:fldChar w:fldCharType="separate"/>
      </w:r>
      <w:r w:rsidR="007C367A">
        <w:rPr>
          <w:szCs w:val="24"/>
        </w:rPr>
        <w:fldChar w:fldCharType="end"/>
      </w:r>
      <w:r w:rsidRPr="00B83D66">
        <w:rPr>
          <w:szCs w:val="24"/>
        </w:rPr>
        <w:t xml:space="preserve"> </w:t>
      </w:r>
      <w:r w:rsidR="004A4C4D" w:rsidRPr="00B83D66">
        <w:rPr>
          <w:szCs w:val="24"/>
        </w:rPr>
        <w:t>only targeted low-income children who are ineligible for Medicaid or not</w:t>
      </w:r>
      <w:r w:rsidR="00850074">
        <w:rPr>
          <w:szCs w:val="24"/>
        </w:rPr>
        <w:t xml:space="preserve"> </w:t>
      </w:r>
      <w:r w:rsidR="004A4C4D" w:rsidRPr="00B83D66">
        <w:rPr>
          <w:szCs w:val="24"/>
        </w:rPr>
        <w:t>covered under a group health plan or health i</w:t>
      </w:r>
      <w:r w:rsidR="00850074">
        <w:rPr>
          <w:szCs w:val="24"/>
        </w:rPr>
        <w:t xml:space="preserve">nsurance (including access to a </w:t>
      </w:r>
      <w:proofErr w:type="gramStart"/>
      <w:r w:rsidR="004A4C4D" w:rsidRPr="00B83D66">
        <w:rPr>
          <w:szCs w:val="24"/>
        </w:rPr>
        <w:t>State</w:t>
      </w:r>
      <w:proofErr w:type="gramEnd"/>
      <w:r w:rsidR="004A4C4D" w:rsidRPr="00B83D66">
        <w:rPr>
          <w:szCs w:val="24"/>
        </w:rPr>
        <w:t xml:space="preserve"> health benefits </w:t>
      </w:r>
      <w:r w:rsidR="004A4C4D" w:rsidRPr="00121008">
        <w:rPr>
          <w:szCs w:val="24"/>
        </w:rPr>
        <w:t>plan) are furnished child health assistance under the plan</w:t>
      </w:r>
      <w:r w:rsidR="003335CF" w:rsidRPr="00121008">
        <w:rPr>
          <w:szCs w:val="24"/>
        </w:rPr>
        <w:t>.</w:t>
      </w:r>
      <w:r w:rsidR="00850074">
        <w:rPr>
          <w:szCs w:val="24"/>
        </w:rPr>
        <w:t xml:space="preserve"> </w:t>
      </w:r>
      <w:r w:rsidR="008546A1">
        <w:rPr>
          <w:szCs w:val="24"/>
        </w:rPr>
        <w:t>(Sections 2102</w:t>
      </w:r>
      <w:r w:rsidR="004A4C4D" w:rsidRPr="00121008">
        <w:rPr>
          <w:szCs w:val="24"/>
        </w:rPr>
        <w:t>(b</w:t>
      </w:r>
      <w:r w:rsidR="00DF0B28" w:rsidRPr="00121008">
        <w:rPr>
          <w:szCs w:val="24"/>
        </w:rPr>
        <w:t>)(3)(A), 2110(b)(2)(B)) (42 CFR</w:t>
      </w:r>
      <w:r w:rsidR="004A4C4D" w:rsidRPr="00121008">
        <w:rPr>
          <w:szCs w:val="24"/>
        </w:rPr>
        <w:t xml:space="preserve"> 457.310(b), 42</w:t>
      </w:r>
      <w:r w:rsidR="00DF0B28" w:rsidRPr="00121008">
        <w:rPr>
          <w:szCs w:val="24"/>
        </w:rPr>
        <w:t xml:space="preserve"> </w:t>
      </w:r>
      <w:r w:rsidR="00850074">
        <w:rPr>
          <w:szCs w:val="24"/>
        </w:rPr>
        <w:t xml:space="preserve">CFR </w:t>
      </w:r>
      <w:r w:rsidR="004A4C4D" w:rsidRPr="00121008">
        <w:rPr>
          <w:szCs w:val="24"/>
        </w:rPr>
        <w:t xml:space="preserve">457.350(a)(1) and </w:t>
      </w:r>
      <w:r w:rsidR="00DF0B28" w:rsidRPr="00121008">
        <w:rPr>
          <w:szCs w:val="24"/>
        </w:rPr>
        <w:t xml:space="preserve">42 CFR </w:t>
      </w:r>
      <w:r w:rsidR="004A4C4D" w:rsidRPr="00121008">
        <w:rPr>
          <w:szCs w:val="24"/>
        </w:rPr>
        <w:t xml:space="preserve">457.80(c)(3)) </w:t>
      </w:r>
      <w:r w:rsidR="00355368" w:rsidRPr="00121008">
        <w:rPr>
          <w:szCs w:val="24"/>
        </w:rPr>
        <w:t>C</w:t>
      </w:r>
      <w:r w:rsidR="00996987" w:rsidRPr="00121008">
        <w:rPr>
          <w:szCs w:val="24"/>
        </w:rPr>
        <w:t>onfir</w:t>
      </w:r>
      <w:r w:rsidR="00850074">
        <w:rPr>
          <w:szCs w:val="24"/>
        </w:rPr>
        <w:t xml:space="preserve">m that the State does not apply </w:t>
      </w:r>
      <w:r w:rsidR="00996987" w:rsidRPr="00121008">
        <w:rPr>
          <w:szCs w:val="24"/>
        </w:rPr>
        <w:t>a waiting period for pregnant women.</w:t>
      </w:r>
    </w:p>
    <w:p w14:paraId="6C5309A9" w14:textId="77777777" w:rsidR="00542F83" w:rsidRPr="00121008" w:rsidRDefault="007C367A" w:rsidP="00323C32">
      <w:pPr>
        <w:pStyle w:val="a"/>
        <w:tabs>
          <w:tab w:val="left" w:pos="-1440"/>
        </w:tabs>
        <w:ind w:firstLine="0"/>
        <w:rPr>
          <w:szCs w:val="24"/>
        </w:rPr>
      </w:pPr>
      <w:r>
        <w:rPr>
          <w:szCs w:val="24"/>
        </w:rPr>
        <w:tab/>
        <w:t xml:space="preserve">   </w:t>
      </w:r>
      <w:bookmarkStart w:id="91" w:name="Text65"/>
      <w:r>
        <w:rPr>
          <w:szCs w:val="24"/>
        </w:rPr>
        <w:fldChar w:fldCharType="begin">
          <w:ffData>
            <w:name w:val="Text65"/>
            <w:enabled/>
            <w:calcOnExit w:val="0"/>
            <w:statusText w:type="text" w:val="This is a text field to enter information about only low income children who are ineligible for Medicaid or not covered under group health"/>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1"/>
    </w:p>
    <w:p w14:paraId="48A681AB" w14:textId="77777777" w:rsidR="00D403DB" w:rsidRDefault="00CC3EA4" w:rsidP="00850074">
      <w:pPr>
        <w:pStyle w:val="a"/>
        <w:tabs>
          <w:tab w:val="left" w:pos="-1440"/>
        </w:tabs>
        <w:ind w:left="2340" w:hanging="900"/>
        <w:rPr>
          <w:szCs w:val="24"/>
        </w:rPr>
      </w:pPr>
      <w:r w:rsidRPr="00B83D66">
        <w:rPr>
          <w:b/>
          <w:szCs w:val="24"/>
        </w:rPr>
        <w:t>4</w:t>
      </w:r>
      <w:r w:rsidR="006915AB" w:rsidRPr="00B83D66">
        <w:rPr>
          <w:b/>
          <w:szCs w:val="24"/>
        </w:rPr>
        <w:t>.</w:t>
      </w:r>
      <w:r w:rsidR="00C94EF6" w:rsidRPr="00B83D66">
        <w:rPr>
          <w:b/>
          <w:szCs w:val="24"/>
        </w:rPr>
        <w:t>4</w:t>
      </w:r>
      <w:r w:rsidR="006915AB" w:rsidRPr="00B83D66">
        <w:rPr>
          <w:b/>
          <w:szCs w:val="24"/>
        </w:rPr>
        <w:t>.2.</w:t>
      </w:r>
      <w:r w:rsidR="00CF3407" w:rsidRPr="00B83D66">
        <w:rPr>
          <w:szCs w:val="24"/>
        </w:rPr>
        <w:t xml:space="preserve"> </w:t>
      </w:r>
      <w:r w:rsidR="007C367A">
        <w:rPr>
          <w:szCs w:val="24"/>
        </w:rPr>
        <w:fldChar w:fldCharType="begin">
          <w:ffData>
            <w:name w:val=""/>
            <w:enabled/>
            <w:calcOnExit w:val="0"/>
            <w:statusText w:type="text" w:val="This is a checkbox to check children found through the screening process to be potentially eligible for medical assistance."/>
            <w:checkBox>
              <w:sizeAuto/>
              <w:default w:val="0"/>
            </w:checkBox>
          </w:ffData>
        </w:fldChar>
      </w:r>
      <w:r w:rsidR="007C367A">
        <w:rPr>
          <w:szCs w:val="24"/>
        </w:rPr>
        <w:instrText xml:space="preserve"> FORMCHECKBOX </w:instrText>
      </w:r>
      <w:r w:rsidR="00000000">
        <w:rPr>
          <w:szCs w:val="24"/>
        </w:rPr>
      </w:r>
      <w:r w:rsidR="00000000">
        <w:rPr>
          <w:szCs w:val="24"/>
        </w:rPr>
        <w:fldChar w:fldCharType="separate"/>
      </w:r>
      <w:r w:rsidR="007C367A">
        <w:rPr>
          <w:szCs w:val="24"/>
        </w:rPr>
        <w:fldChar w:fldCharType="end"/>
      </w:r>
      <w:r w:rsidRPr="00B83D66">
        <w:rPr>
          <w:szCs w:val="24"/>
        </w:rPr>
        <w:t xml:space="preserve"> </w:t>
      </w:r>
      <w:r w:rsidR="001E7F86" w:rsidRPr="00B83D66">
        <w:rPr>
          <w:szCs w:val="24"/>
        </w:rPr>
        <w:t xml:space="preserve">children found through the screening </w:t>
      </w:r>
      <w:r w:rsidR="001E7F86" w:rsidRPr="00121008">
        <w:rPr>
          <w:szCs w:val="24"/>
        </w:rPr>
        <w:t>process to be potentially eligible for</w:t>
      </w:r>
      <w:r w:rsidR="00850074">
        <w:rPr>
          <w:szCs w:val="24"/>
        </w:rPr>
        <w:t xml:space="preserve"> </w:t>
      </w:r>
      <w:r w:rsidR="001E7F86" w:rsidRPr="00121008">
        <w:rPr>
          <w:szCs w:val="24"/>
        </w:rPr>
        <w:t xml:space="preserve">medical assistance under the </w:t>
      </w:r>
      <w:r w:rsidR="008840CA" w:rsidRPr="00121008">
        <w:rPr>
          <w:szCs w:val="24"/>
        </w:rPr>
        <w:t xml:space="preserve">State </w:t>
      </w:r>
      <w:r w:rsidR="001E7F86" w:rsidRPr="00121008">
        <w:rPr>
          <w:szCs w:val="24"/>
        </w:rPr>
        <w:t>Medicaid p</w:t>
      </w:r>
      <w:r w:rsidR="00850074">
        <w:rPr>
          <w:szCs w:val="24"/>
        </w:rPr>
        <w:t xml:space="preserve">lan are enrolled for assistance </w:t>
      </w:r>
      <w:r w:rsidR="001E7F86" w:rsidRPr="00121008">
        <w:rPr>
          <w:szCs w:val="24"/>
        </w:rPr>
        <w:t xml:space="preserve">under such plan; </w:t>
      </w:r>
      <w:r w:rsidR="008546A1">
        <w:rPr>
          <w:szCs w:val="24"/>
        </w:rPr>
        <w:t>(Section 2102</w:t>
      </w:r>
      <w:r w:rsidR="006915AB" w:rsidRPr="00121008">
        <w:rPr>
          <w:szCs w:val="24"/>
        </w:rPr>
        <w:t>(b)(3)(B</w:t>
      </w:r>
      <w:proofErr w:type="gramStart"/>
      <w:r w:rsidR="006915AB" w:rsidRPr="00121008">
        <w:rPr>
          <w:szCs w:val="24"/>
        </w:rPr>
        <w:t>))  (</w:t>
      </w:r>
      <w:proofErr w:type="gramEnd"/>
      <w:r w:rsidR="006915AB" w:rsidRPr="00121008">
        <w:rPr>
          <w:szCs w:val="24"/>
        </w:rPr>
        <w:t>42CFR, 457.350(a)(2))</w:t>
      </w:r>
    </w:p>
    <w:p w14:paraId="36C95EE7" w14:textId="77777777" w:rsidR="00542F83" w:rsidRPr="00121008" w:rsidRDefault="007C367A" w:rsidP="007C367A">
      <w:pPr>
        <w:pStyle w:val="a"/>
        <w:tabs>
          <w:tab w:val="left" w:pos="-1440"/>
        </w:tabs>
        <w:rPr>
          <w:szCs w:val="24"/>
        </w:rPr>
      </w:pPr>
      <w:r>
        <w:rPr>
          <w:szCs w:val="24"/>
        </w:rPr>
        <w:tab/>
      </w:r>
      <w:r>
        <w:rPr>
          <w:szCs w:val="24"/>
        </w:rPr>
        <w:tab/>
        <w:t xml:space="preserve">  </w:t>
      </w:r>
      <w:bookmarkStart w:id="92" w:name="Text66"/>
      <w:r>
        <w:rPr>
          <w:szCs w:val="24"/>
        </w:rPr>
        <w:fldChar w:fldCharType="begin">
          <w:ffData>
            <w:name w:val="Text66"/>
            <w:enabled/>
            <w:calcOnExit w:val="0"/>
            <w:statusText w:type="text" w:val="This is a text field to enter information about children found through the screening process to be potentially eligible for medical assist"/>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2"/>
    </w:p>
    <w:p w14:paraId="664A9F54" w14:textId="77777777" w:rsidR="00D403DB" w:rsidRDefault="00CC3EA4" w:rsidP="00850074">
      <w:pPr>
        <w:pStyle w:val="a"/>
        <w:tabs>
          <w:tab w:val="left" w:pos="-1440"/>
        </w:tabs>
        <w:ind w:left="2340" w:hanging="900"/>
        <w:rPr>
          <w:szCs w:val="24"/>
        </w:rPr>
      </w:pPr>
      <w:r w:rsidRPr="00B83D66">
        <w:rPr>
          <w:b/>
          <w:szCs w:val="24"/>
        </w:rPr>
        <w:t>4</w:t>
      </w:r>
      <w:r w:rsidR="006915AB" w:rsidRPr="00B83D66">
        <w:rPr>
          <w:b/>
          <w:szCs w:val="24"/>
        </w:rPr>
        <w:t>.</w:t>
      </w:r>
      <w:r w:rsidR="00C94EF6" w:rsidRPr="00B83D66">
        <w:rPr>
          <w:b/>
          <w:szCs w:val="24"/>
        </w:rPr>
        <w:t>4</w:t>
      </w:r>
      <w:r w:rsidR="006915AB" w:rsidRPr="00B83D66">
        <w:rPr>
          <w:b/>
          <w:szCs w:val="24"/>
        </w:rPr>
        <w:t>.3.</w:t>
      </w:r>
      <w:r w:rsidR="00CF3407" w:rsidRPr="00B83D66">
        <w:rPr>
          <w:szCs w:val="24"/>
        </w:rPr>
        <w:t xml:space="preserve"> </w:t>
      </w:r>
      <w:r w:rsidR="007C367A">
        <w:rPr>
          <w:szCs w:val="24"/>
        </w:rPr>
        <w:fldChar w:fldCharType="begin">
          <w:ffData>
            <w:name w:val=""/>
            <w:enabled/>
            <w:calcOnExit w:val="0"/>
            <w:statusText w:type="text" w:val="This is a checkbox to check children found through the screening process to be ineligible for Medicaid are enrolled in CHIP."/>
            <w:checkBox>
              <w:sizeAuto/>
              <w:default w:val="0"/>
            </w:checkBox>
          </w:ffData>
        </w:fldChar>
      </w:r>
      <w:r w:rsidR="007C367A">
        <w:rPr>
          <w:szCs w:val="24"/>
        </w:rPr>
        <w:instrText xml:space="preserve"> FORMCHECKBOX </w:instrText>
      </w:r>
      <w:r w:rsidR="00000000">
        <w:rPr>
          <w:szCs w:val="24"/>
        </w:rPr>
      </w:r>
      <w:r w:rsidR="00000000">
        <w:rPr>
          <w:szCs w:val="24"/>
        </w:rPr>
        <w:fldChar w:fldCharType="separate"/>
      </w:r>
      <w:r w:rsidR="007C367A">
        <w:rPr>
          <w:szCs w:val="24"/>
        </w:rPr>
        <w:fldChar w:fldCharType="end"/>
      </w:r>
      <w:r w:rsidRPr="00B83D66">
        <w:rPr>
          <w:szCs w:val="24"/>
        </w:rPr>
        <w:t xml:space="preserve"> </w:t>
      </w:r>
      <w:r w:rsidR="001E7F86" w:rsidRPr="00B83D66">
        <w:rPr>
          <w:szCs w:val="24"/>
        </w:rPr>
        <w:t xml:space="preserve">children found through the </w:t>
      </w:r>
      <w:r w:rsidR="001E7F86" w:rsidRPr="00121008">
        <w:rPr>
          <w:szCs w:val="24"/>
        </w:rPr>
        <w:t>screening process to b</w:t>
      </w:r>
      <w:r w:rsidR="00850074">
        <w:rPr>
          <w:szCs w:val="24"/>
        </w:rPr>
        <w:t xml:space="preserve">e ineligible for Medicaid are </w:t>
      </w:r>
      <w:r w:rsidR="001E7F86" w:rsidRPr="00121008">
        <w:rPr>
          <w:szCs w:val="24"/>
        </w:rPr>
        <w:t xml:space="preserve">enrolled in </w:t>
      </w:r>
      <w:proofErr w:type="gramStart"/>
      <w:r w:rsidR="006F4BAF" w:rsidRPr="00121008">
        <w:rPr>
          <w:szCs w:val="24"/>
        </w:rPr>
        <w:t>CHIP</w:t>
      </w:r>
      <w:r w:rsidR="001E7F86" w:rsidRPr="00121008">
        <w:rPr>
          <w:szCs w:val="24"/>
        </w:rPr>
        <w:t xml:space="preserve">;  </w:t>
      </w:r>
      <w:r w:rsidR="006915AB" w:rsidRPr="00121008">
        <w:rPr>
          <w:szCs w:val="24"/>
        </w:rPr>
        <w:t>(</w:t>
      </w:r>
      <w:proofErr w:type="gramEnd"/>
      <w:r w:rsidR="006915AB" w:rsidRPr="00121008">
        <w:rPr>
          <w:szCs w:val="24"/>
        </w:rPr>
        <w:t>Sections 2102(a)(1) a</w:t>
      </w:r>
      <w:r w:rsidR="00850074">
        <w:rPr>
          <w:szCs w:val="24"/>
        </w:rPr>
        <w:t xml:space="preserve">nd (2) and 2102(c)(2))  (42CFR </w:t>
      </w:r>
      <w:r w:rsidR="006915AB" w:rsidRPr="00121008">
        <w:rPr>
          <w:szCs w:val="24"/>
        </w:rPr>
        <w:t>431.636(b)(4))</w:t>
      </w:r>
      <w:r w:rsidR="001E7F86" w:rsidRPr="00121008">
        <w:rPr>
          <w:szCs w:val="24"/>
        </w:rPr>
        <w:t xml:space="preserve"> </w:t>
      </w:r>
    </w:p>
    <w:p w14:paraId="57CF4A6E" w14:textId="77777777" w:rsidR="00542F83" w:rsidRPr="00121008" w:rsidRDefault="007C367A" w:rsidP="00323C32">
      <w:pPr>
        <w:pStyle w:val="a"/>
        <w:tabs>
          <w:tab w:val="left" w:pos="-1440"/>
        </w:tabs>
        <w:ind w:firstLine="0"/>
        <w:rPr>
          <w:szCs w:val="24"/>
        </w:rPr>
      </w:pPr>
      <w:r>
        <w:rPr>
          <w:szCs w:val="24"/>
        </w:rPr>
        <w:tab/>
        <w:t xml:space="preserve">  </w:t>
      </w:r>
      <w:bookmarkStart w:id="93" w:name="Text67"/>
      <w:r>
        <w:rPr>
          <w:szCs w:val="24"/>
        </w:rPr>
        <w:fldChar w:fldCharType="begin">
          <w:ffData>
            <w:name w:val="Text67"/>
            <w:enabled/>
            <w:calcOnExit w:val="0"/>
            <w:statusText w:type="text" w:val="This is a text field to add information about children found through the screening process to be ineligible for Medicaid are enrolled CHIP"/>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3"/>
    </w:p>
    <w:p w14:paraId="466753E6" w14:textId="77777777" w:rsidR="00D403DB" w:rsidRDefault="00CC3EA4" w:rsidP="000F2EE1">
      <w:pPr>
        <w:pStyle w:val="a"/>
        <w:tabs>
          <w:tab w:val="left" w:pos="-1440"/>
        </w:tabs>
        <w:ind w:left="2340" w:hanging="900"/>
        <w:rPr>
          <w:szCs w:val="24"/>
        </w:rPr>
      </w:pPr>
      <w:r w:rsidRPr="00B83D66">
        <w:rPr>
          <w:b/>
          <w:szCs w:val="24"/>
        </w:rPr>
        <w:t>4</w:t>
      </w:r>
      <w:r w:rsidR="006915AB" w:rsidRPr="00B83D66">
        <w:rPr>
          <w:b/>
          <w:szCs w:val="24"/>
        </w:rPr>
        <w:t>.</w:t>
      </w:r>
      <w:r w:rsidR="00C94EF6" w:rsidRPr="00B83D66">
        <w:rPr>
          <w:b/>
          <w:szCs w:val="24"/>
        </w:rPr>
        <w:t>4</w:t>
      </w:r>
      <w:r w:rsidR="006915AB" w:rsidRPr="00B83D66">
        <w:rPr>
          <w:b/>
          <w:szCs w:val="24"/>
        </w:rPr>
        <w:t>.4</w:t>
      </w:r>
      <w:r w:rsidR="00CF3407" w:rsidRPr="00B83D66">
        <w:rPr>
          <w:b/>
          <w:szCs w:val="24"/>
        </w:rPr>
        <w:t xml:space="preserve">. </w:t>
      </w:r>
      <w:r w:rsidR="00532B2E">
        <w:rPr>
          <w:szCs w:val="24"/>
        </w:rPr>
        <w:fldChar w:fldCharType="begin">
          <w:ffData>
            <w:name w:val=""/>
            <w:enabled/>
            <w:calcOnExit w:val="0"/>
            <w:statusText w:type="text" w:val="This is a checkbox to check the insurance provided under the State health plan does not substitute for coverage under group health plans."/>
            <w:checkBox>
              <w:sizeAuto/>
              <w:default w:val="0"/>
            </w:checkBox>
          </w:ffData>
        </w:fldChar>
      </w:r>
      <w:r w:rsidR="00532B2E">
        <w:rPr>
          <w:szCs w:val="24"/>
        </w:rPr>
        <w:instrText xml:space="preserve"> FORMCHECKBOX </w:instrText>
      </w:r>
      <w:r w:rsidR="00000000">
        <w:rPr>
          <w:szCs w:val="24"/>
        </w:rPr>
      </w:r>
      <w:r w:rsidR="00000000">
        <w:rPr>
          <w:szCs w:val="24"/>
        </w:rPr>
        <w:fldChar w:fldCharType="separate"/>
      </w:r>
      <w:r w:rsidR="00532B2E">
        <w:rPr>
          <w:szCs w:val="24"/>
        </w:rPr>
        <w:fldChar w:fldCharType="end"/>
      </w:r>
      <w:r w:rsidRPr="00B83D66">
        <w:rPr>
          <w:szCs w:val="24"/>
        </w:rPr>
        <w:t xml:space="preserve"> </w:t>
      </w:r>
      <w:r w:rsidR="001E7F86" w:rsidRPr="00B83D66">
        <w:rPr>
          <w:szCs w:val="24"/>
        </w:rPr>
        <w:t xml:space="preserve">the insurance provided under the </w:t>
      </w:r>
      <w:r w:rsidR="008840CA" w:rsidRPr="00B83D66">
        <w:rPr>
          <w:szCs w:val="24"/>
        </w:rPr>
        <w:t xml:space="preserve">State </w:t>
      </w:r>
      <w:r w:rsidR="001E7F86" w:rsidRPr="00B83D66">
        <w:rPr>
          <w:szCs w:val="24"/>
        </w:rPr>
        <w:t>child health plan d</w:t>
      </w:r>
      <w:r w:rsidR="000F2EE1">
        <w:rPr>
          <w:szCs w:val="24"/>
        </w:rPr>
        <w:t xml:space="preserve">oes not substitute for </w:t>
      </w:r>
      <w:r w:rsidR="001E7F86" w:rsidRPr="00B83D66">
        <w:rPr>
          <w:szCs w:val="24"/>
        </w:rPr>
        <w:t>coverage under grou</w:t>
      </w:r>
      <w:r w:rsidR="00DC21C5">
        <w:rPr>
          <w:szCs w:val="24"/>
        </w:rPr>
        <w:t>p health plans</w:t>
      </w:r>
      <w:r w:rsidR="000F2EE1">
        <w:rPr>
          <w:szCs w:val="24"/>
        </w:rPr>
        <w:t xml:space="preserve">.  </w:t>
      </w:r>
      <w:r w:rsidR="008546A1">
        <w:rPr>
          <w:szCs w:val="24"/>
        </w:rPr>
        <w:t>(Section 2102</w:t>
      </w:r>
      <w:r w:rsidR="006915AB" w:rsidRPr="00121008">
        <w:rPr>
          <w:szCs w:val="24"/>
        </w:rPr>
        <w:t xml:space="preserve">(b)(3)(C)) (42CFR, 457.805)  </w:t>
      </w:r>
    </w:p>
    <w:p w14:paraId="050A74A7" w14:textId="77777777" w:rsidR="00542F83" w:rsidRPr="00121008" w:rsidRDefault="00532B2E" w:rsidP="00532B2E">
      <w:pPr>
        <w:pStyle w:val="a"/>
        <w:tabs>
          <w:tab w:val="left" w:pos="-1440"/>
          <w:tab w:val="left" w:pos="2328"/>
        </w:tabs>
        <w:ind w:left="1800" w:firstLine="0"/>
        <w:rPr>
          <w:szCs w:val="24"/>
        </w:rPr>
      </w:pPr>
      <w:r>
        <w:rPr>
          <w:szCs w:val="24"/>
        </w:rPr>
        <w:tab/>
      </w:r>
      <w:bookmarkStart w:id="94" w:name="Text68"/>
      <w:r>
        <w:rPr>
          <w:szCs w:val="24"/>
        </w:rPr>
        <w:fldChar w:fldCharType="begin">
          <w:ffData>
            <w:name w:val="Text68"/>
            <w:enabled/>
            <w:calcOnExit w:val="0"/>
            <w:statusText w:type="text" w:val="this is a text field to add information about insurance provided under State health plan does not substitute for coverage under group."/>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4"/>
    </w:p>
    <w:p w14:paraId="7D29D2D3" w14:textId="77777777" w:rsidR="00CC3EA4" w:rsidRDefault="00CC3EA4" w:rsidP="00850074">
      <w:pPr>
        <w:pStyle w:val="a"/>
        <w:tabs>
          <w:tab w:val="left" w:pos="-1440"/>
        </w:tabs>
        <w:ind w:left="2970" w:hanging="1170"/>
        <w:rPr>
          <w:szCs w:val="24"/>
        </w:rPr>
      </w:pPr>
      <w:r w:rsidRPr="00B83D66">
        <w:rPr>
          <w:b/>
          <w:szCs w:val="24"/>
        </w:rPr>
        <w:t>4</w:t>
      </w:r>
      <w:r w:rsidR="006915AB" w:rsidRPr="00B83D66">
        <w:rPr>
          <w:b/>
          <w:szCs w:val="24"/>
        </w:rPr>
        <w:t>.</w:t>
      </w:r>
      <w:r w:rsidR="00C94EF6" w:rsidRPr="00B83D66">
        <w:rPr>
          <w:b/>
          <w:szCs w:val="24"/>
        </w:rPr>
        <w:t>4</w:t>
      </w:r>
      <w:r w:rsidR="006915AB" w:rsidRPr="00B83D66">
        <w:rPr>
          <w:b/>
          <w:szCs w:val="24"/>
        </w:rPr>
        <w:t>.4.</w:t>
      </w:r>
      <w:r w:rsidR="00781623" w:rsidRPr="00B83D66">
        <w:rPr>
          <w:b/>
          <w:szCs w:val="24"/>
        </w:rPr>
        <w:t>1</w:t>
      </w:r>
      <w:r w:rsidR="003335CF" w:rsidRPr="00B83D66">
        <w:rPr>
          <w:b/>
          <w:szCs w:val="24"/>
        </w:rPr>
        <w:t xml:space="preserve">. </w:t>
      </w:r>
      <w:r w:rsidR="00CF3407" w:rsidRPr="00B83D66">
        <w:rPr>
          <w:szCs w:val="24"/>
        </w:rPr>
        <w:t xml:space="preserve"> </w:t>
      </w:r>
      <w:r w:rsidR="00532B2E">
        <w:rPr>
          <w:szCs w:val="24"/>
        </w:rPr>
        <w:fldChar w:fldCharType="begin">
          <w:ffData>
            <w:name w:val=""/>
            <w:enabled/>
            <w:calcOnExit w:val="0"/>
            <w:statusText w:type="text" w:val="This is a checkbox to select if the State provides coverage under a premium assistance program"/>
            <w:checkBox>
              <w:sizeAuto/>
              <w:default w:val="0"/>
            </w:checkBox>
          </w:ffData>
        </w:fldChar>
      </w:r>
      <w:r w:rsidR="00532B2E">
        <w:rPr>
          <w:szCs w:val="24"/>
        </w:rPr>
        <w:instrText xml:space="preserve"> FORMCHECKBOX </w:instrText>
      </w:r>
      <w:r w:rsidR="00000000">
        <w:rPr>
          <w:szCs w:val="24"/>
        </w:rPr>
      </w:r>
      <w:r w:rsidR="00000000">
        <w:rPr>
          <w:szCs w:val="24"/>
        </w:rPr>
        <w:fldChar w:fldCharType="separate"/>
      </w:r>
      <w:r w:rsidR="00532B2E">
        <w:rPr>
          <w:szCs w:val="24"/>
        </w:rPr>
        <w:fldChar w:fldCharType="end"/>
      </w:r>
      <w:r w:rsidR="00CF3407" w:rsidRPr="00B83D66">
        <w:rPr>
          <w:szCs w:val="24"/>
        </w:rPr>
        <w:t xml:space="preserve"> </w:t>
      </w:r>
      <w:r w:rsidR="0033786D" w:rsidRPr="00B83D66">
        <w:rPr>
          <w:szCs w:val="24"/>
        </w:rPr>
        <w:t>(</w:t>
      </w:r>
      <w:proofErr w:type="gramStart"/>
      <w:r w:rsidR="0033786D" w:rsidRPr="00B83D66">
        <w:rPr>
          <w:szCs w:val="24"/>
        </w:rPr>
        <w:t>formerly</w:t>
      </w:r>
      <w:proofErr w:type="gramEnd"/>
      <w:r w:rsidR="0033786D" w:rsidRPr="00B83D66">
        <w:rPr>
          <w:szCs w:val="24"/>
        </w:rPr>
        <w:t xml:space="preserve"> 4.4.4.4) </w:t>
      </w:r>
      <w:r w:rsidR="001E7F86" w:rsidRPr="00B83D66">
        <w:rPr>
          <w:szCs w:val="24"/>
        </w:rPr>
        <w:t xml:space="preserve">If the </w:t>
      </w:r>
      <w:r w:rsidR="008840CA" w:rsidRPr="00B83D66">
        <w:rPr>
          <w:szCs w:val="24"/>
        </w:rPr>
        <w:t xml:space="preserve">State </w:t>
      </w:r>
      <w:r w:rsidR="001E7F86" w:rsidRPr="00B83D66">
        <w:rPr>
          <w:szCs w:val="24"/>
        </w:rPr>
        <w:t>provides coverage under a premium</w:t>
      </w:r>
      <w:r w:rsidR="00850074">
        <w:rPr>
          <w:szCs w:val="24"/>
        </w:rPr>
        <w:t xml:space="preserve"> </w:t>
      </w:r>
      <w:r w:rsidR="001E7F86" w:rsidRPr="00B83D66">
        <w:rPr>
          <w:szCs w:val="24"/>
        </w:rPr>
        <w:t>assistance program, describe: 1) the minimum</w:t>
      </w:r>
      <w:r w:rsidR="00850074">
        <w:rPr>
          <w:szCs w:val="24"/>
        </w:rPr>
        <w:t xml:space="preserve"> period without coverage </w:t>
      </w:r>
      <w:r w:rsidR="001E7F86" w:rsidRPr="00B83D66">
        <w:rPr>
          <w:szCs w:val="24"/>
        </w:rPr>
        <w:t>under a group health plan</w:t>
      </w:r>
      <w:r w:rsidR="003335CF" w:rsidRPr="00B83D66">
        <w:rPr>
          <w:szCs w:val="24"/>
        </w:rPr>
        <w:t xml:space="preserve">. </w:t>
      </w:r>
      <w:r w:rsidR="001E7F86" w:rsidRPr="00B83D66">
        <w:rPr>
          <w:szCs w:val="24"/>
        </w:rPr>
        <w:t>This should i</w:t>
      </w:r>
      <w:r w:rsidR="00850074">
        <w:rPr>
          <w:szCs w:val="24"/>
        </w:rPr>
        <w:t xml:space="preserve">nclude any allowable exceptions </w:t>
      </w:r>
      <w:r w:rsidR="001E7F86" w:rsidRPr="00B83D66">
        <w:rPr>
          <w:szCs w:val="24"/>
        </w:rPr>
        <w:t>to the waiting period; 2) the expecte</w:t>
      </w:r>
      <w:r w:rsidR="00850074">
        <w:rPr>
          <w:szCs w:val="24"/>
        </w:rPr>
        <w:t xml:space="preserve">d minimum level of contribution </w:t>
      </w:r>
      <w:r w:rsidR="001E7F86" w:rsidRPr="00B83D66">
        <w:rPr>
          <w:szCs w:val="24"/>
        </w:rPr>
        <w:t>employers will make; and 3) how cost-effectiveness is determined</w:t>
      </w:r>
      <w:r w:rsidR="00850074">
        <w:rPr>
          <w:szCs w:val="24"/>
        </w:rPr>
        <w:t xml:space="preserve">. </w:t>
      </w:r>
      <w:r w:rsidR="009A564C" w:rsidRPr="00121008">
        <w:rPr>
          <w:szCs w:val="24"/>
        </w:rPr>
        <w:t>(42CFR 457.810(a)-(c))</w:t>
      </w:r>
    </w:p>
    <w:p w14:paraId="4889F6A4" w14:textId="77777777" w:rsidR="008546A1" w:rsidRPr="00B83D66" w:rsidRDefault="00532B2E" w:rsidP="00532B2E">
      <w:pPr>
        <w:pStyle w:val="a"/>
        <w:tabs>
          <w:tab w:val="left" w:pos="-1440"/>
          <w:tab w:val="left" w:pos="2940"/>
        </w:tabs>
        <w:ind w:left="1800" w:firstLine="0"/>
        <w:rPr>
          <w:szCs w:val="24"/>
        </w:rPr>
      </w:pPr>
      <w:r>
        <w:rPr>
          <w:szCs w:val="24"/>
        </w:rPr>
        <w:tab/>
      </w:r>
      <w:bookmarkStart w:id="95" w:name="Text69"/>
      <w:r>
        <w:rPr>
          <w:szCs w:val="24"/>
        </w:rPr>
        <w:fldChar w:fldCharType="begin">
          <w:ffData>
            <w:name w:val="Text69"/>
            <w:enabled/>
            <w:calcOnExit w:val="0"/>
            <w:statusText w:type="text" w:val="This is a text field to add information about if State provides coverage under premium assistance program."/>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5"/>
    </w:p>
    <w:p w14:paraId="6FC7D382" w14:textId="77777777" w:rsidR="00D403DB" w:rsidRPr="00121008" w:rsidRDefault="006915AB" w:rsidP="000F2EE1">
      <w:pPr>
        <w:pStyle w:val="a"/>
        <w:tabs>
          <w:tab w:val="left" w:pos="-1440"/>
        </w:tabs>
        <w:ind w:left="2340" w:hanging="900"/>
        <w:rPr>
          <w:szCs w:val="24"/>
        </w:rPr>
      </w:pPr>
      <w:r w:rsidRPr="00B83D66">
        <w:rPr>
          <w:b/>
          <w:szCs w:val="24"/>
        </w:rPr>
        <w:t>4.</w:t>
      </w:r>
      <w:r w:rsidR="00C94EF6" w:rsidRPr="00B83D66">
        <w:rPr>
          <w:b/>
          <w:szCs w:val="24"/>
        </w:rPr>
        <w:t>4</w:t>
      </w:r>
      <w:r w:rsidRPr="00B83D66">
        <w:rPr>
          <w:b/>
          <w:szCs w:val="24"/>
        </w:rPr>
        <w:t>.5</w:t>
      </w:r>
      <w:r w:rsidR="0047328B">
        <w:rPr>
          <w:b/>
          <w:szCs w:val="24"/>
        </w:rPr>
        <w:t>.</w:t>
      </w:r>
      <w:r w:rsidR="00CF3407" w:rsidRPr="00B83D66">
        <w:rPr>
          <w:b/>
          <w:szCs w:val="24"/>
        </w:rPr>
        <w:t xml:space="preserve"> </w:t>
      </w:r>
      <w:r w:rsidR="00532B2E">
        <w:rPr>
          <w:szCs w:val="24"/>
        </w:rPr>
        <w:fldChar w:fldCharType="begin">
          <w:ffData>
            <w:name w:val=""/>
            <w:enabled/>
            <w:calcOnExit w:val="0"/>
            <w:statusText w:type="text" w:val="This is a check box to select child health assistance is provided to targeted low-income children in the State who are American Indian"/>
            <w:checkBox>
              <w:sizeAuto/>
              <w:default w:val="0"/>
            </w:checkBox>
          </w:ffData>
        </w:fldChar>
      </w:r>
      <w:r w:rsidR="00532B2E">
        <w:rPr>
          <w:szCs w:val="24"/>
        </w:rPr>
        <w:instrText xml:space="preserve"> FORMCHECKBOX </w:instrText>
      </w:r>
      <w:r w:rsidR="00000000">
        <w:rPr>
          <w:szCs w:val="24"/>
        </w:rPr>
      </w:r>
      <w:r w:rsidR="00000000">
        <w:rPr>
          <w:szCs w:val="24"/>
        </w:rPr>
        <w:fldChar w:fldCharType="separate"/>
      </w:r>
      <w:r w:rsidR="00532B2E">
        <w:rPr>
          <w:szCs w:val="24"/>
        </w:rPr>
        <w:fldChar w:fldCharType="end"/>
      </w:r>
      <w:r w:rsidR="00380288" w:rsidRPr="00B83D66">
        <w:rPr>
          <w:szCs w:val="24"/>
        </w:rPr>
        <w:t xml:space="preserve"> </w:t>
      </w:r>
      <w:r w:rsidR="00CF3407" w:rsidRPr="00B83D66">
        <w:rPr>
          <w:szCs w:val="24"/>
        </w:rPr>
        <w:t>C</w:t>
      </w:r>
      <w:r w:rsidR="001E7F86" w:rsidRPr="00B83D66">
        <w:rPr>
          <w:szCs w:val="24"/>
        </w:rPr>
        <w:t xml:space="preserve">hild health assistance is provided to targeted low-income children in the </w:t>
      </w:r>
      <w:r w:rsidR="008840CA" w:rsidRPr="00B83D66">
        <w:rPr>
          <w:szCs w:val="24"/>
        </w:rPr>
        <w:t>State</w:t>
      </w:r>
      <w:r w:rsidR="000F2EE1">
        <w:rPr>
          <w:szCs w:val="24"/>
        </w:rPr>
        <w:t xml:space="preserve"> </w:t>
      </w:r>
      <w:r w:rsidR="001E7F86" w:rsidRPr="00B83D66">
        <w:rPr>
          <w:szCs w:val="24"/>
        </w:rPr>
        <w:t>who are American Indian and Alaska Native</w:t>
      </w:r>
      <w:r w:rsidR="003335CF" w:rsidRPr="00B83D66">
        <w:rPr>
          <w:szCs w:val="24"/>
        </w:rPr>
        <w:t xml:space="preserve">. </w:t>
      </w:r>
      <w:r w:rsidRPr="00121008">
        <w:rPr>
          <w:szCs w:val="24"/>
        </w:rPr>
        <w:t>(Section</w:t>
      </w:r>
      <w:r w:rsidR="005E0E29" w:rsidRPr="00121008">
        <w:rPr>
          <w:szCs w:val="24"/>
        </w:rPr>
        <w:t xml:space="preserve"> </w:t>
      </w:r>
      <w:r w:rsidR="008546A1">
        <w:rPr>
          <w:szCs w:val="24"/>
        </w:rPr>
        <w:t>2102</w:t>
      </w:r>
      <w:r w:rsidR="000F2EE1">
        <w:rPr>
          <w:szCs w:val="24"/>
        </w:rPr>
        <w:t>(b)(3)(D)) (42</w:t>
      </w:r>
      <w:r w:rsidR="00AD6FC3" w:rsidRPr="00121008">
        <w:rPr>
          <w:szCs w:val="24"/>
        </w:rPr>
        <w:t xml:space="preserve"> </w:t>
      </w:r>
      <w:r w:rsidRPr="00121008">
        <w:rPr>
          <w:szCs w:val="24"/>
        </w:rPr>
        <w:t>CFR 457.125(a))</w:t>
      </w:r>
      <w:r w:rsidR="001E7F86" w:rsidRPr="00121008">
        <w:rPr>
          <w:szCs w:val="24"/>
        </w:rPr>
        <w:t xml:space="preserve">   </w:t>
      </w:r>
    </w:p>
    <w:p w14:paraId="600A0B93" w14:textId="77777777" w:rsidR="0091614E" w:rsidRPr="00B83D66" w:rsidRDefault="00532B2E" w:rsidP="00532B2E">
      <w:pPr>
        <w:pStyle w:val="a"/>
        <w:tabs>
          <w:tab w:val="left" w:pos="-1440"/>
          <w:tab w:val="left" w:pos="2352"/>
        </w:tabs>
        <w:ind w:firstLine="0"/>
        <w:rPr>
          <w:szCs w:val="24"/>
        </w:rPr>
      </w:pPr>
      <w:r>
        <w:rPr>
          <w:szCs w:val="24"/>
        </w:rPr>
        <w:tab/>
      </w:r>
      <w:bookmarkStart w:id="96" w:name="Text70"/>
      <w:r>
        <w:rPr>
          <w:szCs w:val="24"/>
        </w:rPr>
        <w:fldChar w:fldCharType="begin">
          <w:ffData>
            <w:name w:val="Text70"/>
            <w:enabled/>
            <w:calcOnExit w:val="0"/>
            <w:statusText w:type="text" w:val="This is a text field to add information about child health assistance is provided to targeted low-income children in Stat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6"/>
    </w:p>
    <w:p w14:paraId="7C6AEF39" w14:textId="77777777" w:rsidR="0091614E" w:rsidRPr="00B83D66" w:rsidRDefault="0091614E" w:rsidP="0091614E">
      <w:pPr>
        <w:pStyle w:val="a"/>
        <w:tabs>
          <w:tab w:val="left" w:pos="-1440"/>
        </w:tabs>
        <w:ind w:hanging="1440"/>
        <w:rPr>
          <w:szCs w:val="24"/>
          <w:u w:val="single"/>
        </w:rPr>
      </w:pPr>
      <w:r w:rsidRPr="00B83D66">
        <w:rPr>
          <w:szCs w:val="24"/>
          <w:u w:val="single"/>
        </w:rPr>
        <w:t>Guidance:</w:t>
      </w:r>
      <w:r w:rsidRPr="00B83D66">
        <w:rPr>
          <w:szCs w:val="24"/>
          <w:u w:val="single"/>
        </w:rPr>
        <w:tab/>
        <w:t xml:space="preserve">When the State is using an income finding from an Express Lane agency, the State must </w:t>
      </w:r>
      <w:r w:rsidRPr="00B83D66">
        <w:rPr>
          <w:szCs w:val="24"/>
          <w:u w:val="single"/>
        </w:rPr>
        <w:lastRenderedPageBreak/>
        <w:t xml:space="preserve">still comply with screen and enroll requirements before enrolling children in CHIP. The State may either continue its current screen and enroll </w:t>
      </w:r>
      <w:proofErr w:type="gramStart"/>
      <w:r w:rsidRPr="00B83D66">
        <w:rPr>
          <w:szCs w:val="24"/>
          <w:u w:val="single"/>
        </w:rPr>
        <w:t>process, or</w:t>
      </w:r>
      <w:proofErr w:type="gramEnd"/>
      <w:r w:rsidRPr="00B83D66">
        <w:rPr>
          <w:szCs w:val="24"/>
          <w:u w:val="single"/>
        </w:rPr>
        <w:t xml:space="preserve"> elect one of two new options to fulfill these requirements. </w:t>
      </w:r>
    </w:p>
    <w:p w14:paraId="2D686255" w14:textId="77777777" w:rsidR="0091614E" w:rsidRPr="00B83D66" w:rsidRDefault="0091614E" w:rsidP="0091614E">
      <w:pPr>
        <w:pStyle w:val="a"/>
        <w:tabs>
          <w:tab w:val="left" w:pos="-1440"/>
        </w:tabs>
        <w:ind w:firstLine="0"/>
        <w:rPr>
          <w:szCs w:val="24"/>
        </w:rPr>
      </w:pPr>
    </w:p>
    <w:p w14:paraId="18911DD7" w14:textId="77777777" w:rsidR="0091614E" w:rsidRPr="00B83D66" w:rsidRDefault="0091614E" w:rsidP="0091614E">
      <w:pPr>
        <w:pStyle w:val="a"/>
        <w:tabs>
          <w:tab w:val="left" w:pos="-1440"/>
        </w:tabs>
        <w:ind w:left="720"/>
        <w:rPr>
          <w:szCs w:val="24"/>
        </w:rPr>
      </w:pPr>
      <w:r w:rsidRPr="00B83D66">
        <w:rPr>
          <w:b/>
          <w:szCs w:val="24"/>
        </w:rPr>
        <w:t>4.</w:t>
      </w:r>
      <w:r w:rsidR="008A7C58" w:rsidRPr="00B83D66">
        <w:rPr>
          <w:b/>
          <w:szCs w:val="24"/>
        </w:rPr>
        <w:t>4</w:t>
      </w:r>
      <w:r w:rsidRPr="00B83D66">
        <w:rPr>
          <w:b/>
          <w:szCs w:val="24"/>
        </w:rPr>
        <w:t>-EL</w:t>
      </w:r>
      <w:r w:rsidRPr="00B83D66">
        <w:rPr>
          <w:szCs w:val="24"/>
        </w:rPr>
        <w:tab/>
      </w:r>
      <w:r w:rsidRPr="00B83D66">
        <w:rPr>
          <w:szCs w:val="24"/>
        </w:rPr>
        <w:tab/>
        <w:t xml:space="preserve">The State should designate the option it will be using to carry out screen and enroll </w:t>
      </w:r>
    </w:p>
    <w:p w14:paraId="1232751C" w14:textId="77777777" w:rsidR="0091614E" w:rsidRDefault="0091614E" w:rsidP="0091614E">
      <w:pPr>
        <w:pStyle w:val="a"/>
        <w:tabs>
          <w:tab w:val="left" w:pos="-1440"/>
        </w:tabs>
        <w:ind w:left="720"/>
        <w:rPr>
          <w:szCs w:val="24"/>
        </w:rPr>
      </w:pPr>
      <w:r w:rsidRPr="00B83D66">
        <w:rPr>
          <w:b/>
          <w:szCs w:val="24"/>
        </w:rPr>
        <w:tab/>
      </w:r>
      <w:r w:rsidRPr="00B83D66">
        <w:rPr>
          <w:b/>
          <w:szCs w:val="24"/>
        </w:rPr>
        <w:tab/>
      </w:r>
      <w:r w:rsidRPr="00B83D66">
        <w:rPr>
          <w:szCs w:val="24"/>
        </w:rPr>
        <w:t>requirements:</w:t>
      </w:r>
    </w:p>
    <w:p w14:paraId="34C368E5" w14:textId="77777777" w:rsidR="00542F83" w:rsidRPr="00B83D66" w:rsidRDefault="00542F83" w:rsidP="0091614E">
      <w:pPr>
        <w:pStyle w:val="a"/>
        <w:tabs>
          <w:tab w:val="left" w:pos="-1440"/>
        </w:tabs>
        <w:ind w:left="720"/>
        <w:rPr>
          <w:szCs w:val="24"/>
        </w:rPr>
      </w:pPr>
    </w:p>
    <w:p w14:paraId="479BFC19" w14:textId="77777777" w:rsidR="0091614E" w:rsidRDefault="00532B2E" w:rsidP="00AA069D">
      <w:pPr>
        <w:pStyle w:val="a"/>
        <w:tabs>
          <w:tab w:val="left" w:pos="-1440"/>
        </w:tabs>
        <w:ind w:left="2160"/>
        <w:rPr>
          <w:szCs w:val="24"/>
        </w:rPr>
      </w:pPr>
      <w:r>
        <w:rPr>
          <w:szCs w:val="24"/>
        </w:rPr>
        <w:fldChar w:fldCharType="begin">
          <w:ffData>
            <w:name w:val=""/>
            <w:enabled/>
            <w:calcOnExit w:val="0"/>
            <w:statusText w:type="text" w:val="This is a text field to check State will continue to use the screen and enroll procedures required under Section 2102.  Describe process."/>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AA069D">
        <w:rPr>
          <w:szCs w:val="24"/>
        </w:rPr>
        <w:tab/>
        <w:t>T</w:t>
      </w:r>
      <w:r w:rsidR="0091614E" w:rsidRPr="00B83D66">
        <w:rPr>
          <w:szCs w:val="24"/>
        </w:rPr>
        <w:t>he State will continue to use the screen and enroll procedures required under section 2102(b)(3)(A) and (B) of the Social Sec</w:t>
      </w:r>
      <w:r w:rsidR="00AA069D">
        <w:rPr>
          <w:szCs w:val="24"/>
        </w:rPr>
        <w:t xml:space="preserve">urity Act and 42 CFR 457.350(a) </w:t>
      </w:r>
      <w:r w:rsidR="0091614E" w:rsidRPr="00B83D66">
        <w:rPr>
          <w:szCs w:val="24"/>
        </w:rPr>
        <w:t xml:space="preserve">and </w:t>
      </w:r>
      <w:r w:rsidR="002F51EE" w:rsidRPr="00B83D66">
        <w:rPr>
          <w:szCs w:val="24"/>
        </w:rPr>
        <w:t xml:space="preserve">42 CFR </w:t>
      </w:r>
      <w:r w:rsidR="0091614E" w:rsidRPr="00B83D66">
        <w:rPr>
          <w:szCs w:val="24"/>
        </w:rPr>
        <w:t>457.80(c). Describe this process.</w:t>
      </w:r>
    </w:p>
    <w:p w14:paraId="46231BEE" w14:textId="77777777" w:rsidR="00AA069D" w:rsidRPr="00B83D66" w:rsidRDefault="00532B2E" w:rsidP="00532B2E">
      <w:pPr>
        <w:pStyle w:val="a"/>
        <w:tabs>
          <w:tab w:val="left" w:pos="-1440"/>
          <w:tab w:val="left" w:pos="2172"/>
        </w:tabs>
        <w:rPr>
          <w:szCs w:val="24"/>
        </w:rPr>
      </w:pPr>
      <w:r>
        <w:rPr>
          <w:szCs w:val="24"/>
        </w:rPr>
        <w:tab/>
      </w:r>
      <w:r>
        <w:rPr>
          <w:szCs w:val="24"/>
        </w:rPr>
        <w:tab/>
      </w:r>
      <w:bookmarkStart w:id="97" w:name="Text71"/>
      <w:r>
        <w:rPr>
          <w:szCs w:val="24"/>
        </w:rPr>
        <w:fldChar w:fldCharType="begin">
          <w:ffData>
            <w:name w:val="Text71"/>
            <w:enabled/>
            <w:calcOnExit w:val="0"/>
            <w:statusText w:type="text" w:val="Describe the process how State will continue to use the screen and enroll procedures required under Section 2102.  Describe proces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7"/>
    </w:p>
    <w:p w14:paraId="4BF352ED" w14:textId="77777777" w:rsidR="00AA069D" w:rsidRDefault="00532B2E" w:rsidP="00AA069D">
      <w:pPr>
        <w:pStyle w:val="a"/>
        <w:tabs>
          <w:tab w:val="left" w:pos="-1440"/>
        </w:tabs>
        <w:ind w:left="2160"/>
        <w:rPr>
          <w:szCs w:val="24"/>
        </w:rPr>
      </w:pPr>
      <w:r>
        <w:rPr>
          <w:szCs w:val="24"/>
        </w:rPr>
        <w:fldChar w:fldCharType="begin">
          <w:ffData>
            <w:name w:val=""/>
            <w:enabled/>
            <w:calcOnExit w:val="0"/>
            <w:statusText w:type="text" w:val="This is a checkbox to check that State is establishing screening threshold set as percentage of the Federal Poverty level."/>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AA069D">
        <w:rPr>
          <w:szCs w:val="24"/>
        </w:rPr>
        <w:t xml:space="preserve"> </w:t>
      </w:r>
      <w:r w:rsidR="00AA069D">
        <w:rPr>
          <w:szCs w:val="24"/>
        </w:rPr>
        <w:tab/>
      </w:r>
      <w:r w:rsidR="0091614E" w:rsidRPr="00B83D66">
        <w:rPr>
          <w:szCs w:val="24"/>
        </w:rPr>
        <w:t xml:space="preserve">The State is establishing a screening threshold set as a percentage of the Federal poverty level (FPL) that exceeds the highest Medicaid income threshold applicable to a child by a minimum of 30 percentage points. (NOTE: The State may set this threshold higher than 30 percentage points to account for any differences between the income calculation methodologies used by the Express Lane agency and those used by the State for its Medicaid program. The State may set one screening threshold for all children, based on the highest Medicaid income threshold, or it may set more than one screening threshold, based on its existing, age-related Medicaid eligibility thresholds.) Include the screening threshold(s) expressed as a percentage of the </w:t>
      </w:r>
      <w:proofErr w:type="gramStart"/>
      <w:r w:rsidR="0091614E" w:rsidRPr="00B83D66">
        <w:rPr>
          <w:szCs w:val="24"/>
        </w:rPr>
        <w:t>FPL, and</w:t>
      </w:r>
      <w:proofErr w:type="gramEnd"/>
      <w:r w:rsidR="0091614E" w:rsidRPr="00B83D66">
        <w:rPr>
          <w:szCs w:val="24"/>
        </w:rPr>
        <w:t xml:space="preserve"> provide an explanation of how this was calculated.</w:t>
      </w:r>
    </w:p>
    <w:p w14:paraId="50C1234A" w14:textId="77777777" w:rsidR="00AA069D" w:rsidRDefault="00532B2E" w:rsidP="00AA069D">
      <w:pPr>
        <w:pStyle w:val="a"/>
        <w:tabs>
          <w:tab w:val="left" w:pos="-1440"/>
        </w:tabs>
        <w:ind w:left="2160"/>
        <w:rPr>
          <w:szCs w:val="24"/>
        </w:rPr>
      </w:pPr>
      <w:r>
        <w:rPr>
          <w:szCs w:val="24"/>
        </w:rPr>
        <w:tab/>
      </w:r>
      <w:bookmarkStart w:id="98" w:name="Text72"/>
      <w:r>
        <w:rPr>
          <w:szCs w:val="24"/>
        </w:rPr>
        <w:fldChar w:fldCharType="begin">
          <w:ffData>
            <w:name w:val="Text72"/>
            <w:enabled/>
            <w:calcOnExit w:val="0"/>
            <w:statusText w:type="text" w:val="This is a text field to include screening threshold expressed as percentage of FPL and how it is calculated."/>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8"/>
    </w:p>
    <w:p w14:paraId="1C73BBE1" w14:textId="77777777" w:rsidR="0091614E" w:rsidRPr="00B83D66" w:rsidRDefault="00532B2E" w:rsidP="00AA069D">
      <w:pPr>
        <w:pStyle w:val="a"/>
        <w:tabs>
          <w:tab w:val="left" w:pos="-1440"/>
        </w:tabs>
        <w:ind w:left="2160"/>
        <w:rPr>
          <w:szCs w:val="24"/>
        </w:rPr>
      </w:pPr>
      <w:r>
        <w:rPr>
          <w:szCs w:val="24"/>
        </w:rPr>
        <w:fldChar w:fldCharType="begin">
          <w:ffData>
            <w:name w:val=""/>
            <w:enabled/>
            <w:calcOnExit w:val="0"/>
            <w:statusText w:type="text" w:val="This is a checkbox to select that State is temporarily enrolling children in CHIP based on income finding from Express Lane agency."/>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AA069D">
        <w:rPr>
          <w:szCs w:val="24"/>
        </w:rPr>
        <w:tab/>
      </w:r>
      <w:r w:rsidR="0091614E" w:rsidRPr="00B83D66">
        <w:rPr>
          <w:szCs w:val="24"/>
        </w:rPr>
        <w:t>The State is temporarily enrolling children in CHIP, based on the income finding from the Express Lane agency, pending the comp</w:t>
      </w:r>
      <w:r w:rsidR="00542F83">
        <w:rPr>
          <w:szCs w:val="24"/>
        </w:rPr>
        <w:t xml:space="preserve">letion of the screen and enroll </w:t>
      </w:r>
      <w:r w:rsidR="0091614E" w:rsidRPr="00B83D66">
        <w:rPr>
          <w:szCs w:val="24"/>
        </w:rPr>
        <w:t>process.</w:t>
      </w:r>
    </w:p>
    <w:p w14:paraId="1EFB7318" w14:textId="77777777" w:rsidR="001E7F86" w:rsidRPr="00B83D66" w:rsidRDefault="00532B2E" w:rsidP="00532B2E">
      <w:pPr>
        <w:tabs>
          <w:tab w:val="left" w:pos="2196"/>
        </w:tabs>
        <w:rPr>
          <w:szCs w:val="24"/>
        </w:rPr>
      </w:pPr>
      <w:r>
        <w:rPr>
          <w:szCs w:val="24"/>
        </w:rPr>
        <w:tab/>
      </w:r>
      <w:bookmarkStart w:id="99" w:name="Text73"/>
      <w:r>
        <w:rPr>
          <w:szCs w:val="24"/>
        </w:rPr>
        <w:fldChar w:fldCharType="begin">
          <w:ffData>
            <w:name w:val="Text73"/>
            <w:enabled/>
            <w:calcOnExit w:val="0"/>
            <w:statusText w:type="text" w:val="This is a text field to insert how State is temporarily enrolling children in CHIP based on income finding from Express Lane agency."/>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9"/>
    </w:p>
    <w:p w14:paraId="2F7B16B8" w14:textId="77777777" w:rsidR="00DA25B3" w:rsidRDefault="001E7F86" w:rsidP="00EA75A2">
      <w:pPr>
        <w:outlineLvl w:val="0"/>
        <w:rPr>
          <w:b/>
          <w:szCs w:val="24"/>
          <w:u w:val="single"/>
        </w:rPr>
      </w:pPr>
      <w:r w:rsidRPr="00B83D66">
        <w:rPr>
          <w:b/>
          <w:szCs w:val="24"/>
        </w:rPr>
        <w:t>Section 5</w:t>
      </w:r>
      <w:r w:rsidR="003335CF" w:rsidRPr="00B83D66">
        <w:rPr>
          <w:b/>
          <w:szCs w:val="24"/>
        </w:rPr>
        <w:t xml:space="preserve">. </w:t>
      </w:r>
      <w:r w:rsidR="00EA75A2">
        <w:rPr>
          <w:b/>
          <w:szCs w:val="24"/>
        </w:rPr>
        <w:tab/>
      </w:r>
      <w:r w:rsidRPr="00B83D66">
        <w:rPr>
          <w:b/>
          <w:szCs w:val="24"/>
          <w:u w:val="single"/>
        </w:rPr>
        <w:t>Outreach</w:t>
      </w:r>
      <w:r w:rsidR="00720A07" w:rsidRPr="00B83D66">
        <w:rPr>
          <w:b/>
          <w:szCs w:val="24"/>
          <w:u w:val="single"/>
        </w:rPr>
        <w:t xml:space="preserve"> and Coordination</w:t>
      </w:r>
    </w:p>
    <w:p w14:paraId="202350C3" w14:textId="77777777" w:rsidR="00EA75A2" w:rsidRPr="00B83D66" w:rsidRDefault="00EA75A2" w:rsidP="00EA75A2">
      <w:pPr>
        <w:outlineLvl w:val="0"/>
        <w:rPr>
          <w:b/>
          <w:szCs w:val="24"/>
        </w:rPr>
      </w:pPr>
    </w:p>
    <w:p w14:paraId="05DDF9FF" w14:textId="77777777" w:rsidR="00131D45" w:rsidRPr="00B83D66" w:rsidRDefault="00131D45" w:rsidP="00323C32">
      <w:pPr>
        <w:tabs>
          <w:tab w:val="left" w:pos="-1440"/>
        </w:tabs>
        <w:ind w:left="1440" w:hanging="1440"/>
        <w:rPr>
          <w:szCs w:val="24"/>
        </w:rPr>
      </w:pPr>
      <w:r w:rsidRPr="00B83D66">
        <w:rPr>
          <w:b/>
          <w:szCs w:val="24"/>
        </w:rPr>
        <w:t>5.1</w:t>
      </w:r>
      <w:r w:rsidR="003335CF" w:rsidRPr="00B83D66">
        <w:rPr>
          <w:b/>
          <w:szCs w:val="24"/>
        </w:rPr>
        <w:t xml:space="preserve">. </w:t>
      </w:r>
      <w:r w:rsidRPr="00B83D66">
        <w:rPr>
          <w:b/>
          <w:szCs w:val="24"/>
        </w:rPr>
        <w:tab/>
      </w:r>
      <w:r w:rsidR="00C7710C" w:rsidRPr="00B83D66">
        <w:rPr>
          <w:szCs w:val="24"/>
        </w:rPr>
        <w:t>(</w:t>
      </w:r>
      <w:proofErr w:type="gramStart"/>
      <w:r w:rsidR="00C7710C" w:rsidRPr="00B83D66">
        <w:rPr>
          <w:szCs w:val="24"/>
        </w:rPr>
        <w:t>formerly</w:t>
      </w:r>
      <w:proofErr w:type="gramEnd"/>
      <w:r w:rsidR="00C7710C" w:rsidRPr="00B83D66">
        <w:rPr>
          <w:szCs w:val="24"/>
        </w:rPr>
        <w:t xml:space="preserve"> 2.2)</w:t>
      </w:r>
      <w:r w:rsidR="00C7710C" w:rsidRPr="00B83D66">
        <w:rPr>
          <w:b/>
          <w:szCs w:val="24"/>
        </w:rPr>
        <w:t xml:space="preserve"> </w:t>
      </w:r>
      <w:r w:rsidRPr="00B83D66">
        <w:rPr>
          <w:szCs w:val="24"/>
        </w:rPr>
        <w:t>Describe the current State efforts to provide or obtain creditable health coverage for uninsured children by addres</w:t>
      </w:r>
      <w:r w:rsidRPr="00121008">
        <w:rPr>
          <w:szCs w:val="24"/>
        </w:rPr>
        <w:t>sing</w:t>
      </w:r>
      <w:r w:rsidR="00B713E2" w:rsidRPr="00121008">
        <w:rPr>
          <w:szCs w:val="24"/>
        </w:rPr>
        <w:t xml:space="preserve"> sections 5.1.1 and 5.1.2.</w:t>
      </w:r>
      <w:r w:rsidR="008C2A8A" w:rsidRPr="00121008">
        <w:rPr>
          <w:szCs w:val="24"/>
        </w:rPr>
        <w:t xml:space="preserve"> </w:t>
      </w:r>
      <w:r w:rsidRPr="00121008">
        <w:rPr>
          <w:szCs w:val="24"/>
        </w:rPr>
        <w:t xml:space="preserve">(Section </w:t>
      </w:r>
      <w:proofErr w:type="gramStart"/>
      <w:r w:rsidRPr="00121008">
        <w:rPr>
          <w:szCs w:val="24"/>
        </w:rPr>
        <w:t>2102)(</w:t>
      </w:r>
      <w:proofErr w:type="gramEnd"/>
      <w:r w:rsidRPr="00121008">
        <w:rPr>
          <w:szCs w:val="24"/>
        </w:rPr>
        <w:t>a)(2)  (42CFR 457.80(b))</w:t>
      </w:r>
    </w:p>
    <w:p w14:paraId="2FCC651C" w14:textId="77777777" w:rsidR="00131D45" w:rsidRPr="00B83D66" w:rsidRDefault="00131D45" w:rsidP="00323C32">
      <w:pPr>
        <w:rPr>
          <w:szCs w:val="24"/>
        </w:rPr>
      </w:pPr>
    </w:p>
    <w:p w14:paraId="4F4FA2DC" w14:textId="77777777" w:rsidR="00131D45" w:rsidRPr="00B83D66" w:rsidRDefault="00131D45" w:rsidP="00323C32">
      <w:pPr>
        <w:ind w:left="2160" w:hanging="1440"/>
        <w:outlineLvl w:val="0"/>
        <w:rPr>
          <w:szCs w:val="24"/>
          <w:u w:val="single"/>
        </w:rPr>
      </w:pPr>
      <w:r w:rsidRPr="00B83D66">
        <w:rPr>
          <w:szCs w:val="24"/>
          <w:u w:val="single"/>
        </w:rPr>
        <w:t>Guidance:</w:t>
      </w:r>
      <w:r w:rsidRPr="00B83D66">
        <w:rPr>
          <w:szCs w:val="24"/>
          <w:u w:val="single"/>
        </w:rPr>
        <w:tab/>
        <w:t xml:space="preserve">The information below may include whether the state </w:t>
      </w:r>
      <w:proofErr w:type="gramStart"/>
      <w:r w:rsidRPr="00B83D66">
        <w:rPr>
          <w:szCs w:val="24"/>
          <w:u w:val="single"/>
        </w:rPr>
        <w:t>elects</w:t>
      </w:r>
      <w:proofErr w:type="gramEnd"/>
      <w:r w:rsidRPr="00B83D66">
        <w:rPr>
          <w:szCs w:val="24"/>
          <w:u w:val="single"/>
        </w:rPr>
        <w:t xml:space="preserve"> express lane eligibility a description of the State’s outreach efforts through Medicaid and state-only programs. </w:t>
      </w:r>
    </w:p>
    <w:p w14:paraId="3D27BAE6" w14:textId="77777777" w:rsidR="00131D45" w:rsidRPr="00B83D66" w:rsidRDefault="00131D45" w:rsidP="00323C32">
      <w:pPr>
        <w:tabs>
          <w:tab w:val="left" w:pos="-1440"/>
        </w:tabs>
        <w:ind w:left="1440" w:hanging="720"/>
        <w:rPr>
          <w:szCs w:val="24"/>
        </w:rPr>
      </w:pPr>
    </w:p>
    <w:p w14:paraId="3839CF63" w14:textId="77777777" w:rsidR="00131D45" w:rsidRPr="00B83D66" w:rsidRDefault="00946CF9" w:rsidP="00323C32">
      <w:pPr>
        <w:tabs>
          <w:tab w:val="left" w:pos="-1440"/>
        </w:tabs>
        <w:ind w:left="1440" w:hanging="720"/>
        <w:rPr>
          <w:szCs w:val="24"/>
        </w:rPr>
      </w:pPr>
      <w:r w:rsidRPr="00B83D66">
        <w:rPr>
          <w:b/>
          <w:szCs w:val="24"/>
        </w:rPr>
        <w:t>5</w:t>
      </w:r>
      <w:r w:rsidR="00131D45" w:rsidRPr="00B83D66">
        <w:rPr>
          <w:b/>
          <w:szCs w:val="24"/>
        </w:rPr>
        <w:t>.1.1.</w:t>
      </w:r>
      <w:r w:rsidR="00131D45" w:rsidRPr="00B83D66">
        <w:rPr>
          <w:b/>
          <w:szCs w:val="24"/>
        </w:rPr>
        <w:tab/>
      </w:r>
      <w:r w:rsidRPr="00B83D66">
        <w:rPr>
          <w:szCs w:val="24"/>
        </w:rPr>
        <w:t>(</w:t>
      </w:r>
      <w:proofErr w:type="gramStart"/>
      <w:r w:rsidRPr="00B83D66">
        <w:rPr>
          <w:szCs w:val="24"/>
        </w:rPr>
        <w:t>formerly</w:t>
      </w:r>
      <w:proofErr w:type="gramEnd"/>
      <w:r w:rsidRPr="00B83D66">
        <w:rPr>
          <w:szCs w:val="24"/>
        </w:rPr>
        <w:t xml:space="preserve"> 2.</w:t>
      </w:r>
      <w:r w:rsidR="00670D82" w:rsidRPr="00B83D66">
        <w:rPr>
          <w:szCs w:val="24"/>
        </w:rPr>
        <w:t>2</w:t>
      </w:r>
      <w:r w:rsidRPr="00B83D66">
        <w:rPr>
          <w:szCs w:val="24"/>
        </w:rPr>
        <w:t xml:space="preserve">.1.) </w:t>
      </w:r>
      <w:r w:rsidR="00131D45" w:rsidRPr="00B83D66">
        <w:rPr>
          <w:szCs w:val="24"/>
        </w:rPr>
        <w:t xml:space="preserve">The steps the State is currently taking to identify and enroll all uninsured children who are eligible to participate in public health insurance programs (i.e., Medicaid and state-only child health insurance): </w:t>
      </w:r>
    </w:p>
    <w:p w14:paraId="1CD5EDE5" w14:textId="77777777" w:rsidR="00131D45" w:rsidRPr="00B83D66" w:rsidRDefault="00433CC2" w:rsidP="00323C32">
      <w:pPr>
        <w:tabs>
          <w:tab w:val="left" w:pos="-1440"/>
        </w:tabs>
        <w:ind w:left="1440" w:hanging="720"/>
        <w:rPr>
          <w:szCs w:val="24"/>
        </w:rPr>
      </w:pPr>
      <w:r>
        <w:rPr>
          <w:szCs w:val="24"/>
        </w:rPr>
        <w:tab/>
      </w:r>
      <w:bookmarkStart w:id="100" w:name="Text74"/>
      <w:r>
        <w:rPr>
          <w:szCs w:val="24"/>
        </w:rPr>
        <w:fldChar w:fldCharType="begin">
          <w:ffData>
            <w:name w:val="Text74"/>
            <w:enabled/>
            <w:calcOnExit w:val="0"/>
            <w:statusText w:type="text" w:val="this is a text field to describe steps States is taking to identify and enroll all uninsured children who are eligible to participat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00"/>
    </w:p>
    <w:p w14:paraId="5614375E" w14:textId="77777777" w:rsidR="00131D45" w:rsidRPr="00B83D66" w:rsidRDefault="00131D45" w:rsidP="00323C32">
      <w:pPr>
        <w:ind w:left="2160" w:hanging="1440"/>
        <w:outlineLvl w:val="0"/>
        <w:rPr>
          <w:szCs w:val="24"/>
          <w:u w:val="single"/>
        </w:rPr>
      </w:pPr>
      <w:r w:rsidRPr="00B83D66">
        <w:rPr>
          <w:szCs w:val="24"/>
          <w:u w:val="single"/>
        </w:rPr>
        <w:t>Guidance:</w:t>
      </w:r>
      <w:r w:rsidRPr="00B83D66">
        <w:rPr>
          <w:szCs w:val="24"/>
          <w:u w:val="single"/>
        </w:rPr>
        <w:tab/>
        <w:t>The State may address the coordination between the public-private outreach and the public health programs that is occurring statewide</w:t>
      </w:r>
      <w:r w:rsidR="003335CF" w:rsidRPr="00B83D66">
        <w:rPr>
          <w:szCs w:val="24"/>
          <w:u w:val="single"/>
        </w:rPr>
        <w:t xml:space="preserve">. </w:t>
      </w:r>
      <w:r w:rsidRPr="00B83D66">
        <w:rPr>
          <w:szCs w:val="24"/>
          <w:u w:val="single"/>
        </w:rPr>
        <w:t xml:space="preserve">This section will provide a </w:t>
      </w:r>
      <w:r w:rsidRPr="00B83D66">
        <w:rPr>
          <w:szCs w:val="24"/>
          <w:u w:val="single"/>
        </w:rPr>
        <w:lastRenderedPageBreak/>
        <w:t>historic record of the steps the State is taking to identify and enroll all uninsured children from the time the State’s plan was initially approved</w:t>
      </w:r>
      <w:r w:rsidR="003335CF" w:rsidRPr="00B83D66">
        <w:rPr>
          <w:szCs w:val="24"/>
          <w:u w:val="single"/>
        </w:rPr>
        <w:t xml:space="preserve">. </w:t>
      </w:r>
      <w:r w:rsidRPr="00B83D66">
        <w:rPr>
          <w:szCs w:val="24"/>
          <w:u w:val="single"/>
        </w:rPr>
        <w:t>States do not have to rewrite his section but may instead update this section as appropriate.</w:t>
      </w:r>
    </w:p>
    <w:p w14:paraId="609CEE6F" w14:textId="77777777" w:rsidR="00131D45" w:rsidRPr="001F204D" w:rsidRDefault="00131D45" w:rsidP="00323C32">
      <w:pPr>
        <w:tabs>
          <w:tab w:val="left" w:pos="-1440"/>
        </w:tabs>
        <w:ind w:left="1440" w:hanging="720"/>
        <w:rPr>
          <w:szCs w:val="24"/>
        </w:rPr>
      </w:pPr>
    </w:p>
    <w:p w14:paraId="7F73F7A1" w14:textId="77777777" w:rsidR="00131D45" w:rsidRPr="00B83D66" w:rsidRDefault="00946CF9" w:rsidP="00323C32">
      <w:pPr>
        <w:tabs>
          <w:tab w:val="left" w:pos="-1440"/>
        </w:tabs>
        <w:ind w:left="1440" w:hanging="720"/>
        <w:rPr>
          <w:szCs w:val="24"/>
        </w:rPr>
      </w:pPr>
      <w:r w:rsidRPr="00B83D66">
        <w:rPr>
          <w:b/>
          <w:szCs w:val="24"/>
        </w:rPr>
        <w:t>5</w:t>
      </w:r>
      <w:r w:rsidR="00131D45" w:rsidRPr="00B83D66">
        <w:rPr>
          <w:b/>
          <w:szCs w:val="24"/>
        </w:rPr>
        <w:t>.1.2.</w:t>
      </w:r>
      <w:r w:rsidR="00131D45" w:rsidRPr="00B83D66">
        <w:rPr>
          <w:szCs w:val="24"/>
        </w:rPr>
        <w:tab/>
      </w:r>
      <w:r w:rsidRPr="00B83D66">
        <w:rPr>
          <w:szCs w:val="24"/>
        </w:rPr>
        <w:t>(</w:t>
      </w:r>
      <w:proofErr w:type="gramStart"/>
      <w:r w:rsidRPr="00B83D66">
        <w:rPr>
          <w:szCs w:val="24"/>
        </w:rPr>
        <w:t>formerly</w:t>
      </w:r>
      <w:proofErr w:type="gramEnd"/>
      <w:r w:rsidRPr="00B83D66">
        <w:rPr>
          <w:szCs w:val="24"/>
        </w:rPr>
        <w:t xml:space="preserve"> 2.</w:t>
      </w:r>
      <w:r w:rsidR="00670D82" w:rsidRPr="00B83D66">
        <w:rPr>
          <w:szCs w:val="24"/>
        </w:rPr>
        <w:t>2</w:t>
      </w:r>
      <w:r w:rsidRPr="00B83D66">
        <w:rPr>
          <w:szCs w:val="24"/>
        </w:rPr>
        <w:t xml:space="preserve">.2.) </w:t>
      </w:r>
      <w:r w:rsidR="00131D45" w:rsidRPr="00B83D66">
        <w:rPr>
          <w:szCs w:val="24"/>
        </w:rPr>
        <w:t xml:space="preserve">The steps the State is currently taking to identify and enroll all uninsured children who are eligible to participate in health insurance programs that involve a public-private partnership: </w:t>
      </w:r>
    </w:p>
    <w:p w14:paraId="1EEFDD7E" w14:textId="77777777" w:rsidR="00131D45" w:rsidRPr="00B83D66" w:rsidRDefault="00DC4C1F" w:rsidP="00323C32">
      <w:pPr>
        <w:tabs>
          <w:tab w:val="left" w:pos="-1440"/>
        </w:tabs>
        <w:ind w:left="1440" w:hanging="720"/>
        <w:rPr>
          <w:szCs w:val="24"/>
        </w:rPr>
      </w:pPr>
      <w:r>
        <w:rPr>
          <w:szCs w:val="24"/>
        </w:rPr>
        <w:tab/>
      </w:r>
      <w:bookmarkStart w:id="101" w:name="Text75"/>
      <w:r>
        <w:rPr>
          <w:szCs w:val="24"/>
        </w:rPr>
        <w:fldChar w:fldCharType="begin">
          <w:ffData>
            <w:name w:val="Text75"/>
            <w:enabled/>
            <w:calcOnExit w:val="0"/>
            <w:statusText w:type="text" w:val="This is a text field to describe the steps the State is currently taking to identify and enroll all uninsured children"/>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01"/>
    </w:p>
    <w:p w14:paraId="7310E3F1" w14:textId="77777777" w:rsidR="00131D45" w:rsidRPr="00B83D66" w:rsidRDefault="00131D45" w:rsidP="00323C32">
      <w:pPr>
        <w:ind w:left="1440" w:hanging="1440"/>
        <w:outlineLvl w:val="0"/>
        <w:rPr>
          <w:szCs w:val="24"/>
          <w:u w:val="single"/>
        </w:rPr>
      </w:pPr>
      <w:r w:rsidRPr="00B83D66">
        <w:rPr>
          <w:szCs w:val="24"/>
          <w:u w:val="single"/>
        </w:rPr>
        <w:t>Guidance:</w:t>
      </w:r>
      <w:r w:rsidRPr="00B83D66">
        <w:rPr>
          <w:szCs w:val="24"/>
          <w:u w:val="single"/>
        </w:rPr>
        <w:tab/>
        <w:t>The State should describe below how it’s Title XXI program will closely coordinate the enrollment with Medicaid because under Title XXI, children identified as Medicaid-eligible are required to be enrolled in Medicaid</w:t>
      </w:r>
      <w:r w:rsidR="003335CF" w:rsidRPr="00B83D66">
        <w:rPr>
          <w:szCs w:val="24"/>
          <w:u w:val="single"/>
        </w:rPr>
        <w:t xml:space="preserve">. </w:t>
      </w:r>
      <w:r w:rsidRPr="00B83D66">
        <w:rPr>
          <w:szCs w:val="24"/>
          <w:u w:val="single"/>
        </w:rPr>
        <w:t xml:space="preserve"> Specific information related to Medicaid screen and </w:t>
      </w:r>
      <w:proofErr w:type="gramStart"/>
      <w:r w:rsidRPr="00B83D66">
        <w:rPr>
          <w:szCs w:val="24"/>
          <w:u w:val="single"/>
        </w:rPr>
        <w:t>enroll</w:t>
      </w:r>
      <w:proofErr w:type="gramEnd"/>
      <w:r w:rsidRPr="00B83D66">
        <w:rPr>
          <w:szCs w:val="24"/>
          <w:u w:val="single"/>
        </w:rPr>
        <w:t xml:space="preserve"> procedures is requested in Section 4.4. (42CFR 457.80(c))</w:t>
      </w:r>
    </w:p>
    <w:p w14:paraId="6A058517" w14:textId="77777777" w:rsidR="008A4D8E" w:rsidRPr="001F204D" w:rsidRDefault="008A4D8E" w:rsidP="00323C32">
      <w:pPr>
        <w:ind w:left="1440" w:hanging="1440"/>
        <w:outlineLvl w:val="0"/>
        <w:rPr>
          <w:szCs w:val="24"/>
        </w:rPr>
      </w:pPr>
    </w:p>
    <w:p w14:paraId="70CFBCF6" w14:textId="77777777" w:rsidR="00131D45" w:rsidRPr="00B83D66" w:rsidRDefault="00131D45" w:rsidP="0041748B">
      <w:pPr>
        <w:tabs>
          <w:tab w:val="left" w:pos="-1440"/>
        </w:tabs>
        <w:ind w:left="1440" w:hanging="1440"/>
        <w:rPr>
          <w:szCs w:val="24"/>
        </w:rPr>
      </w:pPr>
      <w:r w:rsidRPr="00B83D66">
        <w:rPr>
          <w:b/>
          <w:szCs w:val="24"/>
        </w:rPr>
        <w:t>5.2</w:t>
      </w:r>
      <w:r w:rsidR="003335CF" w:rsidRPr="00B83D66">
        <w:rPr>
          <w:b/>
          <w:szCs w:val="24"/>
        </w:rPr>
        <w:t xml:space="preserve">. </w:t>
      </w:r>
      <w:r w:rsidR="00F61359" w:rsidRPr="00B83D66">
        <w:rPr>
          <w:b/>
          <w:szCs w:val="24"/>
        </w:rPr>
        <w:tab/>
      </w:r>
      <w:r w:rsidR="00F61359" w:rsidRPr="00B83D66">
        <w:rPr>
          <w:szCs w:val="24"/>
        </w:rPr>
        <w:t>(formerly 2.3)</w:t>
      </w:r>
      <w:r w:rsidR="00F61359" w:rsidRPr="00B83D66">
        <w:rPr>
          <w:b/>
          <w:szCs w:val="24"/>
        </w:rPr>
        <w:t xml:space="preserve"> </w:t>
      </w:r>
      <w:r w:rsidRPr="00B83D66">
        <w:rPr>
          <w:szCs w:val="24"/>
        </w:rPr>
        <w:t xml:space="preserve">Describe how CHIP </w:t>
      </w:r>
      <w:proofErr w:type="gramStart"/>
      <w:r w:rsidRPr="00B83D66">
        <w:rPr>
          <w:szCs w:val="24"/>
        </w:rPr>
        <w:t>coordinates  with</w:t>
      </w:r>
      <w:proofErr w:type="gramEnd"/>
      <w:r w:rsidRPr="00B83D66">
        <w:rPr>
          <w:szCs w:val="24"/>
        </w:rPr>
        <w:t xml:space="preserve"> other public and private health insurance programs, other sources of health </w:t>
      </w:r>
      <w:r w:rsidR="009E099D">
        <w:rPr>
          <w:szCs w:val="24"/>
        </w:rPr>
        <w:t>benefits coverage for children,</w:t>
      </w:r>
      <w:r w:rsidRPr="00B83D66">
        <w:rPr>
          <w:szCs w:val="24"/>
        </w:rPr>
        <w:t xml:space="preserve"> other </w:t>
      </w:r>
      <w:r w:rsidR="009E099D">
        <w:rPr>
          <w:szCs w:val="24"/>
        </w:rPr>
        <w:t xml:space="preserve">relevant child health programs, </w:t>
      </w:r>
      <w:r w:rsidRPr="00B83D66">
        <w:rPr>
          <w:szCs w:val="24"/>
        </w:rPr>
        <w:t>(such as title V), that provide health care services for low-income children to increase the number of children w</w:t>
      </w:r>
      <w:r w:rsidR="009808BA" w:rsidRPr="00B83D66">
        <w:rPr>
          <w:szCs w:val="24"/>
        </w:rPr>
        <w:t>ith creditable health coverage.</w:t>
      </w:r>
      <w:r w:rsidRPr="00B83D66">
        <w:rPr>
          <w:szCs w:val="24"/>
        </w:rPr>
        <w:t xml:space="preserve"> </w:t>
      </w:r>
      <w:r w:rsidR="009E099D">
        <w:rPr>
          <w:szCs w:val="24"/>
        </w:rPr>
        <w:t>(</w:t>
      </w:r>
      <w:r w:rsidRPr="00B83D66">
        <w:rPr>
          <w:szCs w:val="24"/>
        </w:rPr>
        <w:t>Section 2102(a)(3)</w:t>
      </w:r>
      <w:r w:rsidR="009E099D">
        <w:rPr>
          <w:szCs w:val="24"/>
        </w:rPr>
        <w:t>,</w:t>
      </w:r>
      <w:r w:rsidRPr="00B83D66">
        <w:rPr>
          <w:szCs w:val="24"/>
        </w:rPr>
        <w:t xml:space="preserve"> </w:t>
      </w:r>
      <w:r w:rsidR="009E099D" w:rsidRPr="00B83D66">
        <w:rPr>
          <w:szCs w:val="24"/>
        </w:rPr>
        <w:t>2102(b)(3)(E)</w:t>
      </w:r>
      <w:r w:rsidR="009E099D">
        <w:rPr>
          <w:szCs w:val="24"/>
        </w:rPr>
        <w:t xml:space="preserve"> </w:t>
      </w:r>
      <w:r w:rsidRPr="00B83D66">
        <w:rPr>
          <w:szCs w:val="24"/>
        </w:rPr>
        <w:t xml:space="preserve">and </w:t>
      </w:r>
      <w:r w:rsidR="009E099D">
        <w:rPr>
          <w:szCs w:val="24"/>
        </w:rPr>
        <w:t>2102(c)(2)</w:t>
      </w:r>
      <w:r w:rsidR="009808BA" w:rsidRPr="00B83D66">
        <w:rPr>
          <w:szCs w:val="24"/>
        </w:rPr>
        <w:t>)</w:t>
      </w:r>
      <w:r w:rsidR="001F204D">
        <w:rPr>
          <w:szCs w:val="24"/>
        </w:rPr>
        <w:t xml:space="preserve"> </w:t>
      </w:r>
      <w:r w:rsidRPr="00B83D66">
        <w:rPr>
          <w:szCs w:val="24"/>
        </w:rPr>
        <w:t>(42CFR 457.80(c)).</w:t>
      </w:r>
      <w:r w:rsidR="00F61359" w:rsidRPr="00B83D66">
        <w:rPr>
          <w:szCs w:val="24"/>
        </w:rPr>
        <w:t xml:space="preserve"> </w:t>
      </w:r>
      <w:r w:rsidRPr="00B83D66">
        <w:rPr>
          <w:szCs w:val="24"/>
        </w:rPr>
        <w:t>This item requires a brief overv</w:t>
      </w:r>
      <w:r w:rsidR="00DC21C5">
        <w:rPr>
          <w:szCs w:val="24"/>
        </w:rPr>
        <w:t xml:space="preserve">iew of how Title XXI efforts – </w:t>
      </w:r>
      <w:r w:rsidRPr="00B83D66">
        <w:rPr>
          <w:szCs w:val="24"/>
        </w:rPr>
        <w:t>particular</w:t>
      </w:r>
      <w:r w:rsidR="00F61359" w:rsidRPr="00B83D66">
        <w:rPr>
          <w:szCs w:val="24"/>
        </w:rPr>
        <w:t xml:space="preserve">ly new enrollment outreach </w:t>
      </w:r>
      <w:r w:rsidRPr="00B83D66">
        <w:rPr>
          <w:szCs w:val="24"/>
        </w:rPr>
        <w:t xml:space="preserve">efforts </w:t>
      </w:r>
      <w:r w:rsidR="00DC21C5">
        <w:rPr>
          <w:szCs w:val="24"/>
        </w:rPr>
        <w:t xml:space="preserve">– </w:t>
      </w:r>
      <w:r w:rsidRPr="00B83D66">
        <w:rPr>
          <w:szCs w:val="24"/>
        </w:rPr>
        <w:t>will be coordinated with and improve upon existing State efforts</w:t>
      </w:r>
      <w:r w:rsidR="003335CF" w:rsidRPr="00B83D66">
        <w:rPr>
          <w:szCs w:val="24"/>
        </w:rPr>
        <w:t xml:space="preserve">. </w:t>
      </w:r>
    </w:p>
    <w:p w14:paraId="6C912200" w14:textId="77777777" w:rsidR="008A4D8E" w:rsidRPr="00B83D66" w:rsidRDefault="00DC4C1F" w:rsidP="00DC4C1F">
      <w:pPr>
        <w:tabs>
          <w:tab w:val="left" w:pos="-1440"/>
          <w:tab w:val="left" w:pos="1452"/>
        </w:tabs>
        <w:ind w:left="720" w:hanging="720"/>
        <w:rPr>
          <w:szCs w:val="24"/>
        </w:rPr>
      </w:pPr>
      <w:r>
        <w:rPr>
          <w:szCs w:val="24"/>
        </w:rPr>
        <w:tab/>
      </w:r>
      <w:r>
        <w:rPr>
          <w:szCs w:val="24"/>
        </w:rPr>
        <w:tab/>
      </w:r>
      <w:bookmarkStart w:id="102" w:name="Text76"/>
      <w:r>
        <w:rPr>
          <w:szCs w:val="24"/>
        </w:rPr>
        <w:fldChar w:fldCharType="begin">
          <w:ffData>
            <w:name w:val="Text76"/>
            <w:enabled/>
            <w:calcOnExit w:val="0"/>
            <w:statusText w:type="text" w:val="This is a text field to describe how CHIP coordinates with public and private health insurance program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02"/>
    </w:p>
    <w:p w14:paraId="16D244ED" w14:textId="77777777" w:rsidR="00131D45" w:rsidRPr="00B83D66" w:rsidRDefault="007C76B4" w:rsidP="0041748B">
      <w:pPr>
        <w:tabs>
          <w:tab w:val="left" w:pos="-1440"/>
        </w:tabs>
        <w:ind w:left="1440" w:hanging="1440"/>
        <w:rPr>
          <w:szCs w:val="24"/>
        </w:rPr>
      </w:pPr>
      <w:r w:rsidRPr="00B83D66">
        <w:rPr>
          <w:b/>
          <w:szCs w:val="24"/>
        </w:rPr>
        <w:t>5</w:t>
      </w:r>
      <w:r w:rsidR="00131D45" w:rsidRPr="00B83D66">
        <w:rPr>
          <w:b/>
          <w:szCs w:val="24"/>
        </w:rPr>
        <w:t>.2</w:t>
      </w:r>
      <w:r w:rsidR="007E4454" w:rsidRPr="00B83D66">
        <w:rPr>
          <w:b/>
          <w:szCs w:val="24"/>
        </w:rPr>
        <w:t>-EL</w:t>
      </w:r>
      <w:r w:rsidR="00131D45" w:rsidRPr="00B83D66">
        <w:rPr>
          <w:b/>
          <w:szCs w:val="24"/>
        </w:rPr>
        <w:tab/>
      </w:r>
      <w:r w:rsidR="00131D45" w:rsidRPr="00B83D66">
        <w:rPr>
          <w:szCs w:val="24"/>
        </w:rPr>
        <w:t>The State should include a description of its election of the Express Lane eligibility option to provide a simplified eligibility determination process and expedited enrollment of eligible children into Medicaid or CHIP.</w:t>
      </w:r>
    </w:p>
    <w:p w14:paraId="1BAAF35E" w14:textId="77777777" w:rsidR="00131D45" w:rsidRPr="00B83D66" w:rsidRDefault="00DC4C1F" w:rsidP="00323C32">
      <w:pPr>
        <w:outlineLvl w:val="0"/>
        <w:rPr>
          <w:b/>
          <w:szCs w:val="24"/>
        </w:rPr>
      </w:pPr>
      <w:r>
        <w:rPr>
          <w:b/>
          <w:szCs w:val="24"/>
        </w:rPr>
        <w:tab/>
      </w:r>
      <w:r>
        <w:rPr>
          <w:b/>
          <w:szCs w:val="24"/>
        </w:rPr>
        <w:tab/>
      </w:r>
      <w:bookmarkStart w:id="103" w:name="Text77"/>
      <w:r>
        <w:rPr>
          <w:b/>
          <w:szCs w:val="24"/>
        </w:rPr>
        <w:fldChar w:fldCharType="begin">
          <w:ffData>
            <w:name w:val="Text77"/>
            <w:enabled/>
            <w:calcOnExit w:val="0"/>
            <w:statusText w:type="text" w:val="This is a text field to describe election of State Express Lane eligibility opton to provide simplified eligibility determination process."/>
            <w:textInput/>
          </w:ffData>
        </w:fldChar>
      </w:r>
      <w:r>
        <w:rPr>
          <w:b/>
          <w:szCs w:val="24"/>
        </w:rPr>
        <w:instrText xml:space="preserve"> FORMTEXT </w:instrText>
      </w:r>
      <w:r>
        <w:rPr>
          <w:b/>
          <w:szCs w:val="24"/>
        </w:rPr>
      </w:r>
      <w:r>
        <w:rPr>
          <w:b/>
          <w:szCs w:val="24"/>
        </w:rPr>
        <w:fldChar w:fldCharType="separate"/>
      </w:r>
      <w:r w:rsidR="00015E70">
        <w:rPr>
          <w:b/>
          <w:szCs w:val="24"/>
        </w:rPr>
        <w:t> </w:t>
      </w:r>
      <w:r w:rsidR="00015E70">
        <w:rPr>
          <w:b/>
          <w:szCs w:val="24"/>
        </w:rPr>
        <w:t> </w:t>
      </w:r>
      <w:r w:rsidR="00015E70">
        <w:rPr>
          <w:b/>
          <w:szCs w:val="24"/>
        </w:rPr>
        <w:t> </w:t>
      </w:r>
      <w:r w:rsidR="00015E70">
        <w:rPr>
          <w:b/>
          <w:szCs w:val="24"/>
        </w:rPr>
        <w:t> </w:t>
      </w:r>
      <w:r w:rsidR="00015E70">
        <w:rPr>
          <w:b/>
          <w:szCs w:val="24"/>
        </w:rPr>
        <w:t> </w:t>
      </w:r>
      <w:r>
        <w:rPr>
          <w:b/>
          <w:szCs w:val="24"/>
        </w:rPr>
        <w:fldChar w:fldCharType="end"/>
      </w:r>
      <w:bookmarkEnd w:id="103"/>
    </w:p>
    <w:p w14:paraId="08472AA1" w14:textId="77777777" w:rsidR="00DD17BB" w:rsidRPr="00DD17BB" w:rsidRDefault="000539FD" w:rsidP="000539FD">
      <w:pPr>
        <w:ind w:left="1440" w:hanging="1440"/>
        <w:outlineLvl w:val="0"/>
        <w:rPr>
          <w:szCs w:val="24"/>
          <w:u w:val="single"/>
        </w:rPr>
      </w:pPr>
      <w:r w:rsidRPr="00B83D66">
        <w:rPr>
          <w:szCs w:val="24"/>
          <w:u w:val="single"/>
        </w:rPr>
        <w:t>Guidance:</w:t>
      </w:r>
      <w:r w:rsidRPr="00B83D66">
        <w:rPr>
          <w:szCs w:val="24"/>
          <w:u w:val="single"/>
        </w:rPr>
        <w:tab/>
        <w:t xml:space="preserve">Outreach strategies may include, but are not limited to, community outreach workers, </w:t>
      </w:r>
      <w:proofErr w:type="spellStart"/>
      <w:r w:rsidRPr="00B83D66">
        <w:rPr>
          <w:szCs w:val="24"/>
          <w:u w:val="single"/>
        </w:rPr>
        <w:t>outstationed</w:t>
      </w:r>
      <w:proofErr w:type="spellEnd"/>
      <w:r w:rsidRPr="00B83D66">
        <w:rPr>
          <w:szCs w:val="24"/>
          <w:u w:val="single"/>
        </w:rPr>
        <w:t xml:space="preserve"> eligibility workers, translation and transportation services, assistance with </w:t>
      </w:r>
      <w:r w:rsidRPr="00DD17BB">
        <w:rPr>
          <w:szCs w:val="24"/>
          <w:u w:val="single"/>
        </w:rPr>
        <w:t xml:space="preserve">enrollment forms, case management and other targeting activities to inform families of low-income children of the availability of the health insurance program under the plan or other private or public health coverage. </w:t>
      </w:r>
    </w:p>
    <w:p w14:paraId="2D3B0EEC" w14:textId="77777777" w:rsidR="00DD17BB" w:rsidRPr="00DD17BB" w:rsidRDefault="00DD17BB" w:rsidP="000539FD">
      <w:pPr>
        <w:ind w:left="1440" w:hanging="1440"/>
        <w:outlineLvl w:val="0"/>
        <w:rPr>
          <w:szCs w:val="24"/>
          <w:u w:val="single"/>
        </w:rPr>
      </w:pPr>
    </w:p>
    <w:p w14:paraId="4DB8428F" w14:textId="77777777" w:rsidR="000539FD" w:rsidRPr="00DD17BB" w:rsidRDefault="00DD17BB" w:rsidP="00DD17BB">
      <w:pPr>
        <w:ind w:left="1440"/>
        <w:outlineLvl w:val="0"/>
        <w:rPr>
          <w:szCs w:val="24"/>
          <w:u w:val="single"/>
        </w:rPr>
      </w:pPr>
      <w:r w:rsidRPr="00DD17BB">
        <w:rPr>
          <w:szCs w:val="24"/>
          <w:u w:val="single"/>
        </w:rPr>
        <w:t>The description should include information on how the State will inform the target of the availability of the programs, including American Indians and Alaska Natives, and assist them in enrolling in the appropriate program.</w:t>
      </w:r>
    </w:p>
    <w:p w14:paraId="30DE4516" w14:textId="77777777" w:rsidR="000539FD" w:rsidRDefault="000539FD" w:rsidP="00323C32">
      <w:pPr>
        <w:outlineLvl w:val="0"/>
        <w:rPr>
          <w:b/>
          <w:szCs w:val="24"/>
        </w:rPr>
      </w:pPr>
    </w:p>
    <w:p w14:paraId="5A0D2E5D" w14:textId="77777777" w:rsidR="00DB1746" w:rsidRPr="00DD17BB" w:rsidRDefault="00D074B8" w:rsidP="00DD17BB">
      <w:pPr>
        <w:ind w:left="1440" w:hanging="1440"/>
        <w:outlineLvl w:val="0"/>
        <w:rPr>
          <w:b/>
          <w:szCs w:val="24"/>
        </w:rPr>
      </w:pPr>
      <w:r w:rsidRPr="00DD17BB">
        <w:rPr>
          <w:b/>
          <w:szCs w:val="24"/>
        </w:rPr>
        <w:t>5.3</w:t>
      </w:r>
      <w:r w:rsidR="0047328B" w:rsidRPr="00DD17BB">
        <w:rPr>
          <w:b/>
          <w:szCs w:val="24"/>
        </w:rPr>
        <w:t>.</w:t>
      </w:r>
      <w:r w:rsidRPr="00DD17BB">
        <w:rPr>
          <w:b/>
          <w:szCs w:val="24"/>
        </w:rPr>
        <w:t xml:space="preserve"> </w:t>
      </w:r>
      <w:r w:rsidR="00DD17BB">
        <w:rPr>
          <w:b/>
          <w:szCs w:val="24"/>
        </w:rPr>
        <w:tab/>
      </w:r>
      <w:r w:rsidR="00CF3407" w:rsidRPr="00DD17BB">
        <w:rPr>
          <w:b/>
          <w:szCs w:val="24"/>
        </w:rPr>
        <w:t>Strategies</w:t>
      </w:r>
      <w:r w:rsidR="00DD17BB">
        <w:rPr>
          <w:b/>
          <w:szCs w:val="24"/>
        </w:rPr>
        <w:t xml:space="preserve"> </w:t>
      </w:r>
      <w:r w:rsidRPr="00DD17BB">
        <w:rPr>
          <w:szCs w:val="24"/>
        </w:rPr>
        <w:t>Describe the procedures used by the State to accomplish outreach to families of children likely to be eligible for child health assistance or other public or private health coverage to inform them of the availability of the programs, and to assist them in enrolling th</w:t>
      </w:r>
      <w:r w:rsidR="00DD17BB">
        <w:rPr>
          <w:szCs w:val="24"/>
        </w:rPr>
        <w:t>eir children in such a program.</w:t>
      </w:r>
      <w:r w:rsidRPr="00DD17BB">
        <w:rPr>
          <w:szCs w:val="24"/>
        </w:rPr>
        <w:t xml:space="preserve"> </w:t>
      </w:r>
      <w:r w:rsidR="00DD17BB">
        <w:rPr>
          <w:szCs w:val="24"/>
        </w:rPr>
        <w:t xml:space="preserve"> </w:t>
      </w:r>
      <w:r w:rsidRPr="00DD17BB">
        <w:rPr>
          <w:szCs w:val="24"/>
        </w:rPr>
        <w:t xml:space="preserve">(Section 2102(c)(1)) (42CFR 457.90) </w:t>
      </w:r>
    </w:p>
    <w:p w14:paraId="46B889AA" w14:textId="77777777" w:rsidR="009A0A31" w:rsidRPr="00B83D66" w:rsidRDefault="00DC4C1F" w:rsidP="00DC4C1F">
      <w:pPr>
        <w:tabs>
          <w:tab w:val="left" w:pos="1404"/>
        </w:tabs>
        <w:rPr>
          <w:szCs w:val="24"/>
        </w:rPr>
      </w:pPr>
      <w:r>
        <w:rPr>
          <w:szCs w:val="24"/>
        </w:rPr>
        <w:tab/>
      </w:r>
      <w:bookmarkStart w:id="104" w:name="Text78"/>
      <w:r>
        <w:rPr>
          <w:szCs w:val="24"/>
        </w:rPr>
        <w:fldChar w:fldCharType="begin">
          <w:ffData>
            <w:name w:val="Text78"/>
            <w:enabled/>
            <w:calcOnExit w:val="0"/>
            <w:statusText w:type="text" w:val="This is a text field to describe procedures used by the State to accomplish outreach to families of children likely to be eligibl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04"/>
    </w:p>
    <w:p w14:paraId="30861D78" w14:textId="77777777" w:rsidR="002778B7" w:rsidRDefault="001E7F86" w:rsidP="00323C32">
      <w:pPr>
        <w:rPr>
          <w:b/>
          <w:szCs w:val="24"/>
        </w:rPr>
      </w:pPr>
      <w:r w:rsidRPr="00B83D66">
        <w:rPr>
          <w:b/>
          <w:szCs w:val="24"/>
        </w:rPr>
        <w:t>Section 6</w:t>
      </w:r>
      <w:r w:rsidR="003335CF" w:rsidRPr="00B83D66">
        <w:rPr>
          <w:b/>
          <w:szCs w:val="24"/>
        </w:rPr>
        <w:t xml:space="preserve">. </w:t>
      </w:r>
      <w:r w:rsidR="008A2D07" w:rsidRPr="00B83D66">
        <w:rPr>
          <w:b/>
          <w:szCs w:val="24"/>
        </w:rPr>
        <w:tab/>
      </w:r>
      <w:r w:rsidRPr="00B83D66">
        <w:rPr>
          <w:b/>
          <w:szCs w:val="24"/>
          <w:u w:val="single"/>
        </w:rPr>
        <w:t xml:space="preserve">Coverage Requirements for </w:t>
      </w:r>
      <w:r w:rsidR="00E237A4" w:rsidRPr="00B83D66">
        <w:rPr>
          <w:b/>
          <w:szCs w:val="24"/>
          <w:u w:val="single"/>
        </w:rPr>
        <w:t xml:space="preserve">Children’s </w:t>
      </w:r>
      <w:r w:rsidRPr="00B83D66">
        <w:rPr>
          <w:b/>
          <w:szCs w:val="24"/>
          <w:u w:val="single"/>
        </w:rPr>
        <w:t>Health Insurance</w:t>
      </w:r>
      <w:r w:rsidR="00BD430B" w:rsidRPr="00B83D66">
        <w:rPr>
          <w:b/>
          <w:szCs w:val="24"/>
        </w:rPr>
        <w:t xml:space="preserve"> </w:t>
      </w:r>
    </w:p>
    <w:p w14:paraId="24254EDA" w14:textId="77777777" w:rsidR="00DF1159" w:rsidRPr="00DF1159" w:rsidRDefault="00DF1159" w:rsidP="00323C32">
      <w:pPr>
        <w:rPr>
          <w:szCs w:val="24"/>
        </w:rPr>
      </w:pPr>
    </w:p>
    <w:p w14:paraId="464EB4E5" w14:textId="77777777" w:rsidR="003F0E59" w:rsidRPr="00B83D66" w:rsidRDefault="00DC4C1F" w:rsidP="006944F0">
      <w:pPr>
        <w:tabs>
          <w:tab w:val="left" w:pos="-1440"/>
        </w:tabs>
        <w:ind w:left="720" w:hanging="720"/>
        <w:rPr>
          <w:szCs w:val="24"/>
        </w:rPr>
      </w:pPr>
      <w:r>
        <w:rPr>
          <w:szCs w:val="24"/>
        </w:rPr>
        <w:fldChar w:fldCharType="begin">
          <w:ffData>
            <w:name w:val=""/>
            <w:enabled/>
            <w:calcOnExit w:val="0"/>
            <w:statusText w:type="text" w:val="This is a checkbox to check if State elects to use funds provided under Title XXI to provide expanded eligibility under State's Plan"/>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561F44" w:rsidRPr="00B83D66">
        <w:rPr>
          <w:szCs w:val="24"/>
        </w:rPr>
        <w:tab/>
      </w:r>
      <w:r w:rsidR="003F0E59" w:rsidRPr="00B83D66">
        <w:rPr>
          <w:szCs w:val="24"/>
        </w:rPr>
        <w:t xml:space="preserve">Check here if the </w:t>
      </w:r>
      <w:r w:rsidR="008840CA" w:rsidRPr="00B83D66">
        <w:rPr>
          <w:szCs w:val="24"/>
        </w:rPr>
        <w:t xml:space="preserve">State </w:t>
      </w:r>
      <w:r w:rsidR="003F0E59" w:rsidRPr="00B83D66">
        <w:rPr>
          <w:szCs w:val="24"/>
        </w:rPr>
        <w:t xml:space="preserve">elects to use funds provided under Title XXI only to provide expanded </w:t>
      </w:r>
      <w:r w:rsidR="003F0E59" w:rsidRPr="00B83D66">
        <w:rPr>
          <w:szCs w:val="24"/>
        </w:rPr>
        <w:lastRenderedPageBreak/>
        <w:t xml:space="preserve">eligibility under the </w:t>
      </w:r>
      <w:r w:rsidR="00A66DDC" w:rsidRPr="00B83D66">
        <w:rPr>
          <w:szCs w:val="24"/>
        </w:rPr>
        <w:t xml:space="preserve">State’s </w:t>
      </w:r>
      <w:r w:rsidR="003F0E59" w:rsidRPr="00B83D66">
        <w:rPr>
          <w:szCs w:val="24"/>
        </w:rPr>
        <w:t>Medicaid plan</w:t>
      </w:r>
      <w:r w:rsidR="001A3EFF" w:rsidRPr="00B83D66">
        <w:rPr>
          <w:szCs w:val="24"/>
        </w:rPr>
        <w:t xml:space="preserve"> and </w:t>
      </w:r>
      <w:r w:rsidR="00656754" w:rsidRPr="00B83D66">
        <w:rPr>
          <w:szCs w:val="24"/>
        </w:rPr>
        <w:t>proceed to Section 7 since children covered under a Medicaid expansion program will receive all Medicaid covered services including EPSDT</w:t>
      </w:r>
      <w:r w:rsidR="003F0E59" w:rsidRPr="00B83D66">
        <w:rPr>
          <w:szCs w:val="24"/>
        </w:rPr>
        <w:t>.</w:t>
      </w:r>
    </w:p>
    <w:p w14:paraId="547E9BC4" w14:textId="77777777" w:rsidR="003F0E59" w:rsidRPr="00B83D66" w:rsidRDefault="003F0E59" w:rsidP="00323C32">
      <w:pPr>
        <w:rPr>
          <w:szCs w:val="24"/>
        </w:rPr>
      </w:pPr>
    </w:p>
    <w:p w14:paraId="182AA198" w14:textId="77777777" w:rsidR="003F0E59" w:rsidRPr="00B83D66" w:rsidRDefault="003F0E59" w:rsidP="0041748B">
      <w:pPr>
        <w:tabs>
          <w:tab w:val="left" w:pos="-1440"/>
        </w:tabs>
        <w:ind w:left="1440" w:hanging="1440"/>
        <w:rPr>
          <w:szCs w:val="24"/>
        </w:rPr>
      </w:pPr>
      <w:bookmarkStart w:id="105" w:name="_Toc200444707"/>
      <w:r w:rsidRPr="00B83D66">
        <w:rPr>
          <w:rStyle w:val="Heading3Char"/>
          <w:rFonts w:ascii="Times New Roman" w:hAnsi="Times New Roman" w:cs="Times New Roman"/>
          <w:sz w:val="24"/>
          <w:szCs w:val="24"/>
        </w:rPr>
        <w:t>6.1.</w:t>
      </w:r>
      <w:bookmarkEnd w:id="105"/>
      <w:r w:rsidRPr="00B83D66">
        <w:rPr>
          <w:szCs w:val="24"/>
        </w:rPr>
        <w:tab/>
        <w:t xml:space="preserve">The </w:t>
      </w:r>
      <w:r w:rsidR="008840CA" w:rsidRPr="00B83D66">
        <w:rPr>
          <w:szCs w:val="24"/>
        </w:rPr>
        <w:t xml:space="preserve">State </w:t>
      </w:r>
      <w:r w:rsidRPr="00B83D66">
        <w:rPr>
          <w:szCs w:val="24"/>
        </w:rPr>
        <w:t xml:space="preserve">elects to provide the </w:t>
      </w:r>
      <w:r w:rsidRPr="00121008">
        <w:rPr>
          <w:szCs w:val="24"/>
        </w:rPr>
        <w:t xml:space="preserve">following forms of coverage to children: (Check all that apply.) </w:t>
      </w:r>
      <w:r w:rsidR="006915AB" w:rsidRPr="00121008">
        <w:rPr>
          <w:szCs w:val="24"/>
        </w:rPr>
        <w:t>(</w:t>
      </w:r>
      <w:r w:rsidR="00AD6FC3" w:rsidRPr="00121008">
        <w:rPr>
          <w:szCs w:val="24"/>
        </w:rPr>
        <w:t>S</w:t>
      </w:r>
      <w:r w:rsidR="006915AB" w:rsidRPr="00121008">
        <w:rPr>
          <w:szCs w:val="24"/>
        </w:rPr>
        <w:t>ection 2103(c)); (42CFR 457.410(a))</w:t>
      </w:r>
    </w:p>
    <w:p w14:paraId="36861392" w14:textId="77777777" w:rsidR="003A7D9A" w:rsidRPr="00B83D66" w:rsidRDefault="003A7D9A" w:rsidP="00323C32">
      <w:pPr>
        <w:ind w:left="1440"/>
        <w:rPr>
          <w:szCs w:val="24"/>
        </w:rPr>
      </w:pPr>
    </w:p>
    <w:p w14:paraId="50A9893A" w14:textId="77777777" w:rsidR="00D403DB" w:rsidRPr="00B83D66" w:rsidRDefault="003A7D9A" w:rsidP="00323C32">
      <w:pPr>
        <w:ind w:left="2160" w:hanging="1440"/>
        <w:outlineLvl w:val="0"/>
        <w:rPr>
          <w:szCs w:val="24"/>
          <w:u w:val="single"/>
        </w:rPr>
      </w:pPr>
      <w:r w:rsidRPr="00B83D66">
        <w:rPr>
          <w:szCs w:val="24"/>
          <w:u w:val="single"/>
        </w:rPr>
        <w:t>Guidance:</w:t>
      </w:r>
      <w:r w:rsidRPr="00B83D66">
        <w:rPr>
          <w:szCs w:val="24"/>
          <w:u w:val="single"/>
        </w:rPr>
        <w:tab/>
        <w:t>Benchmark coverage is substantially equal to the benefits coverage in a benchmark benefit package (FEHBP-equivalent coverage, State employee coverage, and/or the HMO coverage plan that has the largest insured commercial, non-Medicaid enrollment in the state)</w:t>
      </w:r>
      <w:r w:rsidR="003335CF" w:rsidRPr="00B83D66">
        <w:rPr>
          <w:szCs w:val="24"/>
          <w:u w:val="single"/>
        </w:rPr>
        <w:t xml:space="preserve">. </w:t>
      </w:r>
      <w:r w:rsidRPr="00B83D66">
        <w:rPr>
          <w:szCs w:val="24"/>
          <w:u w:val="single"/>
        </w:rPr>
        <w:t>If box below is checked, either 6.1.1.1., 6.1.1.2., or 6.1.1.3. must also be checked. (Section 2103(a)(1))</w:t>
      </w:r>
      <w:r w:rsidRPr="00B83D66">
        <w:rPr>
          <w:b/>
          <w:szCs w:val="24"/>
          <w:u w:val="single"/>
        </w:rPr>
        <w:t xml:space="preserve"> </w:t>
      </w:r>
    </w:p>
    <w:p w14:paraId="130250F6" w14:textId="77777777" w:rsidR="00561F44" w:rsidRPr="00B83D66" w:rsidRDefault="00561F44" w:rsidP="00323C32">
      <w:pPr>
        <w:ind w:left="1440"/>
        <w:rPr>
          <w:szCs w:val="24"/>
        </w:rPr>
      </w:pPr>
    </w:p>
    <w:p w14:paraId="5AE8AD81" w14:textId="77777777" w:rsidR="006915AB" w:rsidRPr="00B83D66" w:rsidRDefault="003F0E59" w:rsidP="00323C32">
      <w:pPr>
        <w:tabs>
          <w:tab w:val="left" w:pos="-1440"/>
        </w:tabs>
        <w:ind w:left="2160" w:hanging="1440"/>
        <w:rPr>
          <w:szCs w:val="24"/>
        </w:rPr>
      </w:pPr>
      <w:r w:rsidRPr="00B83D66">
        <w:rPr>
          <w:b/>
          <w:szCs w:val="24"/>
        </w:rPr>
        <w:t>6.1.1</w:t>
      </w:r>
      <w:r w:rsidR="003335CF" w:rsidRPr="00B83D66">
        <w:rPr>
          <w:b/>
          <w:szCs w:val="24"/>
        </w:rPr>
        <w:t xml:space="preserve">. </w:t>
      </w:r>
      <w:r w:rsidR="00DC4C1F">
        <w:rPr>
          <w:szCs w:val="24"/>
        </w:rPr>
        <w:fldChar w:fldCharType="begin">
          <w:ffData>
            <w:name w:val=""/>
            <w:enabled/>
            <w:calcOnExit w:val="0"/>
            <w:statusText w:type="text" w:val="This is a checkbox to check benchmark coverage."/>
            <w:checkBox>
              <w:sizeAuto/>
              <w:default w:val="0"/>
            </w:checkBox>
          </w:ffData>
        </w:fldChar>
      </w:r>
      <w:r w:rsidR="00DC4C1F">
        <w:rPr>
          <w:szCs w:val="24"/>
        </w:rPr>
        <w:instrText xml:space="preserve"> FORMCHECKBOX </w:instrText>
      </w:r>
      <w:r w:rsidR="00000000">
        <w:rPr>
          <w:szCs w:val="24"/>
        </w:rPr>
      </w:r>
      <w:r w:rsidR="00000000">
        <w:rPr>
          <w:szCs w:val="24"/>
        </w:rPr>
        <w:fldChar w:fldCharType="separate"/>
      </w:r>
      <w:r w:rsidR="00DC4C1F">
        <w:rPr>
          <w:szCs w:val="24"/>
        </w:rPr>
        <w:fldChar w:fldCharType="end"/>
      </w:r>
      <w:r w:rsidRPr="00B83D66">
        <w:rPr>
          <w:szCs w:val="24"/>
        </w:rPr>
        <w:tab/>
        <w:t>Benchmark coverag</w:t>
      </w:r>
      <w:r w:rsidRPr="00121008">
        <w:rPr>
          <w:szCs w:val="24"/>
        </w:rPr>
        <w:t xml:space="preserve">e; </w:t>
      </w:r>
      <w:r w:rsidR="006915AB" w:rsidRPr="00121008">
        <w:rPr>
          <w:szCs w:val="24"/>
        </w:rPr>
        <w:t xml:space="preserve">(Section 2103(a)(1) and 42 CFR 457.420) </w:t>
      </w:r>
    </w:p>
    <w:p w14:paraId="2B551A49" w14:textId="77777777" w:rsidR="00D403DB" w:rsidRPr="00B83D66" w:rsidRDefault="00D403DB" w:rsidP="00323C32">
      <w:pPr>
        <w:ind w:left="2880" w:hanging="1440"/>
        <w:outlineLvl w:val="0"/>
        <w:rPr>
          <w:i/>
          <w:szCs w:val="24"/>
        </w:rPr>
      </w:pPr>
    </w:p>
    <w:p w14:paraId="7ADE35FD" w14:textId="77777777" w:rsidR="00D403DB" w:rsidRPr="00121008" w:rsidRDefault="00781623" w:rsidP="00323C32">
      <w:pPr>
        <w:ind w:left="2880" w:hanging="1440"/>
        <w:outlineLvl w:val="0"/>
        <w:rPr>
          <w:szCs w:val="24"/>
          <w:u w:val="single"/>
        </w:rPr>
      </w:pPr>
      <w:r w:rsidRPr="00B83D66">
        <w:rPr>
          <w:szCs w:val="24"/>
          <w:u w:val="single"/>
        </w:rPr>
        <w:t>Guidance:</w:t>
      </w:r>
      <w:r w:rsidRPr="00B83D66">
        <w:rPr>
          <w:szCs w:val="24"/>
          <w:u w:val="single"/>
        </w:rPr>
        <w:tab/>
        <w:t xml:space="preserve">Check box below if the benchmark benefit package to be offered by the State is </w:t>
      </w:r>
      <w:r w:rsidRPr="00121008">
        <w:rPr>
          <w:szCs w:val="24"/>
          <w:u w:val="single"/>
        </w:rPr>
        <w:t>the standard Blue Cross/Blue Shield preferred provider option service benefit plan, as described in and offered under Section 8903(1) of Title 5, United States Code</w:t>
      </w:r>
      <w:r w:rsidR="003335CF" w:rsidRPr="00121008">
        <w:rPr>
          <w:szCs w:val="24"/>
          <w:u w:val="single"/>
        </w:rPr>
        <w:t xml:space="preserve">. </w:t>
      </w:r>
      <w:r w:rsidRPr="00121008">
        <w:rPr>
          <w:szCs w:val="24"/>
          <w:u w:val="single"/>
        </w:rPr>
        <w:t xml:space="preserve">(Section 2103(b)(1) (42 CFR 457.420(b)) </w:t>
      </w:r>
    </w:p>
    <w:p w14:paraId="39CA1216" w14:textId="77777777" w:rsidR="003F0E59" w:rsidRPr="00121008" w:rsidRDefault="003F0E59" w:rsidP="00323C32">
      <w:pPr>
        <w:tabs>
          <w:tab w:val="left" w:pos="-1440"/>
        </w:tabs>
        <w:ind w:left="3600" w:hanging="1440"/>
        <w:rPr>
          <w:szCs w:val="24"/>
        </w:rPr>
      </w:pPr>
    </w:p>
    <w:p w14:paraId="1824B47B" w14:textId="77777777" w:rsidR="00561F44" w:rsidRPr="00B83D66" w:rsidRDefault="003F0E59" w:rsidP="009D6D06">
      <w:pPr>
        <w:tabs>
          <w:tab w:val="left" w:pos="-1440"/>
        </w:tabs>
        <w:ind w:left="2880" w:hanging="1440"/>
        <w:rPr>
          <w:szCs w:val="24"/>
        </w:rPr>
      </w:pPr>
      <w:r w:rsidRPr="00B83D66">
        <w:rPr>
          <w:b/>
          <w:szCs w:val="24"/>
        </w:rPr>
        <w:t>6.1.1.1</w:t>
      </w:r>
      <w:r w:rsidR="003335CF" w:rsidRPr="00B83D66">
        <w:rPr>
          <w:b/>
          <w:szCs w:val="24"/>
        </w:rPr>
        <w:t xml:space="preserve">. </w:t>
      </w:r>
      <w:r w:rsidR="00DC4C1F">
        <w:rPr>
          <w:szCs w:val="24"/>
        </w:rPr>
        <w:fldChar w:fldCharType="begin">
          <w:ffData>
            <w:name w:val=""/>
            <w:enabled/>
            <w:calcOnExit w:val="0"/>
            <w:statusText w:type="text" w:val="This is a checkbox to check FEHBP equivalent coverage."/>
            <w:checkBox>
              <w:sizeAuto/>
              <w:default w:val="0"/>
            </w:checkBox>
          </w:ffData>
        </w:fldChar>
      </w:r>
      <w:r w:rsidR="00DC4C1F">
        <w:rPr>
          <w:szCs w:val="24"/>
        </w:rPr>
        <w:instrText xml:space="preserve"> FORMCHECKBOX </w:instrText>
      </w:r>
      <w:r w:rsidR="00000000">
        <w:rPr>
          <w:szCs w:val="24"/>
        </w:rPr>
      </w:r>
      <w:r w:rsidR="00000000">
        <w:rPr>
          <w:szCs w:val="24"/>
        </w:rPr>
        <w:fldChar w:fldCharType="separate"/>
      </w:r>
      <w:r w:rsidR="00DC4C1F">
        <w:rPr>
          <w:szCs w:val="24"/>
        </w:rPr>
        <w:fldChar w:fldCharType="end"/>
      </w:r>
      <w:r w:rsidRPr="00B83D66">
        <w:rPr>
          <w:szCs w:val="24"/>
        </w:rPr>
        <w:tab/>
        <w:t>FEHBP</w:t>
      </w:r>
      <w:r w:rsidRPr="00B83D66">
        <w:rPr>
          <w:szCs w:val="24"/>
        </w:rPr>
        <w:noBreakHyphen/>
        <w:t xml:space="preserve">equivalent </w:t>
      </w:r>
      <w:r w:rsidRPr="00121008">
        <w:rPr>
          <w:szCs w:val="24"/>
        </w:rPr>
        <w:t xml:space="preserve">coverage; </w:t>
      </w:r>
      <w:r w:rsidR="006915AB" w:rsidRPr="00121008">
        <w:rPr>
          <w:szCs w:val="24"/>
        </w:rPr>
        <w:t xml:space="preserve">(Section 2103(b)(1) (42 CFR 457.420(a)) </w:t>
      </w:r>
      <w:r w:rsidRPr="00B83D66">
        <w:rPr>
          <w:szCs w:val="24"/>
        </w:rPr>
        <w:t xml:space="preserve">(If checked, attach copy of the plan.)  </w:t>
      </w:r>
    </w:p>
    <w:p w14:paraId="532C8808" w14:textId="77777777" w:rsidR="00CF3407" w:rsidRPr="00310AD3" w:rsidRDefault="00310AD3" w:rsidP="00310AD3">
      <w:pPr>
        <w:tabs>
          <w:tab w:val="left" w:pos="2940"/>
        </w:tabs>
        <w:ind w:left="2880" w:hanging="1440"/>
        <w:outlineLvl w:val="0"/>
        <w:rPr>
          <w:szCs w:val="24"/>
        </w:rPr>
      </w:pPr>
      <w:r>
        <w:rPr>
          <w:i/>
          <w:szCs w:val="24"/>
        </w:rPr>
        <w:tab/>
      </w:r>
      <w:bookmarkStart w:id="106" w:name="Text79"/>
      <w:r>
        <w:rPr>
          <w:szCs w:val="24"/>
        </w:rPr>
        <w:fldChar w:fldCharType="begin">
          <w:ffData>
            <w:name w:val="Text79"/>
            <w:enabled/>
            <w:calcOnExit w:val="0"/>
            <w:statusText w:type="text" w:val="This is a text field to enter FEHBP equivalent coverag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06"/>
    </w:p>
    <w:p w14:paraId="6E6B8155" w14:textId="77777777" w:rsidR="00D403DB" w:rsidRPr="00121008" w:rsidRDefault="00CF3407" w:rsidP="00323C32">
      <w:pPr>
        <w:ind w:left="2880" w:hanging="1440"/>
        <w:outlineLvl w:val="0"/>
        <w:rPr>
          <w:szCs w:val="24"/>
          <w:u w:val="single"/>
        </w:rPr>
      </w:pPr>
      <w:r w:rsidRPr="00B83D66">
        <w:rPr>
          <w:szCs w:val="24"/>
          <w:u w:val="single"/>
        </w:rPr>
        <w:t>G</w:t>
      </w:r>
      <w:r w:rsidR="00781623" w:rsidRPr="00B83D66">
        <w:rPr>
          <w:szCs w:val="24"/>
          <w:u w:val="single"/>
        </w:rPr>
        <w:t>uidance:</w:t>
      </w:r>
      <w:r w:rsidR="00781623" w:rsidRPr="00B83D66">
        <w:rPr>
          <w:szCs w:val="24"/>
          <w:u w:val="single"/>
        </w:rPr>
        <w:tab/>
        <w:t>Check</w:t>
      </w:r>
      <w:r w:rsidR="00F60C22" w:rsidRPr="00B83D66">
        <w:rPr>
          <w:szCs w:val="24"/>
          <w:u w:val="single"/>
        </w:rPr>
        <w:t xml:space="preserve"> </w:t>
      </w:r>
      <w:r w:rsidR="00781623" w:rsidRPr="00B83D66">
        <w:rPr>
          <w:szCs w:val="24"/>
          <w:u w:val="single"/>
        </w:rPr>
        <w:t>box below if the benchmark benefit package to be offered by the State is State employee coverage, meaning a coverage plan that is offered and generally available to State employees in</w:t>
      </w:r>
      <w:r w:rsidR="00781623" w:rsidRPr="00121008">
        <w:rPr>
          <w:szCs w:val="24"/>
          <w:u w:val="single"/>
        </w:rPr>
        <w:t xml:space="preserve"> the state. (Section 2103(b)(2))  </w:t>
      </w:r>
    </w:p>
    <w:p w14:paraId="2D4D7F55" w14:textId="77777777" w:rsidR="00561F44" w:rsidRPr="00B83D66" w:rsidRDefault="00561F44" w:rsidP="00323C32">
      <w:pPr>
        <w:ind w:left="3600"/>
        <w:rPr>
          <w:szCs w:val="24"/>
        </w:rPr>
      </w:pPr>
    </w:p>
    <w:p w14:paraId="111AB7A0" w14:textId="77777777" w:rsidR="00D403DB" w:rsidRDefault="003F0E59" w:rsidP="00323C32">
      <w:pPr>
        <w:tabs>
          <w:tab w:val="left" w:pos="-1440"/>
        </w:tabs>
        <w:ind w:left="2880" w:hanging="1440"/>
        <w:rPr>
          <w:szCs w:val="24"/>
        </w:rPr>
      </w:pPr>
      <w:r w:rsidRPr="00B83D66">
        <w:rPr>
          <w:b/>
          <w:szCs w:val="24"/>
        </w:rPr>
        <w:t>6.1.1.2</w:t>
      </w:r>
      <w:r w:rsidR="003335CF" w:rsidRPr="00B83D66">
        <w:rPr>
          <w:b/>
          <w:szCs w:val="24"/>
        </w:rPr>
        <w:t xml:space="preserve">. </w:t>
      </w:r>
      <w:r w:rsidR="00310AD3">
        <w:rPr>
          <w:szCs w:val="24"/>
        </w:rPr>
        <w:fldChar w:fldCharType="begin">
          <w:ffData>
            <w:name w:val=""/>
            <w:enabled/>
            <w:calcOnExit w:val="0"/>
            <w:statusText w:type="text" w:val="This is a checkbox to check State employee coverage."/>
            <w:checkBox>
              <w:sizeAuto/>
              <w:default w:val="0"/>
            </w:checkBox>
          </w:ffData>
        </w:fldChar>
      </w:r>
      <w:r w:rsidR="00310AD3">
        <w:rPr>
          <w:szCs w:val="24"/>
        </w:rPr>
        <w:instrText xml:space="preserve"> FORMCHECKBOX </w:instrText>
      </w:r>
      <w:r w:rsidR="00000000">
        <w:rPr>
          <w:szCs w:val="24"/>
        </w:rPr>
      </w:r>
      <w:r w:rsidR="00000000">
        <w:rPr>
          <w:szCs w:val="24"/>
        </w:rPr>
        <w:fldChar w:fldCharType="separate"/>
      </w:r>
      <w:r w:rsidR="00310AD3">
        <w:rPr>
          <w:szCs w:val="24"/>
        </w:rPr>
        <w:fldChar w:fldCharType="end"/>
      </w:r>
      <w:r w:rsidRPr="00B83D66">
        <w:rPr>
          <w:szCs w:val="24"/>
        </w:rPr>
        <w:tab/>
        <w:t xml:space="preserve">State employee coverage; </w:t>
      </w:r>
      <w:r w:rsidR="006915AB" w:rsidRPr="00B83D66">
        <w:rPr>
          <w:szCs w:val="24"/>
        </w:rPr>
        <w:t>(Section 2103(b)(2</w:t>
      </w:r>
      <w:proofErr w:type="gramStart"/>
      <w:r w:rsidR="006915AB" w:rsidRPr="00B83D66">
        <w:rPr>
          <w:szCs w:val="24"/>
        </w:rPr>
        <w:t>))</w:t>
      </w:r>
      <w:r w:rsidRPr="00B83D66">
        <w:rPr>
          <w:szCs w:val="24"/>
        </w:rPr>
        <w:t xml:space="preserve">  (</w:t>
      </w:r>
      <w:proofErr w:type="gramEnd"/>
      <w:r w:rsidRPr="00B83D66">
        <w:rPr>
          <w:szCs w:val="24"/>
        </w:rPr>
        <w:t xml:space="preserve">If checked, identify the plan and attach a copy of the benefits description.) </w:t>
      </w:r>
    </w:p>
    <w:p w14:paraId="49031D23" w14:textId="77777777" w:rsidR="00310AD3" w:rsidRPr="00B83D66" w:rsidRDefault="00310AD3" w:rsidP="00323C32">
      <w:pPr>
        <w:tabs>
          <w:tab w:val="left" w:pos="-1440"/>
        </w:tabs>
        <w:ind w:left="2880" w:hanging="1440"/>
        <w:rPr>
          <w:i/>
          <w:szCs w:val="24"/>
        </w:rPr>
      </w:pPr>
      <w:r>
        <w:rPr>
          <w:b/>
          <w:szCs w:val="24"/>
        </w:rPr>
        <w:tab/>
      </w:r>
      <w:bookmarkStart w:id="107" w:name="Text80"/>
      <w:r>
        <w:rPr>
          <w:b/>
          <w:szCs w:val="24"/>
        </w:rPr>
        <w:fldChar w:fldCharType="begin">
          <w:ffData>
            <w:name w:val="Text80"/>
            <w:enabled/>
            <w:calcOnExit w:val="0"/>
            <w:statusText w:type="text" w:val="This is a text field to enter State employee coverage."/>
            <w:textInput/>
          </w:ffData>
        </w:fldChar>
      </w:r>
      <w:r>
        <w:rPr>
          <w:b/>
          <w:szCs w:val="24"/>
        </w:rPr>
        <w:instrText xml:space="preserve"> FORMTEXT </w:instrText>
      </w:r>
      <w:r>
        <w:rPr>
          <w:b/>
          <w:szCs w:val="24"/>
        </w:rPr>
      </w:r>
      <w:r>
        <w:rPr>
          <w:b/>
          <w:szCs w:val="24"/>
        </w:rPr>
        <w:fldChar w:fldCharType="separate"/>
      </w:r>
      <w:r w:rsidR="00015E70">
        <w:rPr>
          <w:b/>
          <w:szCs w:val="24"/>
        </w:rPr>
        <w:t> </w:t>
      </w:r>
      <w:r w:rsidR="00015E70">
        <w:rPr>
          <w:b/>
          <w:szCs w:val="24"/>
        </w:rPr>
        <w:t> </w:t>
      </w:r>
      <w:r w:rsidR="00015E70">
        <w:rPr>
          <w:b/>
          <w:szCs w:val="24"/>
        </w:rPr>
        <w:t> </w:t>
      </w:r>
      <w:r w:rsidR="00015E70">
        <w:rPr>
          <w:b/>
          <w:szCs w:val="24"/>
        </w:rPr>
        <w:t> </w:t>
      </w:r>
      <w:r w:rsidR="00015E70">
        <w:rPr>
          <w:b/>
          <w:szCs w:val="24"/>
        </w:rPr>
        <w:t> </w:t>
      </w:r>
      <w:r>
        <w:rPr>
          <w:b/>
          <w:szCs w:val="24"/>
        </w:rPr>
        <w:fldChar w:fldCharType="end"/>
      </w:r>
      <w:bookmarkEnd w:id="107"/>
    </w:p>
    <w:p w14:paraId="1781A168" w14:textId="77777777" w:rsidR="00CF3407" w:rsidRPr="00B83D66" w:rsidRDefault="00CF3407" w:rsidP="00323C32">
      <w:pPr>
        <w:ind w:left="2880" w:hanging="1440"/>
        <w:outlineLvl w:val="0"/>
        <w:rPr>
          <w:i/>
          <w:szCs w:val="24"/>
        </w:rPr>
      </w:pPr>
    </w:p>
    <w:p w14:paraId="6319D684" w14:textId="77777777" w:rsidR="00D403DB" w:rsidRPr="00B83D66" w:rsidRDefault="00F60C22" w:rsidP="00323C32">
      <w:pPr>
        <w:ind w:left="2880" w:hanging="1440"/>
        <w:outlineLvl w:val="0"/>
        <w:rPr>
          <w:szCs w:val="24"/>
          <w:u w:val="single"/>
        </w:rPr>
      </w:pPr>
      <w:r w:rsidRPr="00B83D66">
        <w:rPr>
          <w:szCs w:val="24"/>
          <w:u w:val="single"/>
        </w:rPr>
        <w:t>Guidance:</w:t>
      </w:r>
      <w:r w:rsidRPr="00B83D66">
        <w:rPr>
          <w:szCs w:val="24"/>
          <w:u w:val="single"/>
        </w:rPr>
        <w:tab/>
        <w:t>Check box below if the benchmark benefit package to be offered by the State is offered by a health maintenance organization (as defined in Section 2791(b)(3) of the Public Health Services Act) and has the largest insured commercial, non-Medicaid enrollment of covered lives of such coverage plans offered by an HMO i</w:t>
      </w:r>
      <w:r w:rsidRPr="00121008">
        <w:rPr>
          <w:szCs w:val="24"/>
          <w:u w:val="single"/>
        </w:rPr>
        <w:t>n the state. (Section 2103(b)(3) (42 CFR 457.420(c)))</w:t>
      </w:r>
    </w:p>
    <w:p w14:paraId="71476795" w14:textId="77777777" w:rsidR="004D3A0C" w:rsidRPr="00B83D66" w:rsidRDefault="004D3A0C" w:rsidP="00323C32">
      <w:pPr>
        <w:tabs>
          <w:tab w:val="left" w:pos="-1440"/>
        </w:tabs>
        <w:ind w:left="3600" w:hanging="1440"/>
        <w:rPr>
          <w:szCs w:val="24"/>
        </w:rPr>
      </w:pPr>
    </w:p>
    <w:p w14:paraId="5B5DB2F7" w14:textId="77777777" w:rsidR="006915AB" w:rsidRPr="00B83D66" w:rsidRDefault="003F0E59" w:rsidP="00323C32">
      <w:pPr>
        <w:tabs>
          <w:tab w:val="left" w:pos="-1440"/>
        </w:tabs>
        <w:ind w:left="2880" w:hanging="1440"/>
        <w:rPr>
          <w:szCs w:val="24"/>
        </w:rPr>
      </w:pPr>
      <w:r w:rsidRPr="00B83D66">
        <w:rPr>
          <w:b/>
          <w:szCs w:val="24"/>
        </w:rPr>
        <w:t>6.1.1.3</w:t>
      </w:r>
      <w:r w:rsidR="003335CF" w:rsidRPr="00B83D66">
        <w:rPr>
          <w:b/>
          <w:szCs w:val="24"/>
        </w:rPr>
        <w:t xml:space="preserve">. </w:t>
      </w:r>
      <w:r w:rsidR="00310AD3">
        <w:rPr>
          <w:szCs w:val="24"/>
        </w:rPr>
        <w:fldChar w:fldCharType="begin">
          <w:ffData>
            <w:name w:val=""/>
            <w:enabled/>
            <w:calcOnExit w:val="0"/>
            <w:statusText w:type="text" w:val="This is a checkbox to select HMO with largest insured commercial enrollment."/>
            <w:checkBox>
              <w:sizeAuto/>
              <w:default w:val="0"/>
            </w:checkBox>
          </w:ffData>
        </w:fldChar>
      </w:r>
      <w:r w:rsidR="00310AD3">
        <w:rPr>
          <w:szCs w:val="24"/>
        </w:rPr>
        <w:instrText xml:space="preserve"> FORMCHECKBOX </w:instrText>
      </w:r>
      <w:r w:rsidR="00000000">
        <w:rPr>
          <w:szCs w:val="24"/>
        </w:rPr>
      </w:r>
      <w:r w:rsidR="00000000">
        <w:rPr>
          <w:szCs w:val="24"/>
        </w:rPr>
        <w:fldChar w:fldCharType="separate"/>
      </w:r>
      <w:r w:rsidR="00310AD3">
        <w:rPr>
          <w:szCs w:val="24"/>
        </w:rPr>
        <w:fldChar w:fldCharType="end"/>
      </w:r>
      <w:r w:rsidRPr="00B83D66">
        <w:rPr>
          <w:szCs w:val="24"/>
        </w:rPr>
        <w:tab/>
        <w:t xml:space="preserve">HMO with largest insured commercial enrollment </w:t>
      </w:r>
      <w:r w:rsidR="006915AB" w:rsidRPr="00B83D66">
        <w:rPr>
          <w:szCs w:val="24"/>
        </w:rPr>
        <w:t>(Section 2103(b)(3))</w:t>
      </w:r>
      <w:r w:rsidRPr="00B83D66">
        <w:rPr>
          <w:szCs w:val="24"/>
        </w:rPr>
        <w:t xml:space="preserve"> (If checked, identify the </w:t>
      </w:r>
      <w:proofErr w:type="gramStart"/>
      <w:r w:rsidRPr="00B83D66">
        <w:rPr>
          <w:szCs w:val="24"/>
        </w:rPr>
        <w:t>plan</w:t>
      </w:r>
      <w:proofErr w:type="gramEnd"/>
      <w:r w:rsidRPr="00B83D66">
        <w:rPr>
          <w:szCs w:val="24"/>
        </w:rPr>
        <w:t xml:space="preserve"> and attach a copy of the benefits description.) </w:t>
      </w:r>
    </w:p>
    <w:p w14:paraId="34A7A70A" w14:textId="77777777" w:rsidR="004D3A0C" w:rsidRPr="00B83D66" w:rsidRDefault="00310AD3" w:rsidP="00310AD3">
      <w:pPr>
        <w:tabs>
          <w:tab w:val="left" w:pos="-1440"/>
        </w:tabs>
        <w:rPr>
          <w:szCs w:val="24"/>
        </w:rPr>
      </w:pPr>
      <w:r>
        <w:rPr>
          <w:szCs w:val="24"/>
        </w:rPr>
        <w:tab/>
      </w:r>
      <w:r>
        <w:rPr>
          <w:szCs w:val="24"/>
        </w:rPr>
        <w:tab/>
      </w:r>
      <w:r>
        <w:rPr>
          <w:szCs w:val="24"/>
        </w:rPr>
        <w:tab/>
      </w:r>
      <w:r>
        <w:rPr>
          <w:szCs w:val="24"/>
        </w:rPr>
        <w:tab/>
      </w:r>
      <w:bookmarkStart w:id="108" w:name="Text81"/>
      <w:r>
        <w:rPr>
          <w:szCs w:val="24"/>
        </w:rPr>
        <w:fldChar w:fldCharType="begin">
          <w:ffData>
            <w:name w:val="Text81"/>
            <w:enabled/>
            <w:calcOnExit w:val="0"/>
            <w:statusText w:type="text" w:val="This is a text field to identify plan and attach a copy of benefits description."/>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08"/>
    </w:p>
    <w:p w14:paraId="1EC00765" w14:textId="77777777" w:rsidR="00F21FA9" w:rsidRPr="00B83D66" w:rsidRDefault="00CE1ACF" w:rsidP="00323C32">
      <w:pPr>
        <w:ind w:left="2160" w:hanging="1440"/>
        <w:outlineLvl w:val="0"/>
        <w:rPr>
          <w:szCs w:val="24"/>
          <w:u w:val="single"/>
        </w:rPr>
      </w:pPr>
      <w:r w:rsidRPr="00B83D66">
        <w:rPr>
          <w:szCs w:val="24"/>
          <w:u w:val="single"/>
        </w:rPr>
        <w:t>Guidance:</w:t>
      </w:r>
      <w:r w:rsidRPr="00B83D66">
        <w:rPr>
          <w:szCs w:val="24"/>
          <w:u w:val="single"/>
        </w:rPr>
        <w:tab/>
      </w:r>
      <w:r w:rsidR="00656754" w:rsidRPr="00B83D66">
        <w:rPr>
          <w:szCs w:val="24"/>
          <w:u w:val="single"/>
        </w:rPr>
        <w:t xml:space="preserve">States choosing </w:t>
      </w:r>
      <w:r w:rsidRPr="00B83D66">
        <w:rPr>
          <w:szCs w:val="24"/>
          <w:u w:val="single"/>
        </w:rPr>
        <w:t xml:space="preserve">Benchmark-equivalent coverage must </w:t>
      </w:r>
      <w:r w:rsidR="00656754" w:rsidRPr="00B83D66">
        <w:rPr>
          <w:szCs w:val="24"/>
          <w:u w:val="single"/>
        </w:rPr>
        <w:t xml:space="preserve">check the box below and ensure that the coverage </w:t>
      </w:r>
      <w:r w:rsidRPr="00B83D66">
        <w:rPr>
          <w:szCs w:val="24"/>
          <w:u w:val="single"/>
        </w:rPr>
        <w:t>meet</w:t>
      </w:r>
      <w:r w:rsidR="00656754" w:rsidRPr="00B83D66">
        <w:rPr>
          <w:szCs w:val="24"/>
          <w:u w:val="single"/>
        </w:rPr>
        <w:t>s</w:t>
      </w:r>
      <w:r w:rsidRPr="00B83D66">
        <w:rPr>
          <w:szCs w:val="24"/>
          <w:u w:val="single"/>
        </w:rPr>
        <w:t xml:space="preserve"> the following requirements: </w:t>
      </w:r>
    </w:p>
    <w:p w14:paraId="47E88296" w14:textId="77777777" w:rsidR="00F21FA9" w:rsidRPr="00B83D66" w:rsidRDefault="00CE1ACF" w:rsidP="00196B72">
      <w:pPr>
        <w:pStyle w:val="ListParagraph"/>
        <w:numPr>
          <w:ilvl w:val="2"/>
          <w:numId w:val="1"/>
        </w:numPr>
        <w:ind w:left="2160"/>
        <w:outlineLvl w:val="0"/>
        <w:rPr>
          <w:szCs w:val="24"/>
          <w:u w:val="single"/>
        </w:rPr>
      </w:pPr>
      <w:r w:rsidRPr="00B83D66">
        <w:rPr>
          <w:szCs w:val="24"/>
          <w:u w:val="single"/>
        </w:rPr>
        <w:lastRenderedPageBreak/>
        <w:t xml:space="preserve">the coverage includes benefits for items and services within each of the categories </w:t>
      </w:r>
      <w:r w:rsidRPr="00121008">
        <w:rPr>
          <w:szCs w:val="24"/>
          <w:u w:val="single"/>
        </w:rPr>
        <w:t xml:space="preserve">of basic services described in 42 CFR 457.430:  </w:t>
      </w:r>
    </w:p>
    <w:p w14:paraId="3DE6869D" w14:textId="77777777" w:rsidR="00926767" w:rsidRPr="00B83D66" w:rsidRDefault="00926767" w:rsidP="00196B72">
      <w:pPr>
        <w:pStyle w:val="ListParagraph"/>
        <w:numPr>
          <w:ilvl w:val="3"/>
          <w:numId w:val="1"/>
        </w:numPr>
        <w:ind w:left="2880"/>
        <w:outlineLvl w:val="0"/>
        <w:rPr>
          <w:szCs w:val="24"/>
          <w:u w:val="single"/>
        </w:rPr>
      </w:pPr>
      <w:r w:rsidRPr="00B83D66">
        <w:rPr>
          <w:szCs w:val="24"/>
          <w:u w:val="single"/>
        </w:rPr>
        <w:t>dental services</w:t>
      </w:r>
    </w:p>
    <w:p w14:paraId="4FC711DF"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inpatient and outpatient hospital services, </w:t>
      </w:r>
    </w:p>
    <w:p w14:paraId="230573E0"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physicians’ services, </w:t>
      </w:r>
    </w:p>
    <w:p w14:paraId="233B2661"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surgical and medical services, </w:t>
      </w:r>
    </w:p>
    <w:p w14:paraId="2F3C0E16"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laboratory and x-ray services, </w:t>
      </w:r>
    </w:p>
    <w:p w14:paraId="2DF53A56"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well-baby and well-</w:t>
      </w:r>
      <w:proofErr w:type="gramStart"/>
      <w:r w:rsidRPr="00B83D66">
        <w:rPr>
          <w:szCs w:val="24"/>
          <w:u w:val="single"/>
        </w:rPr>
        <w:t>child care</w:t>
      </w:r>
      <w:proofErr w:type="gramEnd"/>
      <w:r w:rsidRPr="00B83D66">
        <w:rPr>
          <w:szCs w:val="24"/>
          <w:u w:val="single"/>
        </w:rPr>
        <w:t xml:space="preserve">, including age-appropriate immunizations, and </w:t>
      </w:r>
    </w:p>
    <w:p w14:paraId="33CBAEA3"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emergency </w:t>
      </w:r>
      <w:proofErr w:type="gramStart"/>
      <w:r w:rsidRPr="00B83D66">
        <w:rPr>
          <w:szCs w:val="24"/>
          <w:u w:val="single"/>
        </w:rPr>
        <w:t>services;</w:t>
      </w:r>
      <w:proofErr w:type="gramEnd"/>
      <w:r w:rsidRPr="00B83D66">
        <w:rPr>
          <w:szCs w:val="24"/>
          <w:u w:val="single"/>
        </w:rPr>
        <w:t xml:space="preserve"> </w:t>
      </w:r>
    </w:p>
    <w:p w14:paraId="27F7824D" w14:textId="77777777" w:rsidR="00F21FA9" w:rsidRPr="00B83D66" w:rsidRDefault="00CE1ACF" w:rsidP="00196B72">
      <w:pPr>
        <w:pStyle w:val="a"/>
        <w:numPr>
          <w:ilvl w:val="2"/>
          <w:numId w:val="1"/>
        </w:numPr>
        <w:tabs>
          <w:tab w:val="left" w:pos="-1440"/>
        </w:tabs>
        <w:ind w:left="2160"/>
        <w:rPr>
          <w:szCs w:val="24"/>
          <w:u w:val="single"/>
        </w:rPr>
      </w:pPr>
      <w:r w:rsidRPr="00B83D66">
        <w:rPr>
          <w:szCs w:val="24"/>
          <w:u w:val="single"/>
        </w:rPr>
        <w:t xml:space="preserve">the coverage has an aggregate actuarial value that is at least actuarially equivalent to one of the benchmark benefit packages (FEHBP-equivalent coverage, </w:t>
      </w:r>
      <w:r w:rsidR="008840CA" w:rsidRPr="00B83D66">
        <w:rPr>
          <w:szCs w:val="24"/>
          <w:u w:val="single"/>
        </w:rPr>
        <w:t xml:space="preserve">State </w:t>
      </w:r>
      <w:r w:rsidRPr="00B83D66">
        <w:rPr>
          <w:szCs w:val="24"/>
          <w:u w:val="single"/>
        </w:rPr>
        <w:t>employee coverage, or coverage offered through an HMO coverage plan that has the largest insured commercial enrollment in the state); and</w:t>
      </w:r>
    </w:p>
    <w:p w14:paraId="5D4E8AB4" w14:textId="77777777" w:rsidR="00F21FA9" w:rsidRPr="00121008" w:rsidRDefault="00CE1ACF" w:rsidP="00196B72">
      <w:pPr>
        <w:pStyle w:val="a"/>
        <w:numPr>
          <w:ilvl w:val="2"/>
          <w:numId w:val="1"/>
        </w:numPr>
        <w:tabs>
          <w:tab w:val="left" w:pos="-1440"/>
        </w:tabs>
        <w:ind w:left="2160"/>
        <w:rPr>
          <w:szCs w:val="24"/>
          <w:u w:val="single"/>
        </w:rPr>
      </w:pPr>
      <w:r w:rsidRPr="00B83D66">
        <w:rPr>
          <w:szCs w:val="24"/>
          <w:u w:val="single"/>
        </w:rPr>
        <w:t xml:space="preserve">the coverage has an actuarial value that is equal to at least 75 percent of the actuarial value of the </w:t>
      </w:r>
      <w:r w:rsidRPr="00121008">
        <w:rPr>
          <w:szCs w:val="24"/>
          <w:u w:val="single"/>
        </w:rPr>
        <w:t>additional categories in such packa</w:t>
      </w:r>
      <w:r w:rsidR="00F96BAA">
        <w:rPr>
          <w:szCs w:val="24"/>
          <w:u w:val="single"/>
        </w:rPr>
        <w:t>ge, if offered, as described in</w:t>
      </w:r>
      <w:r w:rsidRPr="00121008">
        <w:rPr>
          <w:szCs w:val="24"/>
          <w:u w:val="single"/>
        </w:rPr>
        <w:t xml:space="preserve"> 42 CFR 457.430: </w:t>
      </w:r>
    </w:p>
    <w:p w14:paraId="292C0737" w14:textId="77777777" w:rsidR="00F21FA9" w:rsidRPr="00B83D66" w:rsidRDefault="00CE1ACF" w:rsidP="00196B72">
      <w:pPr>
        <w:pStyle w:val="a"/>
        <w:numPr>
          <w:ilvl w:val="3"/>
          <w:numId w:val="1"/>
        </w:numPr>
        <w:tabs>
          <w:tab w:val="left" w:pos="-1440"/>
        </w:tabs>
        <w:ind w:left="2880"/>
        <w:rPr>
          <w:szCs w:val="24"/>
          <w:u w:val="single"/>
        </w:rPr>
      </w:pPr>
      <w:r w:rsidRPr="00121008">
        <w:rPr>
          <w:szCs w:val="24"/>
          <w:u w:val="single"/>
        </w:rPr>
        <w:t>coverage of prescription drugs</w:t>
      </w:r>
      <w:r w:rsidRPr="00B83D66">
        <w:rPr>
          <w:szCs w:val="24"/>
          <w:u w:val="single"/>
        </w:rPr>
        <w:t>,</w:t>
      </w:r>
    </w:p>
    <w:p w14:paraId="191D8B12" w14:textId="77777777" w:rsidR="00F21FA9" w:rsidRPr="00B83D66" w:rsidRDefault="00CE1ACF" w:rsidP="00196B72">
      <w:pPr>
        <w:pStyle w:val="a"/>
        <w:numPr>
          <w:ilvl w:val="3"/>
          <w:numId w:val="1"/>
        </w:numPr>
        <w:tabs>
          <w:tab w:val="left" w:pos="-1440"/>
        </w:tabs>
        <w:ind w:left="2880"/>
        <w:rPr>
          <w:szCs w:val="24"/>
          <w:u w:val="single"/>
        </w:rPr>
      </w:pPr>
      <w:r w:rsidRPr="00B83D66">
        <w:rPr>
          <w:szCs w:val="24"/>
          <w:u w:val="single"/>
        </w:rPr>
        <w:t xml:space="preserve"> mental health services, </w:t>
      </w:r>
    </w:p>
    <w:p w14:paraId="1D6CECF6" w14:textId="77777777" w:rsidR="00F21FA9" w:rsidRPr="00B83D66" w:rsidRDefault="00CE1ACF" w:rsidP="00196B72">
      <w:pPr>
        <w:pStyle w:val="a"/>
        <w:numPr>
          <w:ilvl w:val="3"/>
          <w:numId w:val="1"/>
        </w:numPr>
        <w:tabs>
          <w:tab w:val="left" w:pos="-1440"/>
        </w:tabs>
        <w:ind w:left="2880"/>
        <w:rPr>
          <w:szCs w:val="24"/>
          <w:u w:val="single"/>
        </w:rPr>
      </w:pPr>
      <w:r w:rsidRPr="00B83D66">
        <w:rPr>
          <w:szCs w:val="24"/>
          <w:u w:val="single"/>
        </w:rPr>
        <w:t xml:space="preserve">vision services and </w:t>
      </w:r>
    </w:p>
    <w:p w14:paraId="76CB4E6A" w14:textId="77777777" w:rsidR="00F21FA9" w:rsidRDefault="00CE1ACF" w:rsidP="00196B72">
      <w:pPr>
        <w:pStyle w:val="a"/>
        <w:numPr>
          <w:ilvl w:val="3"/>
          <w:numId w:val="1"/>
        </w:numPr>
        <w:tabs>
          <w:tab w:val="left" w:pos="-1440"/>
        </w:tabs>
        <w:ind w:left="2880"/>
        <w:rPr>
          <w:szCs w:val="24"/>
          <w:u w:val="single"/>
        </w:rPr>
      </w:pPr>
      <w:r w:rsidRPr="00B83D66">
        <w:rPr>
          <w:szCs w:val="24"/>
          <w:u w:val="single"/>
        </w:rPr>
        <w:t>hearing services.</w:t>
      </w:r>
    </w:p>
    <w:p w14:paraId="708C296C" w14:textId="77777777" w:rsidR="00F00AD6" w:rsidRPr="00B83D66" w:rsidRDefault="00F00AD6" w:rsidP="00F00AD6">
      <w:pPr>
        <w:pStyle w:val="a"/>
        <w:tabs>
          <w:tab w:val="left" w:pos="-1440"/>
        </w:tabs>
        <w:ind w:left="2880" w:firstLine="0"/>
        <w:rPr>
          <w:szCs w:val="24"/>
          <w:u w:val="single"/>
        </w:rPr>
      </w:pPr>
    </w:p>
    <w:p w14:paraId="4C1E0A3F" w14:textId="77777777" w:rsidR="00F21FA9" w:rsidRPr="00B83D66" w:rsidRDefault="00CE1ACF" w:rsidP="00323C32">
      <w:pPr>
        <w:pStyle w:val="a"/>
        <w:tabs>
          <w:tab w:val="left" w:pos="-1440"/>
        </w:tabs>
        <w:ind w:left="2160" w:firstLine="0"/>
        <w:rPr>
          <w:szCs w:val="24"/>
          <w:u w:val="single"/>
        </w:rPr>
      </w:pPr>
      <w:r w:rsidRPr="00B83D66">
        <w:rPr>
          <w:szCs w:val="24"/>
          <w:u w:val="single"/>
        </w:rPr>
        <w:t>If 6.1.2. is checked, a signed actuarial memorandum must be attached</w:t>
      </w:r>
      <w:r w:rsidR="003335CF" w:rsidRPr="00B83D66">
        <w:rPr>
          <w:szCs w:val="24"/>
          <w:u w:val="single"/>
        </w:rPr>
        <w:t xml:space="preserve">. </w:t>
      </w:r>
      <w:r w:rsidRPr="00B83D66">
        <w:rPr>
          <w:szCs w:val="24"/>
          <w:u w:val="single"/>
        </w:rPr>
        <w:t>The actuary who prepares the opinion must select and specify the standardized set and population to be used under paragraphs (b)(3) and (b)(4) of 42 CFR 457.431</w:t>
      </w:r>
      <w:r w:rsidR="003335CF" w:rsidRPr="00B83D66">
        <w:rPr>
          <w:szCs w:val="24"/>
          <w:u w:val="single"/>
        </w:rPr>
        <w:t xml:space="preserve">. </w:t>
      </w:r>
      <w:r w:rsidRPr="00B83D66">
        <w:rPr>
          <w:szCs w:val="24"/>
          <w:u w:val="single"/>
        </w:rPr>
        <w:t xml:space="preserve">The </w:t>
      </w:r>
      <w:r w:rsidR="008840CA" w:rsidRPr="00B83D66">
        <w:rPr>
          <w:szCs w:val="24"/>
          <w:u w:val="single"/>
        </w:rPr>
        <w:t xml:space="preserve">State </w:t>
      </w:r>
      <w:r w:rsidRPr="00B83D66">
        <w:rPr>
          <w:szCs w:val="24"/>
          <w:u w:val="single"/>
        </w:rPr>
        <w:t xml:space="preserve">must provide sufficient detail to explain the basis of the methodologies used to estimate the actuarial value or, if requested by CMS, to replicate the </w:t>
      </w:r>
      <w:r w:rsidR="008840CA" w:rsidRPr="00B83D66">
        <w:rPr>
          <w:szCs w:val="24"/>
          <w:u w:val="single"/>
        </w:rPr>
        <w:t xml:space="preserve">State </w:t>
      </w:r>
      <w:r w:rsidRPr="00B83D66">
        <w:rPr>
          <w:szCs w:val="24"/>
          <w:u w:val="single"/>
        </w:rPr>
        <w:t>results.</w:t>
      </w:r>
    </w:p>
    <w:p w14:paraId="377BF006" w14:textId="77777777" w:rsidR="008A4D8E" w:rsidRPr="00B83D66" w:rsidRDefault="008A4D8E" w:rsidP="00323C32">
      <w:pPr>
        <w:pStyle w:val="a"/>
        <w:tabs>
          <w:tab w:val="left" w:pos="-1440"/>
        </w:tabs>
        <w:ind w:left="2160" w:firstLine="0"/>
        <w:rPr>
          <w:szCs w:val="24"/>
          <w:u w:val="single"/>
        </w:rPr>
      </w:pPr>
    </w:p>
    <w:p w14:paraId="28B3E78E" w14:textId="77777777" w:rsidR="00F21FA9" w:rsidRPr="00B83D66" w:rsidRDefault="00CE1ACF" w:rsidP="00323C32">
      <w:pPr>
        <w:pStyle w:val="a"/>
        <w:tabs>
          <w:tab w:val="left" w:pos="-1440"/>
        </w:tabs>
        <w:ind w:left="2160" w:firstLine="0"/>
        <w:rPr>
          <w:szCs w:val="24"/>
          <w:u w:val="single"/>
        </w:rPr>
      </w:pPr>
      <w:r w:rsidRPr="00B83D66">
        <w:rPr>
          <w:szCs w:val="24"/>
          <w:u w:val="single"/>
        </w:rPr>
        <w:t>The actuarial report must be prepared by an individual who is a member of the American Academy of Actuaries. This report must be prepared in accordance with the principles and standards of the American Academy of Actuaries</w:t>
      </w:r>
      <w:r w:rsidR="003335CF" w:rsidRPr="00B83D66">
        <w:rPr>
          <w:szCs w:val="24"/>
          <w:u w:val="single"/>
        </w:rPr>
        <w:t xml:space="preserve">. </w:t>
      </w:r>
      <w:r w:rsidRPr="00B83D66">
        <w:rPr>
          <w:szCs w:val="24"/>
          <w:u w:val="single"/>
        </w:rPr>
        <w:t xml:space="preserve">In preparing the report, the actuary must use generally accepted actuarial principles and methodologies, use a standardized set of utilization and price factors, use a standardized population that is representative of privately insured children of the age of children who are expected to be covered under the </w:t>
      </w:r>
      <w:r w:rsidR="008840CA" w:rsidRPr="00B83D66">
        <w:rPr>
          <w:szCs w:val="24"/>
          <w:u w:val="single"/>
        </w:rPr>
        <w:t xml:space="preserve">State </w:t>
      </w:r>
      <w:r w:rsidRPr="00B83D66">
        <w:rPr>
          <w:szCs w:val="24"/>
          <w:u w:val="single"/>
        </w:rPr>
        <w:t xml:space="preserve">child health plan, apply the same principles and factors in  comparing the value of different coverage (or categories of services), without taking into account any differences in coverage based on the method of delivery or means of cost control or utilization used, and take into account the ability of a </w:t>
      </w:r>
      <w:r w:rsidR="008840CA" w:rsidRPr="00B83D66">
        <w:rPr>
          <w:szCs w:val="24"/>
          <w:u w:val="single"/>
        </w:rPr>
        <w:t xml:space="preserve">State </w:t>
      </w:r>
      <w:r w:rsidRPr="00B83D66">
        <w:rPr>
          <w:szCs w:val="24"/>
          <w:u w:val="single"/>
        </w:rPr>
        <w:t xml:space="preserve">to reduce benefits by taking into account the increase in actuarial value of benefits coverage offered under the </w:t>
      </w:r>
      <w:r w:rsidR="008840CA" w:rsidRPr="00B83D66">
        <w:rPr>
          <w:szCs w:val="24"/>
          <w:u w:val="single"/>
        </w:rPr>
        <w:t xml:space="preserve">State </w:t>
      </w:r>
      <w:r w:rsidRPr="00B83D66">
        <w:rPr>
          <w:szCs w:val="24"/>
          <w:u w:val="single"/>
        </w:rPr>
        <w:t xml:space="preserve">child health plan that results from the limitations on cost sharing </w:t>
      </w:r>
      <w:r w:rsidRPr="00B83D66">
        <w:rPr>
          <w:szCs w:val="24"/>
          <w:u w:val="single"/>
        </w:rPr>
        <w:lastRenderedPageBreak/>
        <w:t>under such coverage</w:t>
      </w:r>
      <w:r w:rsidR="003335CF" w:rsidRPr="00B83D66">
        <w:rPr>
          <w:szCs w:val="24"/>
          <w:u w:val="single"/>
        </w:rPr>
        <w:t xml:space="preserve">. </w:t>
      </w:r>
      <w:r w:rsidR="006915AB" w:rsidRPr="00F00AD6">
        <w:rPr>
          <w:b/>
          <w:szCs w:val="24"/>
          <w:u w:val="single"/>
        </w:rPr>
        <w:t>(</w:t>
      </w:r>
      <w:r w:rsidR="006915AB" w:rsidRPr="00121008">
        <w:rPr>
          <w:szCs w:val="24"/>
          <w:u w:val="single"/>
        </w:rPr>
        <w:t>Section 2103(a)(2))</w:t>
      </w:r>
      <w:r w:rsidRPr="00B83D66">
        <w:rPr>
          <w:szCs w:val="24"/>
          <w:u w:val="single"/>
        </w:rPr>
        <w:t xml:space="preserve">  </w:t>
      </w:r>
    </w:p>
    <w:p w14:paraId="18C6F01B" w14:textId="77777777" w:rsidR="008A4D8E" w:rsidRPr="00B83D66" w:rsidRDefault="008A4D8E" w:rsidP="00323C32">
      <w:pPr>
        <w:pStyle w:val="a"/>
        <w:tabs>
          <w:tab w:val="left" w:pos="-1440"/>
        </w:tabs>
        <w:ind w:left="2160" w:firstLine="0"/>
        <w:rPr>
          <w:i/>
          <w:szCs w:val="24"/>
        </w:rPr>
      </w:pPr>
    </w:p>
    <w:p w14:paraId="22F5F428" w14:textId="77777777" w:rsidR="003A7D9A" w:rsidRPr="00B83D66" w:rsidRDefault="00656754" w:rsidP="00323C32">
      <w:pPr>
        <w:tabs>
          <w:tab w:val="left" w:pos="-1440"/>
        </w:tabs>
        <w:ind w:left="2160" w:hanging="1440"/>
        <w:rPr>
          <w:szCs w:val="24"/>
        </w:rPr>
      </w:pPr>
      <w:r w:rsidRPr="00B83D66">
        <w:rPr>
          <w:b/>
          <w:szCs w:val="24"/>
        </w:rPr>
        <w:t>6.1.2</w:t>
      </w:r>
      <w:r w:rsidR="003335CF" w:rsidRPr="00B83D66">
        <w:rPr>
          <w:b/>
          <w:szCs w:val="24"/>
        </w:rPr>
        <w:t xml:space="preserve">. </w:t>
      </w:r>
      <w:r w:rsidR="00021047">
        <w:rPr>
          <w:szCs w:val="24"/>
        </w:rPr>
        <w:fldChar w:fldCharType="begin">
          <w:ffData>
            <w:name w:val=""/>
            <w:enabled/>
            <w:calcOnExit w:val="0"/>
            <w:statusText w:type="text" w:val="This is a checkbox to select Benchmark equivalent coverage."/>
            <w:checkBox>
              <w:sizeAuto/>
              <w:default w:val="0"/>
            </w:checkBox>
          </w:ffData>
        </w:fldChar>
      </w:r>
      <w:r w:rsidR="00021047">
        <w:rPr>
          <w:szCs w:val="24"/>
        </w:rPr>
        <w:instrText xml:space="preserve"> FORMCHECKBOX </w:instrText>
      </w:r>
      <w:r w:rsidR="00000000">
        <w:rPr>
          <w:szCs w:val="24"/>
        </w:rPr>
      </w:r>
      <w:r w:rsidR="00000000">
        <w:rPr>
          <w:szCs w:val="24"/>
        </w:rPr>
        <w:fldChar w:fldCharType="separate"/>
      </w:r>
      <w:r w:rsidR="00021047">
        <w:rPr>
          <w:szCs w:val="24"/>
        </w:rPr>
        <w:fldChar w:fldCharType="end"/>
      </w:r>
      <w:r w:rsidRPr="00B83D66">
        <w:rPr>
          <w:szCs w:val="24"/>
        </w:rPr>
        <w:tab/>
        <w:t>Benchm</w:t>
      </w:r>
      <w:r w:rsidRPr="00121008">
        <w:rPr>
          <w:szCs w:val="24"/>
        </w:rPr>
        <w:t>ark-equivalent coverage; (Section 2103(a)(2) and 42 CFR 457.430</w:t>
      </w:r>
      <w:proofErr w:type="gramStart"/>
      <w:r w:rsidRPr="00121008">
        <w:rPr>
          <w:szCs w:val="24"/>
        </w:rPr>
        <w:t>)  Specify</w:t>
      </w:r>
      <w:proofErr w:type="gramEnd"/>
      <w:r w:rsidRPr="00121008">
        <w:rPr>
          <w:szCs w:val="24"/>
        </w:rPr>
        <w:t xml:space="preserve"> the coverage, including the amount, scope and duration of each service, as well as any exclusions or limitations</w:t>
      </w:r>
      <w:r w:rsidR="003335CF" w:rsidRPr="00121008">
        <w:rPr>
          <w:szCs w:val="24"/>
        </w:rPr>
        <w:t xml:space="preserve">. </w:t>
      </w:r>
      <w:r w:rsidR="00355368" w:rsidRPr="00121008">
        <w:rPr>
          <w:szCs w:val="24"/>
        </w:rPr>
        <w:t>A</w:t>
      </w:r>
      <w:r w:rsidRPr="00121008">
        <w:rPr>
          <w:szCs w:val="24"/>
        </w:rPr>
        <w:t xml:space="preserve">ttach a signed </w:t>
      </w:r>
      <w:r w:rsidRPr="00B83D66">
        <w:rPr>
          <w:szCs w:val="24"/>
        </w:rPr>
        <w:t>actuarial report that meets the requirements specified in 42 CFR 457.431</w:t>
      </w:r>
      <w:r w:rsidR="003335CF" w:rsidRPr="00B83D66">
        <w:rPr>
          <w:szCs w:val="24"/>
        </w:rPr>
        <w:t xml:space="preserve">. </w:t>
      </w:r>
    </w:p>
    <w:p w14:paraId="50A46CC9" w14:textId="77777777" w:rsidR="00D403DB" w:rsidRPr="00B83D66" w:rsidRDefault="00021047" w:rsidP="00021047">
      <w:pPr>
        <w:tabs>
          <w:tab w:val="left" w:pos="-1440"/>
        </w:tabs>
        <w:rPr>
          <w:szCs w:val="24"/>
        </w:rPr>
      </w:pPr>
      <w:r>
        <w:rPr>
          <w:szCs w:val="24"/>
        </w:rPr>
        <w:tab/>
      </w:r>
      <w:r>
        <w:rPr>
          <w:szCs w:val="24"/>
        </w:rPr>
        <w:tab/>
      </w:r>
      <w:r>
        <w:rPr>
          <w:szCs w:val="24"/>
        </w:rPr>
        <w:tab/>
      </w:r>
      <w:bookmarkStart w:id="109" w:name="Text82"/>
      <w:r>
        <w:rPr>
          <w:szCs w:val="24"/>
        </w:rPr>
        <w:fldChar w:fldCharType="begin">
          <w:ffData>
            <w:name w:val="Text82"/>
            <w:enabled/>
            <w:calcOnExit w:val="0"/>
            <w:statusText w:type="text" w:val="This is a text field to enter amount, scope, and duration of each service.   Attach acturial report."/>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09"/>
    </w:p>
    <w:p w14:paraId="4EEE3515" w14:textId="77777777" w:rsidR="00D403DB" w:rsidRPr="00B83D66" w:rsidRDefault="003A7D9A" w:rsidP="00323C32">
      <w:pPr>
        <w:tabs>
          <w:tab w:val="left" w:pos="-1440"/>
        </w:tabs>
        <w:ind w:left="2160" w:hanging="1440"/>
        <w:rPr>
          <w:szCs w:val="24"/>
          <w:u w:val="single"/>
        </w:rPr>
      </w:pPr>
      <w:r w:rsidRPr="00B83D66">
        <w:rPr>
          <w:szCs w:val="24"/>
          <w:u w:val="single"/>
        </w:rPr>
        <w:t>Guidance:</w:t>
      </w:r>
      <w:r w:rsidRPr="00B83D66">
        <w:rPr>
          <w:szCs w:val="24"/>
          <w:u w:val="single"/>
        </w:rPr>
        <w:tab/>
        <w:t>A State approved under the provision below, may modify its program from time to time so long as it continues to provide coverage at least equal to the lower of the actuarial value of the coverage under the program as of August 5, 1997, or one of the benchmark programs</w:t>
      </w:r>
      <w:r w:rsidR="003335CF" w:rsidRPr="00B83D66">
        <w:rPr>
          <w:szCs w:val="24"/>
          <w:u w:val="single"/>
        </w:rPr>
        <w:t xml:space="preserve">. </w:t>
      </w:r>
      <w:r w:rsidR="00F96BAA">
        <w:rPr>
          <w:szCs w:val="24"/>
          <w:u w:val="single"/>
        </w:rPr>
        <w:t>If “</w:t>
      </w:r>
      <w:r w:rsidRPr="00B83D66">
        <w:rPr>
          <w:szCs w:val="24"/>
          <w:u w:val="single"/>
        </w:rPr>
        <w:t>existing comprehensive state-based coverage” is modified, an actuarial opinion documenting that the actuarial value of the modification is greater than the value as of August 5, 1997, or one of the benchmark plans must be attached. Also, the fiscal ye</w:t>
      </w:r>
      <w:r w:rsidR="00B806FC">
        <w:rPr>
          <w:szCs w:val="24"/>
          <w:u w:val="single"/>
        </w:rPr>
        <w:t>ar 1996 State expenditures for “</w:t>
      </w:r>
      <w:r w:rsidRPr="00B83D66">
        <w:rPr>
          <w:szCs w:val="24"/>
          <w:u w:val="single"/>
        </w:rPr>
        <w:t xml:space="preserve">existing </w:t>
      </w:r>
      <w:r w:rsidRPr="00121008">
        <w:rPr>
          <w:szCs w:val="24"/>
          <w:u w:val="single"/>
        </w:rPr>
        <w:t>comprehensive state-based coverage” must be described in the space provided for all states</w:t>
      </w:r>
      <w:r w:rsidR="003335CF" w:rsidRPr="00121008">
        <w:rPr>
          <w:szCs w:val="24"/>
          <w:u w:val="single"/>
        </w:rPr>
        <w:t xml:space="preserve">. </w:t>
      </w:r>
      <w:r w:rsidRPr="00121008">
        <w:rPr>
          <w:szCs w:val="24"/>
          <w:u w:val="single"/>
        </w:rPr>
        <w:t>(Section 2103(a)(3))</w:t>
      </w:r>
      <w:r w:rsidRPr="00F00AD6">
        <w:rPr>
          <w:b/>
          <w:szCs w:val="24"/>
          <w:u w:val="single"/>
        </w:rPr>
        <w:t xml:space="preserve">  </w:t>
      </w:r>
    </w:p>
    <w:p w14:paraId="23774D35" w14:textId="77777777" w:rsidR="00D403DB" w:rsidRPr="00B83D66" w:rsidRDefault="00D403DB" w:rsidP="00323C32">
      <w:pPr>
        <w:tabs>
          <w:tab w:val="left" w:pos="-1440"/>
        </w:tabs>
        <w:ind w:left="2160" w:hanging="1440"/>
        <w:rPr>
          <w:szCs w:val="24"/>
        </w:rPr>
      </w:pPr>
    </w:p>
    <w:p w14:paraId="32D9B748" w14:textId="77777777" w:rsidR="00E71A35" w:rsidRPr="00B83D66" w:rsidRDefault="003F0E59" w:rsidP="00323C32">
      <w:pPr>
        <w:tabs>
          <w:tab w:val="left" w:pos="-1440"/>
        </w:tabs>
        <w:ind w:left="2160" w:hanging="1440"/>
        <w:rPr>
          <w:szCs w:val="24"/>
        </w:rPr>
      </w:pPr>
      <w:r w:rsidRPr="00B83D66">
        <w:rPr>
          <w:b/>
          <w:szCs w:val="24"/>
        </w:rPr>
        <w:t>6.1.3</w:t>
      </w:r>
      <w:r w:rsidR="003335CF" w:rsidRPr="00B83D66">
        <w:rPr>
          <w:b/>
          <w:szCs w:val="24"/>
        </w:rPr>
        <w:t xml:space="preserve">. </w:t>
      </w:r>
      <w:r w:rsidR="00021047">
        <w:rPr>
          <w:szCs w:val="24"/>
        </w:rPr>
        <w:fldChar w:fldCharType="begin">
          <w:ffData>
            <w:name w:val=""/>
            <w:enabled/>
            <w:calcOnExit w:val="0"/>
            <w:statusText w:type="text" w:val="This is a checkbox to select exisiting comprehensive state based coverage."/>
            <w:checkBox>
              <w:sizeAuto/>
              <w:default w:val="0"/>
            </w:checkBox>
          </w:ffData>
        </w:fldChar>
      </w:r>
      <w:r w:rsidR="00021047">
        <w:rPr>
          <w:szCs w:val="24"/>
        </w:rPr>
        <w:instrText xml:space="preserve"> FORMCHECKBOX </w:instrText>
      </w:r>
      <w:r w:rsidR="00000000">
        <w:rPr>
          <w:szCs w:val="24"/>
        </w:rPr>
      </w:r>
      <w:r w:rsidR="00000000">
        <w:rPr>
          <w:szCs w:val="24"/>
        </w:rPr>
        <w:fldChar w:fldCharType="separate"/>
      </w:r>
      <w:r w:rsidR="00021047">
        <w:rPr>
          <w:szCs w:val="24"/>
        </w:rPr>
        <w:fldChar w:fldCharType="end"/>
      </w:r>
      <w:r w:rsidRPr="00B83D66">
        <w:rPr>
          <w:szCs w:val="24"/>
        </w:rPr>
        <w:tab/>
        <w:t>Existing Comprehensive State</w:t>
      </w:r>
      <w:r w:rsidRPr="00B83D66">
        <w:rPr>
          <w:szCs w:val="24"/>
        </w:rPr>
        <w:noBreakHyphen/>
        <w:t>Based Coverage; (</w:t>
      </w:r>
      <w:r w:rsidR="006915AB" w:rsidRPr="00B83D66">
        <w:rPr>
          <w:szCs w:val="24"/>
        </w:rPr>
        <w:t>Section 2103(a)(3) and 42 CFR 457.440</w:t>
      </w:r>
      <w:proofErr w:type="gramStart"/>
      <w:r w:rsidRPr="00B83D66">
        <w:rPr>
          <w:szCs w:val="24"/>
        </w:rPr>
        <w:t xml:space="preserve">)  </w:t>
      </w:r>
      <w:r w:rsidR="00656754" w:rsidRPr="00B83D66">
        <w:rPr>
          <w:szCs w:val="24"/>
        </w:rPr>
        <w:t>This</w:t>
      </w:r>
      <w:proofErr w:type="gramEnd"/>
      <w:r w:rsidR="00656754" w:rsidRPr="00B83D66">
        <w:rPr>
          <w:szCs w:val="24"/>
        </w:rPr>
        <w:t xml:space="preserve"> option is o</w:t>
      </w:r>
      <w:r w:rsidRPr="00B83D66">
        <w:rPr>
          <w:szCs w:val="24"/>
        </w:rPr>
        <w:t>nly applicable to New York</w:t>
      </w:r>
      <w:r w:rsidR="00656754" w:rsidRPr="00B83D66">
        <w:rPr>
          <w:szCs w:val="24"/>
        </w:rPr>
        <w:t>,</w:t>
      </w:r>
      <w:r w:rsidRPr="00B83D66">
        <w:rPr>
          <w:szCs w:val="24"/>
        </w:rPr>
        <w:t xml:space="preserve"> Florida</w:t>
      </w:r>
      <w:r w:rsidR="00656754" w:rsidRPr="00B83D66">
        <w:rPr>
          <w:szCs w:val="24"/>
        </w:rPr>
        <w:t xml:space="preserve">, and </w:t>
      </w:r>
      <w:r w:rsidRPr="00B83D66">
        <w:rPr>
          <w:szCs w:val="24"/>
        </w:rPr>
        <w:t xml:space="preserve"> Pennsylvania</w:t>
      </w:r>
      <w:r w:rsidR="00656754" w:rsidRPr="00B83D66">
        <w:rPr>
          <w:szCs w:val="24"/>
        </w:rPr>
        <w:t>.</w:t>
      </w:r>
      <w:r w:rsidRPr="00B83D66">
        <w:rPr>
          <w:szCs w:val="24"/>
        </w:rPr>
        <w:t xml:space="preserve"> </w:t>
      </w:r>
      <w:r w:rsidR="00355368" w:rsidRPr="00B83D66">
        <w:rPr>
          <w:szCs w:val="24"/>
        </w:rPr>
        <w:t>A</w:t>
      </w:r>
      <w:r w:rsidRPr="00B83D66">
        <w:rPr>
          <w:szCs w:val="24"/>
        </w:rPr>
        <w:t xml:space="preserve">ttach a description of the benefits package, administration, </w:t>
      </w:r>
      <w:r w:rsidR="009808BA" w:rsidRPr="00B83D66">
        <w:rPr>
          <w:szCs w:val="24"/>
        </w:rPr>
        <w:t>and date</w:t>
      </w:r>
      <w:r w:rsidRPr="00B83D66">
        <w:rPr>
          <w:szCs w:val="24"/>
        </w:rPr>
        <w:t xml:space="preserve"> of enactment</w:t>
      </w:r>
      <w:r w:rsidR="003335CF" w:rsidRPr="00B83D66">
        <w:rPr>
          <w:szCs w:val="24"/>
        </w:rPr>
        <w:t xml:space="preserve">. </w:t>
      </w:r>
      <w:r w:rsidRPr="00B83D66">
        <w:rPr>
          <w:szCs w:val="24"/>
        </w:rPr>
        <w:t xml:space="preserve">If existing comprehensive </w:t>
      </w:r>
      <w:r w:rsidR="00BA1F6A">
        <w:rPr>
          <w:szCs w:val="24"/>
        </w:rPr>
        <w:t>S</w:t>
      </w:r>
      <w:r w:rsidRPr="00B83D66">
        <w:rPr>
          <w:szCs w:val="24"/>
        </w:rPr>
        <w:t>tate</w:t>
      </w:r>
      <w:r w:rsidRPr="00B83D66">
        <w:rPr>
          <w:szCs w:val="24"/>
        </w:rPr>
        <w:noBreakHyphen/>
        <w:t xml:space="preserve">based coverage is modified, provide an actuarial opinion documenting that the actuarial value of the modification is greater than the value as of </w:t>
      </w:r>
      <w:r w:rsidR="0095246C">
        <w:rPr>
          <w:szCs w:val="24"/>
        </w:rPr>
        <w:t xml:space="preserve">August 5, </w:t>
      </w:r>
      <w:proofErr w:type="gramStart"/>
      <w:r w:rsidR="0095246C">
        <w:rPr>
          <w:szCs w:val="24"/>
        </w:rPr>
        <w:t>19</w:t>
      </w:r>
      <w:r w:rsidRPr="00B83D66">
        <w:rPr>
          <w:szCs w:val="24"/>
        </w:rPr>
        <w:t>97</w:t>
      </w:r>
      <w:proofErr w:type="gramEnd"/>
      <w:r w:rsidRPr="00B83D66">
        <w:rPr>
          <w:szCs w:val="24"/>
        </w:rPr>
        <w:t xml:space="preserve"> or one of the benchmark plans</w:t>
      </w:r>
      <w:r w:rsidR="003335CF" w:rsidRPr="00B83D66">
        <w:rPr>
          <w:szCs w:val="24"/>
        </w:rPr>
        <w:t xml:space="preserve">. </w:t>
      </w:r>
      <w:r w:rsidRPr="00B83D66">
        <w:rPr>
          <w:szCs w:val="24"/>
        </w:rPr>
        <w:t xml:space="preserve">Describe the fiscal year 1996 </w:t>
      </w:r>
      <w:r w:rsidR="008840CA" w:rsidRPr="00B83D66">
        <w:rPr>
          <w:szCs w:val="24"/>
        </w:rPr>
        <w:t xml:space="preserve">State </w:t>
      </w:r>
      <w:r w:rsidRPr="00B83D66">
        <w:rPr>
          <w:szCs w:val="24"/>
        </w:rPr>
        <w:t>expenditures for existing comprehensive state-based coverage.</w:t>
      </w:r>
      <w:r w:rsidR="0095246C">
        <w:rPr>
          <w:szCs w:val="24"/>
        </w:rPr>
        <w:t xml:space="preserve"> </w:t>
      </w:r>
    </w:p>
    <w:p w14:paraId="65591481" w14:textId="77777777" w:rsidR="001A3EFF" w:rsidRPr="00B83D66" w:rsidRDefault="00021047" w:rsidP="00021047">
      <w:pPr>
        <w:tabs>
          <w:tab w:val="left" w:pos="-1440"/>
          <w:tab w:val="left" w:pos="2160"/>
        </w:tabs>
        <w:ind w:left="2160" w:hanging="1440"/>
        <w:rPr>
          <w:szCs w:val="24"/>
        </w:rPr>
      </w:pPr>
      <w:r>
        <w:rPr>
          <w:szCs w:val="24"/>
        </w:rPr>
        <w:tab/>
      </w:r>
      <w:bookmarkStart w:id="110" w:name="Text83"/>
      <w:r>
        <w:rPr>
          <w:szCs w:val="24"/>
        </w:rPr>
        <w:fldChar w:fldCharType="begin">
          <w:ffData>
            <w:name w:val="Text83"/>
            <w:enabled/>
            <w:calcOnExit w:val="0"/>
            <w:statusText w:type="text" w:val="This is a text field to describe fiscal year 1996 State expenditures for existing comprehensive state based coverag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10"/>
    </w:p>
    <w:p w14:paraId="2574806B" w14:textId="77777777" w:rsidR="00D403DB" w:rsidRPr="00B83D66" w:rsidRDefault="003A7D9A" w:rsidP="00323C32">
      <w:pPr>
        <w:tabs>
          <w:tab w:val="left" w:pos="-1440"/>
        </w:tabs>
        <w:ind w:left="2160" w:hanging="1440"/>
        <w:rPr>
          <w:szCs w:val="24"/>
          <w:u w:val="single"/>
        </w:rPr>
      </w:pPr>
      <w:r w:rsidRPr="00B83D66">
        <w:rPr>
          <w:szCs w:val="24"/>
          <w:u w:val="single"/>
        </w:rPr>
        <w:t>Guidance:</w:t>
      </w:r>
      <w:r w:rsidRPr="00B83D66">
        <w:rPr>
          <w:szCs w:val="24"/>
          <w:u w:val="single"/>
        </w:rPr>
        <w:tab/>
        <w:t xml:space="preserve">Secretary-approved coverage refers to any other health benefits coverage deemed appropriate and acceptable by </w:t>
      </w:r>
      <w:r w:rsidRPr="00121008">
        <w:rPr>
          <w:szCs w:val="24"/>
          <w:u w:val="single"/>
        </w:rPr>
        <w:t>the Secretary upon application by a state. (Section 2103(a)(4</w:t>
      </w:r>
      <w:proofErr w:type="gramStart"/>
      <w:r w:rsidRPr="00121008">
        <w:rPr>
          <w:szCs w:val="24"/>
          <w:u w:val="single"/>
        </w:rPr>
        <w:t>))  (</w:t>
      </w:r>
      <w:proofErr w:type="gramEnd"/>
      <w:r w:rsidRPr="00121008">
        <w:rPr>
          <w:szCs w:val="24"/>
          <w:u w:val="single"/>
        </w:rPr>
        <w:t>42 CFR 457.250)</w:t>
      </w:r>
    </w:p>
    <w:p w14:paraId="016F3D66" w14:textId="77777777" w:rsidR="003F0E59" w:rsidRPr="00B83D66" w:rsidRDefault="003F0E59" w:rsidP="00323C32">
      <w:pPr>
        <w:rPr>
          <w:szCs w:val="24"/>
        </w:rPr>
      </w:pPr>
    </w:p>
    <w:p w14:paraId="23933232" w14:textId="77777777" w:rsidR="000C2A33" w:rsidRPr="00DD17BB" w:rsidRDefault="003F0E59" w:rsidP="00323C32">
      <w:pPr>
        <w:tabs>
          <w:tab w:val="left" w:pos="-1440"/>
        </w:tabs>
        <w:ind w:left="2160" w:hanging="1440"/>
        <w:rPr>
          <w:szCs w:val="24"/>
        </w:rPr>
      </w:pPr>
      <w:r w:rsidRPr="00B83D66">
        <w:rPr>
          <w:b/>
          <w:szCs w:val="24"/>
        </w:rPr>
        <w:t>6.1.4</w:t>
      </w:r>
      <w:r w:rsidR="003335CF" w:rsidRPr="00B83D66">
        <w:rPr>
          <w:b/>
          <w:szCs w:val="24"/>
        </w:rPr>
        <w:t xml:space="preserve">. </w:t>
      </w:r>
      <w:r w:rsidR="00021047">
        <w:rPr>
          <w:szCs w:val="24"/>
        </w:rPr>
        <w:fldChar w:fldCharType="begin">
          <w:ffData>
            <w:name w:val=""/>
            <w:enabled/>
            <w:calcOnExit w:val="0"/>
            <w:statusText w:type="text" w:val="This is a text field to check Secretary - approved coverage."/>
            <w:checkBox>
              <w:sizeAuto/>
              <w:default w:val="0"/>
            </w:checkBox>
          </w:ffData>
        </w:fldChar>
      </w:r>
      <w:r w:rsidR="00021047">
        <w:rPr>
          <w:szCs w:val="24"/>
        </w:rPr>
        <w:instrText xml:space="preserve"> FORMCHECKBOX </w:instrText>
      </w:r>
      <w:r w:rsidR="00000000">
        <w:rPr>
          <w:szCs w:val="24"/>
        </w:rPr>
      </w:r>
      <w:r w:rsidR="00000000">
        <w:rPr>
          <w:szCs w:val="24"/>
        </w:rPr>
        <w:fldChar w:fldCharType="separate"/>
      </w:r>
      <w:r w:rsidR="00021047">
        <w:rPr>
          <w:szCs w:val="24"/>
        </w:rPr>
        <w:fldChar w:fldCharType="end"/>
      </w:r>
      <w:r w:rsidRPr="00B83D66">
        <w:rPr>
          <w:szCs w:val="24"/>
        </w:rPr>
        <w:tab/>
        <w:t>Secretary</w:t>
      </w:r>
      <w:r w:rsidRPr="00B83D66">
        <w:rPr>
          <w:szCs w:val="24"/>
        </w:rPr>
        <w:noBreakHyphen/>
      </w:r>
      <w:r w:rsidR="009C1A44" w:rsidRPr="00B83D66">
        <w:rPr>
          <w:szCs w:val="24"/>
        </w:rPr>
        <w:t xml:space="preserve">approved </w:t>
      </w:r>
      <w:r w:rsidRPr="00DD17BB">
        <w:rPr>
          <w:szCs w:val="24"/>
        </w:rPr>
        <w:t xml:space="preserve">Coverage. </w:t>
      </w:r>
      <w:r w:rsidR="006915AB" w:rsidRPr="00DD17BB">
        <w:rPr>
          <w:szCs w:val="24"/>
        </w:rPr>
        <w:t>(Section 2103(a)(4)) (42 CFR 457.450)</w:t>
      </w:r>
    </w:p>
    <w:p w14:paraId="60F96E39" w14:textId="77777777" w:rsidR="008229E2" w:rsidRPr="007219B7" w:rsidRDefault="008229E2" w:rsidP="008229E2">
      <w:pPr>
        <w:tabs>
          <w:tab w:val="left" w:pos="-1440"/>
        </w:tabs>
        <w:ind w:left="2880" w:hanging="1440"/>
        <w:rPr>
          <w:szCs w:val="24"/>
        </w:rPr>
      </w:pPr>
      <w:r w:rsidRPr="007219B7">
        <w:rPr>
          <w:szCs w:val="24"/>
          <w:u w:val="single"/>
        </w:rPr>
        <w:t>Guidance:</w:t>
      </w:r>
      <w:r w:rsidRPr="007219B7">
        <w:rPr>
          <w:szCs w:val="24"/>
          <w:u w:val="single"/>
        </w:rPr>
        <w:tab/>
        <w:t xml:space="preserve">Section 1905(r) of the Act defines EPSDT to require coverage of </w:t>
      </w:r>
      <w:r>
        <w:rPr>
          <w:szCs w:val="24"/>
          <w:u w:val="single"/>
        </w:rPr>
        <w:t xml:space="preserve">(1) </w:t>
      </w:r>
      <w:r w:rsidRPr="007219B7">
        <w:rPr>
          <w:szCs w:val="24"/>
          <w:u w:val="single"/>
        </w:rPr>
        <w:t xml:space="preserve">any medically necessary screening, </w:t>
      </w:r>
      <w:r>
        <w:rPr>
          <w:szCs w:val="24"/>
          <w:u w:val="single"/>
        </w:rPr>
        <w:t xml:space="preserve">and </w:t>
      </w:r>
      <w:r w:rsidRPr="007219B7">
        <w:rPr>
          <w:szCs w:val="24"/>
          <w:u w:val="single"/>
        </w:rPr>
        <w:t xml:space="preserve">diagnostic services, including vision, hearing, and dental </w:t>
      </w:r>
      <w:r>
        <w:rPr>
          <w:szCs w:val="24"/>
          <w:u w:val="single"/>
        </w:rPr>
        <w:t xml:space="preserve">screening and diagnostic </w:t>
      </w:r>
      <w:r w:rsidRPr="007219B7">
        <w:rPr>
          <w:szCs w:val="24"/>
          <w:u w:val="single"/>
        </w:rPr>
        <w:t>services, consistent with a periodicity schedule based on current and reasonable medical practice standards or the health needs of an individual</w:t>
      </w:r>
      <w:r w:rsidRPr="007219B7">
        <w:rPr>
          <w:szCs w:val="24"/>
        </w:rPr>
        <w:t xml:space="preserve"> </w:t>
      </w:r>
      <w:r w:rsidRPr="007219B7">
        <w:rPr>
          <w:szCs w:val="24"/>
          <w:u w:val="single"/>
        </w:rPr>
        <w:t>child to determine if a suspected condition or illness exists</w:t>
      </w:r>
      <w:r>
        <w:rPr>
          <w:szCs w:val="24"/>
          <w:u w:val="single"/>
        </w:rPr>
        <w:t xml:space="preserve">; and (2) </w:t>
      </w:r>
      <w:r w:rsidRPr="007219B7">
        <w:rPr>
          <w:szCs w:val="24"/>
          <w:u w:val="single"/>
        </w:rPr>
        <w:t>all services</w:t>
      </w:r>
      <w:r>
        <w:rPr>
          <w:szCs w:val="24"/>
          <w:u w:val="single"/>
        </w:rPr>
        <w:t xml:space="preserve"> listed in section 1905(a) of the Act that are necessary to correct or ameliorate any defects and mental and physical illnesses or conditions discovered by the screening services, whether or not those services are covered under the Medicaid state plan</w:t>
      </w:r>
      <w:r w:rsidRPr="007219B7">
        <w:rPr>
          <w:szCs w:val="24"/>
          <w:u w:val="single"/>
        </w:rPr>
        <w:t xml:space="preserve">.  Section 1902(a)(43) of the Act requires </w:t>
      </w:r>
      <w:r>
        <w:rPr>
          <w:szCs w:val="24"/>
          <w:u w:val="single"/>
        </w:rPr>
        <w:t xml:space="preserve">that </w:t>
      </w:r>
      <w:r w:rsidRPr="007219B7">
        <w:rPr>
          <w:szCs w:val="24"/>
          <w:u w:val="single"/>
        </w:rPr>
        <w:t xml:space="preserve">the State </w:t>
      </w:r>
      <w:r>
        <w:rPr>
          <w:szCs w:val="24"/>
          <w:u w:val="single"/>
        </w:rPr>
        <w:t xml:space="preserve">(1) </w:t>
      </w:r>
      <w:r w:rsidRPr="007219B7">
        <w:rPr>
          <w:szCs w:val="24"/>
          <w:u w:val="single"/>
        </w:rPr>
        <w:t>provide and arrange for all necessary services, including supportive services</w:t>
      </w:r>
      <w:r>
        <w:rPr>
          <w:szCs w:val="24"/>
          <w:u w:val="single"/>
        </w:rPr>
        <w:t>,</w:t>
      </w:r>
      <w:r w:rsidRPr="007219B7">
        <w:rPr>
          <w:szCs w:val="24"/>
          <w:u w:val="single"/>
        </w:rPr>
        <w:t xml:space="preserve"> such as transportation</w:t>
      </w:r>
      <w:r>
        <w:rPr>
          <w:szCs w:val="24"/>
          <w:u w:val="single"/>
        </w:rPr>
        <w:t>, needed</w:t>
      </w:r>
      <w:r w:rsidRPr="007219B7">
        <w:rPr>
          <w:szCs w:val="24"/>
          <w:u w:val="single"/>
        </w:rPr>
        <w:t xml:space="preserve"> to receive medical care </w:t>
      </w:r>
      <w:r>
        <w:rPr>
          <w:szCs w:val="24"/>
          <w:u w:val="single"/>
        </w:rPr>
        <w:t xml:space="preserve">included </w:t>
      </w:r>
      <w:r>
        <w:rPr>
          <w:szCs w:val="24"/>
          <w:u w:val="single"/>
        </w:rPr>
        <w:lastRenderedPageBreak/>
        <w:t xml:space="preserve">within the scope of the EPSDT benefit </w:t>
      </w:r>
      <w:r w:rsidRPr="007219B7">
        <w:rPr>
          <w:szCs w:val="24"/>
          <w:u w:val="single"/>
        </w:rPr>
        <w:t xml:space="preserve">and </w:t>
      </w:r>
      <w:r>
        <w:rPr>
          <w:szCs w:val="24"/>
          <w:u w:val="single"/>
        </w:rPr>
        <w:t xml:space="preserve">(2) </w:t>
      </w:r>
      <w:r w:rsidRPr="007219B7">
        <w:rPr>
          <w:szCs w:val="24"/>
          <w:u w:val="single"/>
        </w:rPr>
        <w:t xml:space="preserve">inform eligible beneficiaries about the services available under the EPSDT benefit.  </w:t>
      </w:r>
    </w:p>
    <w:p w14:paraId="5C065FAD" w14:textId="77777777" w:rsidR="008229E2" w:rsidRPr="007219B7" w:rsidRDefault="008229E2" w:rsidP="008229E2">
      <w:pPr>
        <w:tabs>
          <w:tab w:val="left" w:pos="-1440"/>
        </w:tabs>
        <w:ind w:left="2880" w:hanging="1440"/>
        <w:rPr>
          <w:szCs w:val="24"/>
        </w:rPr>
      </w:pPr>
      <w:r w:rsidRPr="007219B7">
        <w:rPr>
          <w:szCs w:val="24"/>
        </w:rPr>
        <w:tab/>
      </w:r>
    </w:p>
    <w:p w14:paraId="7B9165A2" w14:textId="77777777" w:rsidR="003F0E59" w:rsidRDefault="008229E2" w:rsidP="008229E2">
      <w:pPr>
        <w:tabs>
          <w:tab w:val="left" w:pos="-1440"/>
        </w:tabs>
        <w:ind w:left="2880" w:hanging="1440"/>
        <w:rPr>
          <w:b/>
          <w:szCs w:val="24"/>
          <w:u w:val="single"/>
        </w:rPr>
      </w:pPr>
      <w:r w:rsidRPr="007219B7">
        <w:rPr>
          <w:szCs w:val="24"/>
        </w:rPr>
        <w:tab/>
      </w:r>
      <w:r w:rsidRPr="007219B7">
        <w:rPr>
          <w:szCs w:val="24"/>
          <w:u w:val="single"/>
        </w:rPr>
        <w:t xml:space="preserve">If the coverage provided does not meet </w:t>
      </w:r>
      <w:proofErr w:type="gramStart"/>
      <w:r w:rsidRPr="007219B7">
        <w:rPr>
          <w:szCs w:val="24"/>
          <w:u w:val="single"/>
        </w:rPr>
        <w:t>all of</w:t>
      </w:r>
      <w:proofErr w:type="gramEnd"/>
      <w:r w:rsidRPr="007219B7">
        <w:rPr>
          <w:szCs w:val="24"/>
          <w:u w:val="single"/>
        </w:rPr>
        <w:t xml:space="preserve"> the statutory requirements for EPSDT contained in sections 1902(a)(43) and 1905(r) of the Act, do not check this box</w:t>
      </w:r>
      <w:r>
        <w:rPr>
          <w:szCs w:val="24"/>
          <w:u w:val="single"/>
        </w:rPr>
        <w:t>.</w:t>
      </w:r>
    </w:p>
    <w:p w14:paraId="13F4E660" w14:textId="77777777" w:rsidR="008229E2" w:rsidRPr="008229E2" w:rsidRDefault="008229E2" w:rsidP="008229E2">
      <w:pPr>
        <w:tabs>
          <w:tab w:val="left" w:pos="-1440"/>
        </w:tabs>
        <w:ind w:left="2880" w:hanging="1440"/>
        <w:rPr>
          <w:b/>
          <w:szCs w:val="24"/>
          <w:u w:val="single"/>
        </w:rPr>
      </w:pPr>
    </w:p>
    <w:p w14:paraId="3536A15B" w14:textId="77777777" w:rsidR="00ED7476" w:rsidRDefault="003F0E59" w:rsidP="009C6506">
      <w:pPr>
        <w:ind w:left="2880" w:hanging="1440"/>
        <w:rPr>
          <w:szCs w:val="24"/>
        </w:rPr>
      </w:pPr>
      <w:r w:rsidRPr="00B83D66">
        <w:rPr>
          <w:b/>
          <w:szCs w:val="24"/>
        </w:rPr>
        <w:t>6.1.4.1</w:t>
      </w:r>
      <w:r w:rsidR="003335CF" w:rsidRPr="00B83D66">
        <w:rPr>
          <w:b/>
          <w:szCs w:val="24"/>
        </w:rPr>
        <w:t xml:space="preserve">. </w:t>
      </w:r>
      <w:r w:rsidR="00B77F94">
        <w:rPr>
          <w:szCs w:val="24"/>
        </w:rPr>
        <w:fldChar w:fldCharType="begin">
          <w:ffData>
            <w:name w:val=""/>
            <w:enabled/>
            <w:calcOnExit w:val="0"/>
            <w:statusText w:type="text" w:val="This is a checkbox to check coverage the same as Medicaid State plan."/>
            <w:checkBox>
              <w:sizeAuto/>
              <w:default w:val="0"/>
            </w:checkBox>
          </w:ffData>
        </w:fldChar>
      </w:r>
      <w:r w:rsidR="00B77F94">
        <w:rPr>
          <w:szCs w:val="24"/>
        </w:rPr>
        <w:instrText xml:space="preserve"> FORMCHECKBOX </w:instrText>
      </w:r>
      <w:r w:rsidR="00000000">
        <w:rPr>
          <w:szCs w:val="24"/>
        </w:rPr>
      </w:r>
      <w:r w:rsidR="00000000">
        <w:rPr>
          <w:szCs w:val="24"/>
        </w:rPr>
        <w:fldChar w:fldCharType="separate"/>
      </w:r>
      <w:r w:rsidR="00B77F94">
        <w:rPr>
          <w:szCs w:val="24"/>
        </w:rPr>
        <w:fldChar w:fldCharType="end"/>
      </w:r>
      <w:r w:rsidRPr="00B83D66">
        <w:rPr>
          <w:szCs w:val="24"/>
        </w:rPr>
        <w:tab/>
        <w:t>Coverage</w:t>
      </w:r>
      <w:r w:rsidR="008229E2">
        <w:rPr>
          <w:szCs w:val="24"/>
        </w:rPr>
        <w:t xml:space="preserve"> </w:t>
      </w:r>
      <w:r w:rsidR="008229E2" w:rsidRPr="004F7FF4">
        <w:rPr>
          <w:szCs w:val="24"/>
        </w:rPr>
        <w:t xml:space="preserve">of all benefits that are provided </w:t>
      </w:r>
      <w:r w:rsidR="008229E2">
        <w:rPr>
          <w:szCs w:val="24"/>
        </w:rPr>
        <w:t>to children</w:t>
      </w:r>
      <w:r w:rsidR="008229E2" w:rsidRPr="004F7FF4">
        <w:rPr>
          <w:szCs w:val="24"/>
        </w:rPr>
        <w:t xml:space="preserve"> under the</w:t>
      </w:r>
      <w:r w:rsidRPr="00B83D66">
        <w:rPr>
          <w:szCs w:val="24"/>
        </w:rPr>
        <w:t xml:space="preserve"> </w:t>
      </w:r>
      <w:proofErr w:type="spellStart"/>
      <w:r w:rsidRPr="00B83D66">
        <w:rPr>
          <w:szCs w:val="24"/>
        </w:rPr>
        <w:t>the</w:t>
      </w:r>
      <w:proofErr w:type="spellEnd"/>
      <w:r w:rsidRPr="00B83D66">
        <w:rPr>
          <w:szCs w:val="24"/>
        </w:rPr>
        <w:t xml:space="preserve"> same as Medicaid State plan</w:t>
      </w:r>
      <w:r w:rsidR="008229E2">
        <w:rPr>
          <w:szCs w:val="24"/>
        </w:rPr>
        <w:t>,</w:t>
      </w:r>
      <w:r w:rsidR="008229E2" w:rsidRPr="008229E2">
        <w:rPr>
          <w:szCs w:val="24"/>
        </w:rPr>
        <w:t xml:space="preserve"> </w:t>
      </w:r>
      <w:r w:rsidR="008229E2">
        <w:rPr>
          <w:szCs w:val="24"/>
        </w:rPr>
        <w:t>including Early Periodic Screening Diagnosis and Treatment (EPSDT)</w:t>
      </w:r>
      <w:r w:rsidR="00C857E2">
        <w:rPr>
          <w:szCs w:val="24"/>
        </w:rPr>
        <w:t xml:space="preserve">  </w:t>
      </w:r>
      <w:bookmarkStart w:id="111" w:name="Text84"/>
    </w:p>
    <w:p w14:paraId="0BD8E78B" w14:textId="77777777" w:rsidR="003F0E59" w:rsidRDefault="00ED7476" w:rsidP="00ED7476">
      <w:pPr>
        <w:ind w:left="2880"/>
        <w:rPr>
          <w:szCs w:val="24"/>
        </w:rPr>
      </w:pPr>
      <w:r>
        <w:rPr>
          <w:b/>
          <w:szCs w:val="24"/>
        </w:rPr>
        <w:t xml:space="preserve"> </w:t>
      </w:r>
      <w:r w:rsidR="00B77F94">
        <w:rPr>
          <w:szCs w:val="24"/>
        </w:rPr>
        <w:fldChar w:fldCharType="begin">
          <w:ffData>
            <w:name w:val="Text84"/>
            <w:enabled/>
            <w:calcOnExit w:val="0"/>
            <w:statusText w:type="text" w:val="This is a text field to enter coverage same as Medicaid State plan."/>
            <w:textInput/>
          </w:ffData>
        </w:fldChar>
      </w:r>
      <w:r w:rsidR="00B77F94">
        <w:rPr>
          <w:szCs w:val="24"/>
        </w:rPr>
        <w:instrText xml:space="preserve"> FORMTEXT </w:instrText>
      </w:r>
      <w:r w:rsidR="00B77F94">
        <w:rPr>
          <w:szCs w:val="24"/>
        </w:rPr>
      </w:r>
      <w:r w:rsidR="00B77F94">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B77F94">
        <w:rPr>
          <w:szCs w:val="24"/>
        </w:rPr>
        <w:fldChar w:fldCharType="end"/>
      </w:r>
      <w:bookmarkEnd w:id="111"/>
    </w:p>
    <w:p w14:paraId="1B377DEA" w14:textId="77777777" w:rsidR="008229E2" w:rsidRPr="00B83D66" w:rsidRDefault="008229E2" w:rsidP="00ED7476">
      <w:pPr>
        <w:ind w:left="2880"/>
        <w:rPr>
          <w:szCs w:val="24"/>
        </w:rPr>
      </w:pPr>
    </w:p>
    <w:p w14:paraId="3AE6393F" w14:textId="77777777" w:rsidR="00ED7476" w:rsidRDefault="003F0E59" w:rsidP="009C6506">
      <w:pPr>
        <w:tabs>
          <w:tab w:val="left" w:pos="-1440"/>
        </w:tabs>
        <w:ind w:left="2880" w:hanging="1440"/>
        <w:rPr>
          <w:szCs w:val="24"/>
        </w:rPr>
      </w:pPr>
      <w:r w:rsidRPr="00B83D66">
        <w:rPr>
          <w:b/>
          <w:szCs w:val="24"/>
        </w:rPr>
        <w:t>6.1.4.2</w:t>
      </w:r>
      <w:r w:rsidR="003335CF" w:rsidRPr="00B83D66">
        <w:rPr>
          <w:b/>
          <w:szCs w:val="24"/>
        </w:rPr>
        <w:t xml:space="preserve">. </w:t>
      </w:r>
      <w:r w:rsidR="00B77F94">
        <w:rPr>
          <w:szCs w:val="24"/>
        </w:rPr>
        <w:fldChar w:fldCharType="begin">
          <w:ffData>
            <w:name w:val=""/>
            <w:enabled/>
            <w:calcOnExit w:val="0"/>
            <w:statusText w:type="text" w:val="This is the checkbox to check comprehensive coverage for children under Medicaid 1115 demonstration waiver."/>
            <w:checkBox>
              <w:sizeAuto/>
              <w:default w:val="0"/>
            </w:checkBox>
          </w:ffData>
        </w:fldChar>
      </w:r>
      <w:r w:rsidR="00B77F94">
        <w:rPr>
          <w:szCs w:val="24"/>
        </w:rPr>
        <w:instrText xml:space="preserve"> FORMCHECKBOX </w:instrText>
      </w:r>
      <w:r w:rsidR="00000000">
        <w:rPr>
          <w:szCs w:val="24"/>
        </w:rPr>
      </w:r>
      <w:r w:rsidR="00000000">
        <w:rPr>
          <w:szCs w:val="24"/>
        </w:rPr>
        <w:fldChar w:fldCharType="separate"/>
      </w:r>
      <w:r w:rsidR="00B77F94">
        <w:rPr>
          <w:szCs w:val="24"/>
        </w:rPr>
        <w:fldChar w:fldCharType="end"/>
      </w:r>
      <w:r w:rsidRPr="00B83D66">
        <w:rPr>
          <w:szCs w:val="24"/>
        </w:rPr>
        <w:tab/>
        <w:t xml:space="preserve">Comprehensive coverage for children under a Medicaid Section 1115 demonstration </w:t>
      </w:r>
      <w:r w:rsidR="00656754" w:rsidRPr="00B83D66">
        <w:rPr>
          <w:szCs w:val="24"/>
        </w:rPr>
        <w:t>waiver</w:t>
      </w:r>
      <w:r w:rsidR="00C857E2">
        <w:rPr>
          <w:szCs w:val="24"/>
        </w:rPr>
        <w:t xml:space="preserve"> </w:t>
      </w:r>
    </w:p>
    <w:p w14:paraId="2D2F0B6B" w14:textId="77777777" w:rsidR="003F0E59" w:rsidRPr="00B83D66" w:rsidRDefault="00ED7476" w:rsidP="009C6506">
      <w:pPr>
        <w:tabs>
          <w:tab w:val="left" w:pos="-1440"/>
        </w:tabs>
        <w:ind w:left="2880" w:hanging="1440"/>
        <w:rPr>
          <w:szCs w:val="24"/>
        </w:rPr>
      </w:pPr>
      <w:r>
        <w:rPr>
          <w:b/>
          <w:szCs w:val="24"/>
        </w:rPr>
        <w:tab/>
      </w:r>
      <w:bookmarkStart w:id="112" w:name="Text85"/>
      <w:r w:rsidR="00B77F94">
        <w:rPr>
          <w:szCs w:val="24"/>
        </w:rPr>
        <w:fldChar w:fldCharType="begin">
          <w:ffData>
            <w:name w:val="Text85"/>
            <w:enabled/>
            <w:calcOnExit w:val="0"/>
            <w:statusText w:type="text" w:val="This is a text field to enter comprehensive coverage for children under Medicaid Section 1115 demonstration waiver."/>
            <w:textInput/>
          </w:ffData>
        </w:fldChar>
      </w:r>
      <w:r w:rsidR="00B77F94">
        <w:rPr>
          <w:szCs w:val="24"/>
        </w:rPr>
        <w:instrText xml:space="preserve"> FORMTEXT </w:instrText>
      </w:r>
      <w:r w:rsidR="00B77F94">
        <w:rPr>
          <w:szCs w:val="24"/>
        </w:rPr>
      </w:r>
      <w:r w:rsidR="00B77F94">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B77F94">
        <w:rPr>
          <w:szCs w:val="24"/>
        </w:rPr>
        <w:fldChar w:fldCharType="end"/>
      </w:r>
      <w:bookmarkEnd w:id="112"/>
    </w:p>
    <w:p w14:paraId="00D5C012" w14:textId="77777777" w:rsidR="00CF3407" w:rsidRPr="00B83D66" w:rsidRDefault="003F0E59" w:rsidP="009C6506">
      <w:pPr>
        <w:tabs>
          <w:tab w:val="left" w:pos="-1440"/>
        </w:tabs>
        <w:ind w:left="2880" w:hanging="1440"/>
        <w:rPr>
          <w:szCs w:val="24"/>
        </w:rPr>
      </w:pPr>
      <w:r w:rsidRPr="00B83D66">
        <w:rPr>
          <w:b/>
          <w:szCs w:val="24"/>
        </w:rPr>
        <w:t>6.1.4.3</w:t>
      </w:r>
      <w:r w:rsidR="003335CF" w:rsidRPr="00B83D66">
        <w:rPr>
          <w:b/>
          <w:szCs w:val="24"/>
        </w:rPr>
        <w:t xml:space="preserve">. </w:t>
      </w:r>
      <w:r w:rsidR="00B77F94">
        <w:rPr>
          <w:szCs w:val="24"/>
        </w:rPr>
        <w:fldChar w:fldCharType="begin">
          <w:ffData>
            <w:name w:val=""/>
            <w:enabled/>
            <w:calcOnExit w:val="0"/>
            <w:statusText w:type="text" w:val="This is a checkbox to check coverage that either includes EPSDT benefit or State has extended to entire Medicaid population."/>
            <w:checkBox>
              <w:sizeAuto/>
              <w:default w:val="0"/>
            </w:checkBox>
          </w:ffData>
        </w:fldChar>
      </w:r>
      <w:r w:rsidR="00B77F94">
        <w:rPr>
          <w:szCs w:val="24"/>
        </w:rPr>
        <w:instrText xml:space="preserve"> FORMCHECKBOX </w:instrText>
      </w:r>
      <w:r w:rsidR="00000000">
        <w:rPr>
          <w:szCs w:val="24"/>
        </w:rPr>
      </w:r>
      <w:r w:rsidR="00000000">
        <w:rPr>
          <w:szCs w:val="24"/>
        </w:rPr>
        <w:fldChar w:fldCharType="separate"/>
      </w:r>
      <w:r w:rsidR="00B77F94">
        <w:rPr>
          <w:szCs w:val="24"/>
        </w:rPr>
        <w:fldChar w:fldCharType="end"/>
      </w:r>
      <w:r w:rsidRPr="00B83D66">
        <w:rPr>
          <w:szCs w:val="24"/>
        </w:rPr>
        <w:tab/>
        <w:t xml:space="preserve">Coverage that the </w:t>
      </w:r>
      <w:r w:rsidR="008840CA" w:rsidRPr="00B83D66">
        <w:rPr>
          <w:szCs w:val="24"/>
        </w:rPr>
        <w:t xml:space="preserve">State </w:t>
      </w:r>
      <w:r w:rsidRPr="00B83D66">
        <w:rPr>
          <w:szCs w:val="24"/>
        </w:rPr>
        <w:t xml:space="preserve">has extended to the entire Medicaid </w:t>
      </w:r>
      <w:proofErr w:type="gramStart"/>
      <w:r w:rsidRPr="00B83D66">
        <w:rPr>
          <w:szCs w:val="24"/>
        </w:rPr>
        <w:t>population</w:t>
      </w:r>
      <w:proofErr w:type="gramEnd"/>
      <w:r w:rsidRPr="00B83D66">
        <w:rPr>
          <w:szCs w:val="24"/>
        </w:rPr>
        <w:t xml:space="preserve"> </w:t>
      </w:r>
      <w:r w:rsidR="00C857E2">
        <w:rPr>
          <w:szCs w:val="24"/>
        </w:rPr>
        <w:t xml:space="preserve"> </w:t>
      </w:r>
    </w:p>
    <w:p w14:paraId="23362EDC" w14:textId="77777777" w:rsidR="00592470" w:rsidRPr="009C6506" w:rsidRDefault="00C857E2" w:rsidP="00C857E2">
      <w:pPr>
        <w:tabs>
          <w:tab w:val="left" w:pos="-1440"/>
          <w:tab w:val="left" w:pos="2940"/>
        </w:tabs>
        <w:ind w:left="1440"/>
        <w:rPr>
          <w:szCs w:val="24"/>
        </w:rPr>
      </w:pPr>
      <w:r>
        <w:rPr>
          <w:szCs w:val="24"/>
        </w:rPr>
        <w:tab/>
      </w:r>
      <w:bookmarkStart w:id="113" w:name="Text86"/>
      <w:r w:rsidR="00C43414">
        <w:rPr>
          <w:szCs w:val="24"/>
        </w:rPr>
        <w:fldChar w:fldCharType="begin">
          <w:ffData>
            <w:name w:val="Text86"/>
            <w:enabled/>
            <w:calcOnExit w:val="0"/>
            <w:statusText w:type="text" w:val="This is a text field to coverage that either includes the EPSDT benefit or that the State has extended to the entire Medicaid population"/>
            <w:textInput/>
          </w:ffData>
        </w:fldChar>
      </w:r>
      <w:r w:rsidR="00C43414">
        <w:rPr>
          <w:szCs w:val="24"/>
        </w:rPr>
        <w:instrText xml:space="preserve"> FORMTEXT </w:instrText>
      </w:r>
      <w:r w:rsidR="00C43414">
        <w:rPr>
          <w:szCs w:val="24"/>
        </w:rPr>
      </w:r>
      <w:r w:rsidR="00C43414">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C43414">
        <w:rPr>
          <w:szCs w:val="24"/>
        </w:rPr>
        <w:fldChar w:fldCharType="end"/>
      </w:r>
      <w:bookmarkEnd w:id="113"/>
    </w:p>
    <w:p w14:paraId="70B069DD" w14:textId="77777777" w:rsidR="00D5077D" w:rsidRPr="00B83D66" w:rsidRDefault="003C006B" w:rsidP="009C6506">
      <w:pPr>
        <w:tabs>
          <w:tab w:val="left" w:pos="-1440"/>
        </w:tabs>
        <w:ind w:left="2880" w:hanging="1440"/>
        <w:rPr>
          <w:szCs w:val="24"/>
          <w:u w:val="single"/>
        </w:rPr>
      </w:pPr>
      <w:r w:rsidRPr="00B83D66">
        <w:rPr>
          <w:szCs w:val="24"/>
          <w:u w:val="single"/>
        </w:rPr>
        <w:t>Guidance:</w:t>
      </w:r>
      <w:r w:rsidRPr="00B83D66">
        <w:rPr>
          <w:szCs w:val="24"/>
          <w:u w:val="single"/>
        </w:rPr>
        <w:tab/>
        <w:t xml:space="preserve">Check below if the coverage offered includes benchmark coverage, as specified in </w:t>
      </w:r>
      <w:r w:rsidRPr="00B83D66">
        <w:rPr>
          <w:szCs w:val="24"/>
          <w:u w:val="single"/>
        </w:rPr>
        <w:t>457.420, plus additional coverage</w:t>
      </w:r>
      <w:r w:rsidR="003335CF" w:rsidRPr="00B83D66">
        <w:rPr>
          <w:szCs w:val="24"/>
          <w:u w:val="single"/>
        </w:rPr>
        <w:t xml:space="preserve">. </w:t>
      </w:r>
      <w:r w:rsidRPr="00B83D66">
        <w:rPr>
          <w:szCs w:val="24"/>
          <w:u w:val="single"/>
        </w:rPr>
        <w:t xml:space="preserve">Under this option, the State must clearly demonstrate that the coverage it provides includes the same coverage as the benchmark package, </w:t>
      </w:r>
      <w:proofErr w:type="gramStart"/>
      <w:r w:rsidRPr="00B83D66">
        <w:rPr>
          <w:szCs w:val="24"/>
          <w:u w:val="single"/>
        </w:rPr>
        <w:t>and also</w:t>
      </w:r>
      <w:proofErr w:type="gramEnd"/>
      <w:r w:rsidRPr="00B83D66">
        <w:rPr>
          <w:szCs w:val="24"/>
          <w:u w:val="single"/>
        </w:rPr>
        <w:t xml:space="preserve"> describes the services that are being added to the benchmark package.</w:t>
      </w:r>
    </w:p>
    <w:p w14:paraId="3ADA349D" w14:textId="77777777" w:rsidR="00592470" w:rsidRPr="00B83D66" w:rsidRDefault="00592470" w:rsidP="009C6506">
      <w:pPr>
        <w:tabs>
          <w:tab w:val="left" w:pos="-1440"/>
        </w:tabs>
        <w:ind w:left="1440"/>
        <w:rPr>
          <w:szCs w:val="24"/>
        </w:rPr>
      </w:pPr>
    </w:p>
    <w:p w14:paraId="60214DDD" w14:textId="77777777" w:rsidR="003F0E59" w:rsidRDefault="003F0E59" w:rsidP="009C6506">
      <w:pPr>
        <w:tabs>
          <w:tab w:val="left" w:pos="-1440"/>
        </w:tabs>
        <w:ind w:left="2880" w:hanging="1440"/>
        <w:rPr>
          <w:szCs w:val="24"/>
        </w:rPr>
      </w:pPr>
      <w:r w:rsidRPr="00B83D66">
        <w:rPr>
          <w:b/>
          <w:szCs w:val="24"/>
        </w:rPr>
        <w:t>6.1.4.4</w:t>
      </w:r>
      <w:r w:rsidR="003335CF" w:rsidRPr="00B83D66">
        <w:rPr>
          <w:szCs w:val="24"/>
        </w:rPr>
        <w:t xml:space="preserve">. </w:t>
      </w:r>
      <w:r w:rsidR="00B77F94">
        <w:rPr>
          <w:szCs w:val="24"/>
        </w:rPr>
        <w:fldChar w:fldCharType="begin">
          <w:ffData>
            <w:name w:val=""/>
            <w:enabled/>
            <w:calcOnExit w:val="0"/>
            <w:statusText w:type="text" w:val="Coverage that includes benchmark coverage plus additional coverage."/>
            <w:checkBox>
              <w:sizeAuto/>
              <w:default w:val="0"/>
            </w:checkBox>
          </w:ffData>
        </w:fldChar>
      </w:r>
      <w:r w:rsidR="00B77F94">
        <w:rPr>
          <w:szCs w:val="24"/>
        </w:rPr>
        <w:instrText xml:space="preserve"> FORMCHECKBOX </w:instrText>
      </w:r>
      <w:r w:rsidR="00000000">
        <w:rPr>
          <w:szCs w:val="24"/>
        </w:rPr>
      </w:r>
      <w:r w:rsidR="00000000">
        <w:rPr>
          <w:szCs w:val="24"/>
        </w:rPr>
        <w:fldChar w:fldCharType="separate"/>
      </w:r>
      <w:r w:rsidR="00B77F94">
        <w:rPr>
          <w:szCs w:val="24"/>
        </w:rPr>
        <w:fldChar w:fldCharType="end"/>
      </w:r>
      <w:r w:rsidRPr="00B83D66">
        <w:rPr>
          <w:szCs w:val="24"/>
        </w:rPr>
        <w:tab/>
        <w:t>Coverage that includes benchmark coverage plus additional coverage</w:t>
      </w:r>
    </w:p>
    <w:p w14:paraId="78B50786" w14:textId="77777777" w:rsidR="00ED7476" w:rsidRPr="00B83D66" w:rsidRDefault="00ED7476" w:rsidP="009C6506">
      <w:pPr>
        <w:tabs>
          <w:tab w:val="left" w:pos="-1440"/>
        </w:tabs>
        <w:ind w:left="2880" w:hanging="1440"/>
        <w:rPr>
          <w:szCs w:val="24"/>
        </w:rPr>
      </w:pPr>
      <w:r>
        <w:rPr>
          <w:b/>
          <w:szCs w:val="24"/>
        </w:rPr>
        <w:tab/>
      </w:r>
      <w:bookmarkStart w:id="114" w:name="Text125"/>
      <w:r>
        <w:rPr>
          <w:b/>
          <w:szCs w:val="24"/>
        </w:rPr>
        <w:fldChar w:fldCharType="begin">
          <w:ffData>
            <w:name w:val="Text125"/>
            <w:enabled/>
            <w:calcOnExit w:val="0"/>
            <w:statusText w:type="text" w:val="This is a text field to enter coverage that includes benchmark coverage plus additional coverage."/>
            <w:textInput/>
          </w:ffData>
        </w:fldChar>
      </w:r>
      <w:r>
        <w:rPr>
          <w:b/>
          <w:szCs w:val="24"/>
        </w:rPr>
        <w:instrText xml:space="preserve"> FORMTEXT </w:instrText>
      </w:r>
      <w:r>
        <w:rPr>
          <w:b/>
          <w:szCs w:val="24"/>
        </w:rPr>
      </w:r>
      <w:r>
        <w:rPr>
          <w:b/>
          <w:szCs w:val="24"/>
        </w:rPr>
        <w:fldChar w:fldCharType="separate"/>
      </w:r>
      <w:r w:rsidR="00015E70">
        <w:rPr>
          <w:b/>
          <w:szCs w:val="24"/>
        </w:rPr>
        <w:t> </w:t>
      </w:r>
      <w:r w:rsidR="00015E70">
        <w:rPr>
          <w:b/>
          <w:szCs w:val="24"/>
        </w:rPr>
        <w:t> </w:t>
      </w:r>
      <w:r w:rsidR="00015E70">
        <w:rPr>
          <w:b/>
          <w:szCs w:val="24"/>
        </w:rPr>
        <w:t> </w:t>
      </w:r>
      <w:r w:rsidR="00015E70">
        <w:rPr>
          <w:b/>
          <w:szCs w:val="24"/>
        </w:rPr>
        <w:t> </w:t>
      </w:r>
      <w:r w:rsidR="00015E70">
        <w:rPr>
          <w:b/>
          <w:szCs w:val="24"/>
        </w:rPr>
        <w:t> </w:t>
      </w:r>
      <w:r>
        <w:rPr>
          <w:b/>
          <w:szCs w:val="24"/>
        </w:rPr>
        <w:fldChar w:fldCharType="end"/>
      </w:r>
      <w:bookmarkEnd w:id="114"/>
    </w:p>
    <w:p w14:paraId="53EEA3A1" w14:textId="77777777" w:rsidR="00CF3407" w:rsidRPr="00F00AD6" w:rsidRDefault="003F0E59" w:rsidP="009C6506">
      <w:pPr>
        <w:tabs>
          <w:tab w:val="left" w:pos="-1440"/>
        </w:tabs>
        <w:ind w:left="2880" w:hanging="1440"/>
        <w:rPr>
          <w:b/>
          <w:szCs w:val="24"/>
        </w:rPr>
      </w:pPr>
      <w:r w:rsidRPr="00B83D66">
        <w:rPr>
          <w:b/>
          <w:szCs w:val="24"/>
        </w:rPr>
        <w:t>6.1.4.5</w:t>
      </w:r>
      <w:r w:rsidR="003335CF" w:rsidRPr="00B83D66">
        <w:rPr>
          <w:b/>
          <w:szCs w:val="24"/>
        </w:rPr>
        <w:t xml:space="preserve">. </w:t>
      </w:r>
      <w:r w:rsidR="00C43414">
        <w:rPr>
          <w:szCs w:val="24"/>
        </w:rPr>
        <w:fldChar w:fldCharType="begin">
          <w:ffData>
            <w:name w:val=""/>
            <w:enabled/>
            <w:calcOnExit w:val="0"/>
            <w:statusText w:type="text" w:val="Coverage that is the same as defined by existing comprehensive state-based coverage applicable only New York, Pennsylvania, or Florida."/>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Coverage that is the same as defined by existing comprehensive state-based coverage</w:t>
      </w:r>
      <w:r w:rsidR="0076635E" w:rsidRPr="00B83D66">
        <w:rPr>
          <w:szCs w:val="24"/>
        </w:rPr>
        <w:t xml:space="preserve"> </w:t>
      </w:r>
      <w:r w:rsidR="00D032CE" w:rsidRPr="00B83D66">
        <w:rPr>
          <w:szCs w:val="24"/>
        </w:rPr>
        <w:t xml:space="preserve">applicable only New York, Pennsylvania, or </w:t>
      </w:r>
      <w:r w:rsidR="00D032CE" w:rsidRPr="00121008">
        <w:rPr>
          <w:szCs w:val="24"/>
        </w:rPr>
        <w:t>Florida</w:t>
      </w:r>
      <w:r w:rsidR="00F00AD6" w:rsidRPr="00121008">
        <w:rPr>
          <w:szCs w:val="24"/>
        </w:rPr>
        <w:t xml:space="preserve"> </w:t>
      </w:r>
      <w:r w:rsidR="0076635E" w:rsidRPr="00121008">
        <w:rPr>
          <w:szCs w:val="24"/>
        </w:rPr>
        <w:t>(</w:t>
      </w:r>
      <w:r w:rsidR="00F96BAA">
        <w:rPr>
          <w:szCs w:val="24"/>
        </w:rPr>
        <w:t xml:space="preserve">under </w:t>
      </w:r>
      <w:r w:rsidR="006915AB" w:rsidRPr="00121008">
        <w:rPr>
          <w:szCs w:val="24"/>
        </w:rPr>
        <w:t>457.440</w:t>
      </w:r>
      <w:r w:rsidR="0076635E" w:rsidRPr="00121008">
        <w:rPr>
          <w:szCs w:val="24"/>
        </w:rPr>
        <w:t>)</w:t>
      </w:r>
    </w:p>
    <w:p w14:paraId="05082C63" w14:textId="77777777" w:rsidR="00592470" w:rsidRPr="009C6506" w:rsidRDefault="00B77F94" w:rsidP="00B77F94">
      <w:pPr>
        <w:tabs>
          <w:tab w:val="left" w:pos="-1440"/>
          <w:tab w:val="left" w:pos="2892"/>
        </w:tabs>
        <w:ind w:left="1440"/>
        <w:rPr>
          <w:szCs w:val="24"/>
        </w:rPr>
      </w:pPr>
      <w:r>
        <w:rPr>
          <w:szCs w:val="24"/>
        </w:rPr>
        <w:tab/>
      </w:r>
      <w:bookmarkStart w:id="115" w:name="Text87"/>
      <w:r w:rsidR="00C43414">
        <w:rPr>
          <w:szCs w:val="24"/>
        </w:rPr>
        <w:fldChar w:fldCharType="begin">
          <w:ffData>
            <w:name w:val="Text87"/>
            <w:enabled/>
            <w:calcOnExit w:val="0"/>
            <w:statusText w:type="text" w:val="This is a text field to enter coverage that is the same as existing comprehensive state-based coverage applicable to NY, PA, or Florida."/>
            <w:textInput/>
          </w:ffData>
        </w:fldChar>
      </w:r>
      <w:r w:rsidR="00C43414">
        <w:rPr>
          <w:szCs w:val="24"/>
        </w:rPr>
        <w:instrText xml:space="preserve"> FORMTEXT </w:instrText>
      </w:r>
      <w:r w:rsidR="00C43414">
        <w:rPr>
          <w:szCs w:val="24"/>
        </w:rPr>
      </w:r>
      <w:r w:rsidR="00C43414">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C43414">
        <w:rPr>
          <w:szCs w:val="24"/>
        </w:rPr>
        <w:fldChar w:fldCharType="end"/>
      </w:r>
      <w:bookmarkEnd w:id="115"/>
    </w:p>
    <w:p w14:paraId="259B7DBA" w14:textId="77777777" w:rsidR="003C006B" w:rsidRPr="00B83D66" w:rsidRDefault="003C006B" w:rsidP="009C6506">
      <w:pPr>
        <w:tabs>
          <w:tab w:val="left" w:pos="-1440"/>
        </w:tabs>
        <w:ind w:left="2880" w:hanging="1440"/>
        <w:rPr>
          <w:szCs w:val="24"/>
          <w:u w:val="single"/>
        </w:rPr>
      </w:pPr>
      <w:r w:rsidRPr="00B83D66">
        <w:rPr>
          <w:szCs w:val="24"/>
          <w:u w:val="single"/>
        </w:rPr>
        <w:t>Guidance:</w:t>
      </w:r>
      <w:r w:rsidRPr="00B83D66">
        <w:rPr>
          <w:szCs w:val="24"/>
          <w:u w:val="single"/>
        </w:rPr>
        <w:tab/>
        <w:t xml:space="preserve">Check below if the State is purchasing coverage through a group health </w:t>
      </w:r>
      <w:proofErr w:type="gramStart"/>
      <w:r w:rsidRPr="00B83D66">
        <w:rPr>
          <w:szCs w:val="24"/>
          <w:u w:val="single"/>
        </w:rPr>
        <w:t>plan, and</w:t>
      </w:r>
      <w:proofErr w:type="gramEnd"/>
      <w:r w:rsidRPr="00B83D66">
        <w:rPr>
          <w:szCs w:val="24"/>
          <w:u w:val="single"/>
        </w:rPr>
        <w:t xml:space="preserve"> intends to demonstrate that the group health plan is substantially equivalent to or greater than to coverage under one of th</w:t>
      </w:r>
      <w:r w:rsidR="00F96BAA">
        <w:rPr>
          <w:szCs w:val="24"/>
          <w:u w:val="single"/>
        </w:rPr>
        <w:t xml:space="preserve">e benchmark plans specified in </w:t>
      </w:r>
      <w:r w:rsidRPr="00B83D66">
        <w:rPr>
          <w:szCs w:val="24"/>
          <w:u w:val="single"/>
        </w:rPr>
        <w:t>457.420, through use of a benefit-by-benefit comparison of the coverage</w:t>
      </w:r>
      <w:r w:rsidR="003335CF" w:rsidRPr="00B83D66">
        <w:rPr>
          <w:szCs w:val="24"/>
          <w:u w:val="single"/>
        </w:rPr>
        <w:t xml:space="preserve">. </w:t>
      </w:r>
      <w:r w:rsidR="00355368" w:rsidRPr="00B83D66">
        <w:rPr>
          <w:szCs w:val="24"/>
          <w:u w:val="single"/>
        </w:rPr>
        <w:t>P</w:t>
      </w:r>
      <w:r w:rsidRPr="00B83D66">
        <w:rPr>
          <w:szCs w:val="24"/>
          <w:u w:val="single"/>
        </w:rPr>
        <w:t>rovide a sample of the comparison format that will be used</w:t>
      </w:r>
      <w:r w:rsidR="003335CF" w:rsidRPr="00B83D66">
        <w:rPr>
          <w:szCs w:val="24"/>
          <w:u w:val="single"/>
        </w:rPr>
        <w:t xml:space="preserve">. </w:t>
      </w:r>
      <w:r w:rsidRPr="00B83D66">
        <w:rPr>
          <w:szCs w:val="24"/>
          <w:u w:val="single"/>
        </w:rPr>
        <w:t>Under this option, if coverage for any benefit does not meet or exceed the coverage for that benefit under the benchmark, the State must provide an actuarial analysis as desc</w:t>
      </w:r>
      <w:r w:rsidR="00F96BAA">
        <w:rPr>
          <w:szCs w:val="24"/>
          <w:u w:val="single"/>
        </w:rPr>
        <w:t>ribed in</w:t>
      </w:r>
      <w:r w:rsidR="006A4FEF" w:rsidRPr="00B83D66">
        <w:rPr>
          <w:szCs w:val="24"/>
          <w:u w:val="single"/>
        </w:rPr>
        <w:t xml:space="preserve"> </w:t>
      </w:r>
      <w:r w:rsidRPr="00B83D66">
        <w:rPr>
          <w:szCs w:val="24"/>
          <w:u w:val="single"/>
        </w:rPr>
        <w:t>457.431 to determine actuarial equivalence.</w:t>
      </w:r>
    </w:p>
    <w:p w14:paraId="5932FF0B" w14:textId="77777777" w:rsidR="00592470" w:rsidRPr="00B83D66" w:rsidRDefault="00592470" w:rsidP="009C6506">
      <w:pPr>
        <w:tabs>
          <w:tab w:val="left" w:pos="-1440"/>
        </w:tabs>
        <w:ind w:left="1440"/>
        <w:rPr>
          <w:szCs w:val="24"/>
        </w:rPr>
      </w:pPr>
    </w:p>
    <w:p w14:paraId="146F24DC" w14:textId="77777777" w:rsidR="00CF3407" w:rsidRPr="00B83D66" w:rsidRDefault="003F0E59" w:rsidP="009C6506">
      <w:pPr>
        <w:tabs>
          <w:tab w:val="left" w:pos="-1440"/>
        </w:tabs>
        <w:ind w:left="2880" w:hanging="1440"/>
        <w:rPr>
          <w:szCs w:val="24"/>
        </w:rPr>
      </w:pPr>
      <w:r w:rsidRPr="00B83D66">
        <w:rPr>
          <w:b/>
          <w:szCs w:val="24"/>
        </w:rPr>
        <w:t>6.1.4.6</w:t>
      </w:r>
      <w:r w:rsidR="003335CF" w:rsidRPr="00B83D66">
        <w:rPr>
          <w:b/>
          <w:szCs w:val="24"/>
        </w:rPr>
        <w:t xml:space="preserve">. </w:t>
      </w:r>
      <w:r w:rsidR="00C43414">
        <w:rPr>
          <w:szCs w:val="24"/>
        </w:rPr>
        <w:fldChar w:fldCharType="begin">
          <w:ffData>
            <w:name w:val=""/>
            <w:enabled/>
            <w:calcOnExit w:val="0"/>
            <w:statusText w:type="text" w:val="This is a checkbox to check coverage under a group health plan that is substantially equivalent or greater than benchmark coverage"/>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Coverage under a group health plan that is substantially equivalent to or greater than benchmark coverage through a </w:t>
      </w:r>
      <w:proofErr w:type="gramStart"/>
      <w:r w:rsidRPr="00B83D66">
        <w:rPr>
          <w:szCs w:val="24"/>
        </w:rPr>
        <w:t>benefit by benefit</w:t>
      </w:r>
      <w:proofErr w:type="gramEnd"/>
      <w:r w:rsidRPr="00B83D66">
        <w:rPr>
          <w:szCs w:val="24"/>
        </w:rPr>
        <w:t xml:space="preserve"> comparison (</w:t>
      </w:r>
      <w:r w:rsidR="00355368" w:rsidRPr="00B83D66">
        <w:rPr>
          <w:szCs w:val="24"/>
        </w:rPr>
        <w:t>P</w:t>
      </w:r>
      <w:r w:rsidRPr="00B83D66">
        <w:rPr>
          <w:szCs w:val="24"/>
        </w:rPr>
        <w:t>rovide a sample of how the comparison will be done)</w:t>
      </w:r>
    </w:p>
    <w:p w14:paraId="06E5D9ED" w14:textId="77777777" w:rsidR="00592470" w:rsidRPr="009C6506" w:rsidRDefault="00C43414" w:rsidP="00C43414">
      <w:pPr>
        <w:tabs>
          <w:tab w:val="left" w:pos="-1440"/>
          <w:tab w:val="left" w:pos="2916"/>
        </w:tabs>
        <w:ind w:left="1440"/>
        <w:rPr>
          <w:szCs w:val="24"/>
        </w:rPr>
      </w:pPr>
      <w:r>
        <w:rPr>
          <w:szCs w:val="24"/>
        </w:rPr>
        <w:tab/>
      </w:r>
      <w:bookmarkStart w:id="116" w:name="Text88"/>
      <w:r>
        <w:rPr>
          <w:szCs w:val="24"/>
        </w:rPr>
        <w:fldChar w:fldCharType="begin">
          <w:ffData>
            <w:name w:val="Text88"/>
            <w:enabled/>
            <w:calcOnExit w:val="0"/>
            <w:statusText w:type="text" w:val="This is a text field to provide coverage under a group health plan that is substantially equivalent to or greater than benchmark coverag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16"/>
    </w:p>
    <w:p w14:paraId="3AE60FF2" w14:textId="77777777" w:rsidR="003C006B" w:rsidRPr="00B83D66" w:rsidRDefault="003C006B" w:rsidP="009C6506">
      <w:pPr>
        <w:tabs>
          <w:tab w:val="left" w:pos="-1440"/>
        </w:tabs>
        <w:ind w:left="2880" w:hanging="1440"/>
        <w:rPr>
          <w:szCs w:val="24"/>
          <w:u w:val="single"/>
        </w:rPr>
      </w:pPr>
      <w:r w:rsidRPr="00B83D66">
        <w:rPr>
          <w:szCs w:val="24"/>
          <w:u w:val="single"/>
        </w:rPr>
        <w:lastRenderedPageBreak/>
        <w:t>Guidance:</w:t>
      </w:r>
      <w:r w:rsidRPr="00B83D66">
        <w:rPr>
          <w:szCs w:val="24"/>
          <w:u w:val="single"/>
        </w:rPr>
        <w:tab/>
        <w:t>Check below if the State elects to provide a source of coverage that is not described above. Describe the coverage that will be offered, including any benefit limitations or exclusions.</w:t>
      </w:r>
    </w:p>
    <w:p w14:paraId="26FE8F42" w14:textId="77777777" w:rsidR="00592470" w:rsidRPr="00B83D66" w:rsidRDefault="00592470" w:rsidP="009C6506">
      <w:pPr>
        <w:tabs>
          <w:tab w:val="left" w:pos="-1440"/>
        </w:tabs>
        <w:ind w:left="1440"/>
        <w:rPr>
          <w:szCs w:val="24"/>
        </w:rPr>
      </w:pPr>
    </w:p>
    <w:p w14:paraId="0ECA9060" w14:textId="77777777" w:rsidR="003F0E59" w:rsidRPr="00B83D66" w:rsidRDefault="003F0E59" w:rsidP="009C6506">
      <w:pPr>
        <w:tabs>
          <w:tab w:val="left" w:pos="-1440"/>
        </w:tabs>
        <w:ind w:left="2880" w:hanging="1440"/>
        <w:rPr>
          <w:szCs w:val="24"/>
        </w:rPr>
      </w:pPr>
      <w:r w:rsidRPr="00B83D66">
        <w:rPr>
          <w:b/>
          <w:szCs w:val="24"/>
        </w:rPr>
        <w:t>6.1.4.7</w:t>
      </w:r>
      <w:r w:rsidR="003335CF" w:rsidRPr="00B83D66">
        <w:rPr>
          <w:b/>
          <w:szCs w:val="24"/>
        </w:rPr>
        <w:t xml:space="preserve">. </w:t>
      </w:r>
      <w:r w:rsidR="00C43414">
        <w:rPr>
          <w:szCs w:val="24"/>
        </w:rPr>
        <w:fldChar w:fldCharType="begin">
          <w:ffData>
            <w:name w:val=""/>
            <w:enabled/>
            <w:calcOnExit w:val="0"/>
            <w:statusText w:type="text" w:val="This is a checkbox to select Other."/>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Other (Describe) </w:t>
      </w:r>
      <w:r w:rsidR="00C43414">
        <w:rPr>
          <w:szCs w:val="24"/>
        </w:rPr>
        <w:t xml:space="preserve">  </w:t>
      </w:r>
    </w:p>
    <w:p w14:paraId="0C116B99" w14:textId="77777777" w:rsidR="00FD26CF" w:rsidRPr="00B83D66" w:rsidRDefault="00C43414" w:rsidP="00323C32">
      <w:pPr>
        <w:tabs>
          <w:tab w:val="left" w:pos="-1440"/>
        </w:tabs>
        <w:ind w:left="720" w:hanging="720"/>
        <w:rPr>
          <w:rStyle w:val="Heading3Char"/>
          <w:rFonts w:ascii="Times New Roman" w:hAnsi="Times New Roman" w:cs="Times New Roman"/>
          <w:sz w:val="24"/>
          <w:szCs w:val="24"/>
        </w:rPr>
      </w:pPr>
      <w:bookmarkStart w:id="117" w:name="_Toc200444708"/>
      <w:r>
        <w:rPr>
          <w:szCs w:val="24"/>
        </w:rPr>
        <w:tab/>
      </w:r>
      <w:r>
        <w:rPr>
          <w:szCs w:val="24"/>
        </w:rPr>
        <w:tab/>
      </w:r>
      <w:r>
        <w:rPr>
          <w:szCs w:val="24"/>
        </w:rPr>
        <w:tab/>
      </w:r>
      <w:r>
        <w:rPr>
          <w:szCs w:val="24"/>
        </w:rPr>
        <w:tab/>
      </w:r>
      <w:r>
        <w:rPr>
          <w:szCs w:val="24"/>
        </w:rPr>
        <w:fldChar w:fldCharType="begin">
          <w:ffData>
            <w:name w:val=""/>
            <w:enabled/>
            <w:calcOnExit w:val="0"/>
            <w:statusText w:type="text" w:val="This is a text box to describe other."/>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p>
    <w:p w14:paraId="13599351" w14:textId="77777777" w:rsidR="00DB1DF1" w:rsidRPr="00121008" w:rsidRDefault="00FD26CF" w:rsidP="00323C32">
      <w:pPr>
        <w:ind w:left="1440" w:hanging="1440"/>
        <w:rPr>
          <w:szCs w:val="24"/>
          <w:u w:val="single"/>
        </w:rPr>
      </w:pPr>
      <w:r w:rsidRPr="00B83D66">
        <w:rPr>
          <w:szCs w:val="24"/>
          <w:u w:val="single"/>
        </w:rPr>
        <w:t>Guidance:</w:t>
      </w:r>
      <w:r w:rsidRPr="00B83D66">
        <w:rPr>
          <w:szCs w:val="24"/>
          <w:u w:val="single"/>
        </w:rPr>
        <w:tab/>
        <w:t>All forms of coverage that the State elects to provide to children in its plan must be checked</w:t>
      </w:r>
      <w:r w:rsidR="003335CF" w:rsidRPr="00B83D66">
        <w:rPr>
          <w:szCs w:val="24"/>
          <w:u w:val="single"/>
        </w:rPr>
        <w:t xml:space="preserve">. </w:t>
      </w:r>
      <w:r w:rsidRPr="00B83D66">
        <w:rPr>
          <w:szCs w:val="24"/>
          <w:u w:val="single"/>
        </w:rPr>
        <w:t>The State should also describe the scope, amount and duration of services covered under its plan, as well as any exclusions or limitations</w:t>
      </w:r>
      <w:r w:rsidR="003335CF" w:rsidRPr="00B83D66">
        <w:rPr>
          <w:szCs w:val="24"/>
          <w:u w:val="single"/>
        </w:rPr>
        <w:t xml:space="preserve">. </w:t>
      </w:r>
      <w:r w:rsidRPr="00B83D66">
        <w:rPr>
          <w:szCs w:val="24"/>
          <w:u w:val="single"/>
        </w:rPr>
        <w:t xml:space="preserve">States that choose to cover unborn children under the State plan should include a separate section 6.2 that specifies benefits for </w:t>
      </w:r>
      <w:r w:rsidR="00DB1DF1" w:rsidRPr="00B83D66">
        <w:rPr>
          <w:szCs w:val="24"/>
          <w:u w:val="single"/>
        </w:rPr>
        <w:t xml:space="preserve">the unborn child </w:t>
      </w:r>
      <w:r w:rsidR="00DB1DF1" w:rsidRPr="00121008">
        <w:rPr>
          <w:szCs w:val="24"/>
          <w:u w:val="single"/>
        </w:rPr>
        <w:t>population.</w:t>
      </w:r>
      <w:r w:rsidRPr="00121008">
        <w:rPr>
          <w:szCs w:val="24"/>
          <w:u w:val="single"/>
        </w:rPr>
        <w:t xml:space="preserve"> (Section 2110(a)) (42CFR, 457.490) </w:t>
      </w:r>
    </w:p>
    <w:p w14:paraId="6E754FE2" w14:textId="77777777" w:rsidR="00FD26CF" w:rsidRPr="00121008" w:rsidRDefault="00FD26CF" w:rsidP="00323C32">
      <w:pPr>
        <w:ind w:left="1440" w:hanging="1440"/>
        <w:rPr>
          <w:szCs w:val="24"/>
          <w:u w:val="single"/>
        </w:rPr>
      </w:pPr>
      <w:r w:rsidRPr="00121008">
        <w:rPr>
          <w:szCs w:val="24"/>
          <w:u w:val="single"/>
        </w:rPr>
        <w:t xml:space="preserve"> </w:t>
      </w:r>
      <w:r w:rsidRPr="00121008">
        <w:rPr>
          <w:szCs w:val="24"/>
          <w:u w:val="single"/>
        </w:rPr>
        <w:br/>
        <w:t xml:space="preserve">If the state elects to cover the new option of targeted low income pregnant </w:t>
      </w:r>
      <w:proofErr w:type="gramStart"/>
      <w:r w:rsidRPr="00121008">
        <w:rPr>
          <w:szCs w:val="24"/>
          <w:u w:val="single"/>
        </w:rPr>
        <w:t>women, but</w:t>
      </w:r>
      <w:proofErr w:type="gramEnd"/>
      <w:r w:rsidRPr="00121008">
        <w:rPr>
          <w:szCs w:val="24"/>
          <w:u w:val="single"/>
        </w:rPr>
        <w:t xml:space="preserve"> chooses to provide a different benefit package for these pregnant women under the CHIP plan, the state must include a separate section 6.2 describing the benefit package for pregnant women</w:t>
      </w:r>
      <w:r w:rsidR="00F00AD6" w:rsidRPr="00121008">
        <w:rPr>
          <w:szCs w:val="24"/>
          <w:u w:val="single"/>
        </w:rPr>
        <w:t>.</w:t>
      </w:r>
      <w:r w:rsidRPr="00121008">
        <w:rPr>
          <w:szCs w:val="24"/>
          <w:u w:val="single"/>
        </w:rPr>
        <w:t xml:space="preserve"> (Section 2112)</w:t>
      </w:r>
    </w:p>
    <w:p w14:paraId="2586798E" w14:textId="77777777" w:rsidR="00FD26CF" w:rsidRPr="00B83D66" w:rsidRDefault="00FD26CF" w:rsidP="00323C32">
      <w:pPr>
        <w:tabs>
          <w:tab w:val="left" w:pos="-1440"/>
        </w:tabs>
        <w:ind w:left="720" w:hanging="720"/>
        <w:rPr>
          <w:rStyle w:val="Heading3Char"/>
          <w:rFonts w:ascii="Times New Roman" w:hAnsi="Times New Roman" w:cs="Times New Roman"/>
          <w:sz w:val="24"/>
          <w:szCs w:val="24"/>
        </w:rPr>
      </w:pPr>
    </w:p>
    <w:p w14:paraId="32F1F828" w14:textId="77777777" w:rsidR="0005238D" w:rsidRPr="00121008" w:rsidRDefault="003F0E59" w:rsidP="00DB1DF1">
      <w:pPr>
        <w:tabs>
          <w:tab w:val="left" w:pos="-1440"/>
        </w:tabs>
        <w:ind w:left="720" w:hanging="720"/>
        <w:rPr>
          <w:szCs w:val="24"/>
        </w:rPr>
      </w:pPr>
      <w:r w:rsidRPr="00B83D66">
        <w:rPr>
          <w:rStyle w:val="Heading3Char"/>
          <w:rFonts w:ascii="Times New Roman" w:hAnsi="Times New Roman" w:cs="Times New Roman"/>
          <w:sz w:val="24"/>
          <w:szCs w:val="24"/>
        </w:rPr>
        <w:t>6.2</w:t>
      </w:r>
      <w:bookmarkEnd w:id="117"/>
      <w:r w:rsidR="003335CF" w:rsidRPr="00B83D66">
        <w:rPr>
          <w:rStyle w:val="Heading3Char"/>
          <w:rFonts w:ascii="Times New Roman" w:hAnsi="Times New Roman" w:cs="Times New Roman"/>
          <w:sz w:val="24"/>
          <w:szCs w:val="24"/>
        </w:rPr>
        <w:t xml:space="preserve">. </w:t>
      </w:r>
      <w:r w:rsidRPr="00B83D66">
        <w:rPr>
          <w:szCs w:val="24"/>
        </w:rPr>
        <w:tab/>
        <w:t xml:space="preserve">The </w:t>
      </w:r>
      <w:r w:rsidR="008840CA" w:rsidRPr="00B83D66">
        <w:rPr>
          <w:szCs w:val="24"/>
        </w:rPr>
        <w:t xml:space="preserve">State </w:t>
      </w:r>
      <w:r w:rsidRPr="00B83D66">
        <w:rPr>
          <w:szCs w:val="24"/>
        </w:rPr>
        <w:t xml:space="preserve">elects to provide the following forms of coverage to children: (Check all that apply. If an item is checked, describe the coverage with respect to the amount, duration and scope of services covered, as well as any exclusions or limitations) </w:t>
      </w:r>
      <w:r w:rsidR="006915AB" w:rsidRPr="00121008">
        <w:rPr>
          <w:szCs w:val="24"/>
        </w:rPr>
        <w:t>(Section 2110(a</w:t>
      </w:r>
      <w:proofErr w:type="gramStart"/>
      <w:r w:rsidR="006915AB" w:rsidRPr="00121008">
        <w:rPr>
          <w:szCs w:val="24"/>
        </w:rPr>
        <w:t>))  (</w:t>
      </w:r>
      <w:proofErr w:type="gramEnd"/>
      <w:r w:rsidR="006915AB" w:rsidRPr="00121008">
        <w:rPr>
          <w:szCs w:val="24"/>
        </w:rPr>
        <w:t>42CFR 457.490)</w:t>
      </w:r>
    </w:p>
    <w:p w14:paraId="07C9D985" w14:textId="77777777" w:rsidR="003F0E59" w:rsidRPr="00B83D66" w:rsidRDefault="00C43414" w:rsidP="00323C32">
      <w:pPr>
        <w:rPr>
          <w:szCs w:val="24"/>
        </w:rPr>
      </w:pPr>
      <w:r>
        <w:rPr>
          <w:szCs w:val="24"/>
        </w:rPr>
        <w:tab/>
      </w:r>
      <w:bookmarkStart w:id="118" w:name="Text89"/>
      <w:r>
        <w:rPr>
          <w:szCs w:val="24"/>
        </w:rPr>
        <w:fldChar w:fldCharType="begin">
          <w:ffData>
            <w:name w:val="Text89"/>
            <w:enabled/>
            <w:calcOnExit w:val="0"/>
            <w:statusText w:type="text" w:val="This is a text field to enter States election to provide forms of coverage to children.    "/>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18"/>
    </w:p>
    <w:p w14:paraId="65AA85A0" w14:textId="77777777" w:rsidR="006915AB" w:rsidRDefault="003F0E59" w:rsidP="00323C32">
      <w:pPr>
        <w:tabs>
          <w:tab w:val="left" w:pos="-1440"/>
        </w:tabs>
        <w:ind w:left="2160" w:hanging="1440"/>
        <w:rPr>
          <w:szCs w:val="24"/>
        </w:rPr>
      </w:pPr>
      <w:r w:rsidRPr="00B83D66">
        <w:rPr>
          <w:b/>
          <w:szCs w:val="24"/>
        </w:rPr>
        <w:t>6.2.1</w:t>
      </w:r>
      <w:r w:rsidR="003335CF" w:rsidRPr="00B83D66">
        <w:rPr>
          <w:b/>
          <w:szCs w:val="24"/>
        </w:rPr>
        <w:t xml:space="preserve">. </w:t>
      </w:r>
      <w:r w:rsidR="00C43414">
        <w:rPr>
          <w:szCs w:val="24"/>
        </w:rPr>
        <w:fldChar w:fldCharType="begin">
          <w:ffData>
            <w:name w:val=""/>
            <w:enabled/>
            <w:calcOnExit w:val="0"/>
            <w:statusText w:type="text" w:val="This is a checkbox to check Inpatient Service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Inpatient </w:t>
      </w:r>
      <w:proofErr w:type="gramStart"/>
      <w:r w:rsidRPr="00B83D66">
        <w:rPr>
          <w:szCs w:val="24"/>
        </w:rPr>
        <w:t xml:space="preserve">services  </w:t>
      </w:r>
      <w:r w:rsidR="006915AB" w:rsidRPr="00B83D66">
        <w:rPr>
          <w:szCs w:val="24"/>
        </w:rPr>
        <w:t>(</w:t>
      </w:r>
      <w:proofErr w:type="gramEnd"/>
      <w:r w:rsidR="006915AB" w:rsidRPr="00B83D66">
        <w:rPr>
          <w:szCs w:val="24"/>
        </w:rPr>
        <w:t>Section 2110(a)(1))</w:t>
      </w:r>
    </w:p>
    <w:p w14:paraId="59D541CF" w14:textId="77777777" w:rsidR="0095246C" w:rsidRPr="00B83D66" w:rsidRDefault="00DB1475" w:rsidP="00DB1475">
      <w:pPr>
        <w:tabs>
          <w:tab w:val="left" w:pos="-1440"/>
          <w:tab w:val="left" w:pos="2244"/>
        </w:tabs>
        <w:ind w:left="2160" w:hanging="1440"/>
        <w:rPr>
          <w:szCs w:val="24"/>
        </w:rPr>
      </w:pPr>
      <w:r>
        <w:rPr>
          <w:szCs w:val="24"/>
        </w:rPr>
        <w:tab/>
      </w:r>
      <w:bookmarkStart w:id="119" w:name="Text90"/>
      <w:r>
        <w:rPr>
          <w:szCs w:val="24"/>
        </w:rPr>
        <w:fldChar w:fldCharType="begin">
          <w:ffData>
            <w:name w:val="Text90"/>
            <w:enabled/>
            <w:calcOnExit w:val="0"/>
            <w:statusText w:type="text" w:val="This is a text field to describe inpatient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19"/>
    </w:p>
    <w:p w14:paraId="654A979C" w14:textId="77777777" w:rsidR="006915AB" w:rsidRDefault="003F0E59" w:rsidP="00323C32">
      <w:pPr>
        <w:tabs>
          <w:tab w:val="left" w:pos="-1440"/>
        </w:tabs>
        <w:ind w:left="2160" w:hanging="1440"/>
        <w:rPr>
          <w:szCs w:val="24"/>
        </w:rPr>
      </w:pPr>
      <w:r w:rsidRPr="00B83D66">
        <w:rPr>
          <w:b/>
          <w:szCs w:val="24"/>
        </w:rPr>
        <w:t>6.2.2</w:t>
      </w:r>
      <w:r w:rsidR="003335CF" w:rsidRPr="00B83D66">
        <w:rPr>
          <w:b/>
          <w:szCs w:val="24"/>
        </w:rPr>
        <w:t xml:space="preserve">. </w:t>
      </w:r>
      <w:r w:rsidR="00C43414">
        <w:rPr>
          <w:szCs w:val="24"/>
        </w:rPr>
        <w:fldChar w:fldCharType="begin">
          <w:ffData>
            <w:name w:val=""/>
            <w:enabled/>
            <w:calcOnExit w:val="0"/>
            <w:statusText w:type="text" w:val="This is a checkbox to check Outpatient service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Outpatient </w:t>
      </w:r>
      <w:proofErr w:type="gramStart"/>
      <w:r w:rsidRPr="00B83D66">
        <w:rPr>
          <w:szCs w:val="24"/>
        </w:rPr>
        <w:t xml:space="preserve">services  </w:t>
      </w:r>
      <w:r w:rsidR="006915AB" w:rsidRPr="00B83D66">
        <w:rPr>
          <w:szCs w:val="24"/>
        </w:rPr>
        <w:t>(</w:t>
      </w:r>
      <w:proofErr w:type="gramEnd"/>
      <w:r w:rsidR="006915AB" w:rsidRPr="00B83D66">
        <w:rPr>
          <w:szCs w:val="24"/>
        </w:rPr>
        <w:t>Section 2110(a)(2))</w:t>
      </w:r>
    </w:p>
    <w:p w14:paraId="79A72DB6" w14:textId="77777777" w:rsidR="0095246C" w:rsidRPr="00B83D66" w:rsidRDefault="00DB1475" w:rsidP="00DB1475">
      <w:pPr>
        <w:tabs>
          <w:tab w:val="left" w:pos="-1440"/>
          <w:tab w:val="left" w:pos="2208"/>
        </w:tabs>
        <w:ind w:left="2160" w:hanging="1440"/>
        <w:rPr>
          <w:szCs w:val="24"/>
        </w:rPr>
      </w:pPr>
      <w:r>
        <w:rPr>
          <w:szCs w:val="24"/>
        </w:rPr>
        <w:tab/>
      </w:r>
      <w:bookmarkStart w:id="120" w:name="Text91"/>
      <w:r>
        <w:rPr>
          <w:szCs w:val="24"/>
        </w:rPr>
        <w:fldChar w:fldCharType="begin">
          <w:ffData>
            <w:name w:val="Text91"/>
            <w:enabled/>
            <w:calcOnExit w:val="0"/>
            <w:statusText w:type="text" w:val="This is a textbox to describe outpatient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20"/>
    </w:p>
    <w:p w14:paraId="1D918A7E" w14:textId="77777777" w:rsidR="006915AB" w:rsidRDefault="003F0E59" w:rsidP="00323C32">
      <w:pPr>
        <w:tabs>
          <w:tab w:val="left" w:pos="-1440"/>
        </w:tabs>
        <w:ind w:left="2160" w:hanging="1440"/>
        <w:rPr>
          <w:szCs w:val="24"/>
        </w:rPr>
      </w:pPr>
      <w:r w:rsidRPr="00B83D66">
        <w:rPr>
          <w:b/>
          <w:szCs w:val="24"/>
        </w:rPr>
        <w:t>6.2.3</w:t>
      </w:r>
      <w:r w:rsidR="003335CF" w:rsidRPr="00B83D66">
        <w:rPr>
          <w:b/>
          <w:szCs w:val="24"/>
        </w:rPr>
        <w:t xml:space="preserve">. </w:t>
      </w:r>
      <w:r w:rsidR="00C43414">
        <w:rPr>
          <w:szCs w:val="24"/>
        </w:rPr>
        <w:fldChar w:fldCharType="begin">
          <w:ffData>
            <w:name w:val=""/>
            <w:enabled/>
            <w:calcOnExit w:val="0"/>
            <w:statusText w:type="text" w:val="This is a checkbox to check physician service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Physician </w:t>
      </w:r>
      <w:proofErr w:type="gramStart"/>
      <w:r w:rsidRPr="00B83D66">
        <w:rPr>
          <w:szCs w:val="24"/>
        </w:rPr>
        <w:t xml:space="preserve">services  </w:t>
      </w:r>
      <w:r w:rsidR="006915AB" w:rsidRPr="00B83D66">
        <w:rPr>
          <w:szCs w:val="24"/>
        </w:rPr>
        <w:t>(</w:t>
      </w:r>
      <w:proofErr w:type="gramEnd"/>
      <w:r w:rsidR="006915AB" w:rsidRPr="00B83D66">
        <w:rPr>
          <w:szCs w:val="24"/>
        </w:rPr>
        <w:t>Section 2110(a)(3))</w:t>
      </w:r>
    </w:p>
    <w:p w14:paraId="737AC27C" w14:textId="77777777" w:rsidR="0095246C" w:rsidRPr="00B83D66" w:rsidRDefault="00DB1475" w:rsidP="00DB1475">
      <w:pPr>
        <w:tabs>
          <w:tab w:val="left" w:pos="-1440"/>
          <w:tab w:val="left" w:pos="2196"/>
        </w:tabs>
        <w:ind w:left="2160" w:hanging="1440"/>
        <w:rPr>
          <w:szCs w:val="24"/>
        </w:rPr>
      </w:pPr>
      <w:r>
        <w:rPr>
          <w:szCs w:val="24"/>
        </w:rPr>
        <w:tab/>
      </w:r>
      <w:bookmarkStart w:id="121" w:name="Text92"/>
      <w:r>
        <w:rPr>
          <w:szCs w:val="24"/>
        </w:rPr>
        <w:fldChar w:fldCharType="begin">
          <w:ffData>
            <w:name w:val="Text92"/>
            <w:enabled/>
            <w:calcOnExit w:val="0"/>
            <w:statusText w:type="text" w:val="This is a textbox to describe physician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21"/>
    </w:p>
    <w:p w14:paraId="47841086" w14:textId="77777777" w:rsidR="006915AB" w:rsidRDefault="003F0E59" w:rsidP="00323C32">
      <w:pPr>
        <w:tabs>
          <w:tab w:val="left" w:pos="-1440"/>
        </w:tabs>
        <w:ind w:left="2160" w:hanging="1440"/>
        <w:rPr>
          <w:szCs w:val="24"/>
        </w:rPr>
      </w:pPr>
      <w:r w:rsidRPr="00B83D66">
        <w:rPr>
          <w:b/>
          <w:szCs w:val="24"/>
        </w:rPr>
        <w:t>6.2.4</w:t>
      </w:r>
      <w:r w:rsidR="003335CF" w:rsidRPr="00B83D66">
        <w:rPr>
          <w:b/>
          <w:szCs w:val="24"/>
        </w:rPr>
        <w:t xml:space="preserve">. </w:t>
      </w:r>
      <w:r w:rsidR="00C43414">
        <w:rPr>
          <w:szCs w:val="24"/>
        </w:rPr>
        <w:fldChar w:fldCharType="begin">
          <w:ffData>
            <w:name w:val=""/>
            <w:enabled/>
            <w:calcOnExit w:val="0"/>
            <w:statusText w:type="text" w:val="This is a checkbox to check surgical service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Surgical </w:t>
      </w:r>
      <w:proofErr w:type="gramStart"/>
      <w:r w:rsidRPr="00B83D66">
        <w:rPr>
          <w:szCs w:val="24"/>
        </w:rPr>
        <w:t xml:space="preserve">services  </w:t>
      </w:r>
      <w:r w:rsidR="006915AB" w:rsidRPr="00B83D66">
        <w:rPr>
          <w:szCs w:val="24"/>
        </w:rPr>
        <w:t>(</w:t>
      </w:r>
      <w:proofErr w:type="gramEnd"/>
      <w:r w:rsidR="006915AB" w:rsidRPr="00B83D66">
        <w:rPr>
          <w:szCs w:val="24"/>
        </w:rPr>
        <w:t>Section 2110(a)(4))</w:t>
      </w:r>
    </w:p>
    <w:p w14:paraId="307AB9B9" w14:textId="77777777" w:rsidR="0095246C" w:rsidRPr="00B83D66" w:rsidRDefault="00DB1475" w:rsidP="00DB1475">
      <w:pPr>
        <w:tabs>
          <w:tab w:val="left" w:pos="-1440"/>
          <w:tab w:val="left" w:pos="2244"/>
        </w:tabs>
        <w:ind w:left="2160" w:hanging="1440"/>
        <w:rPr>
          <w:szCs w:val="24"/>
        </w:rPr>
      </w:pPr>
      <w:r>
        <w:rPr>
          <w:szCs w:val="24"/>
        </w:rPr>
        <w:tab/>
      </w:r>
      <w:bookmarkStart w:id="122" w:name="Text93"/>
      <w:r>
        <w:rPr>
          <w:szCs w:val="24"/>
        </w:rPr>
        <w:fldChar w:fldCharType="begin">
          <w:ffData>
            <w:name w:val="Text93"/>
            <w:enabled/>
            <w:calcOnExit w:val="0"/>
            <w:statusText w:type="text" w:val="This is a textbox to describe surgical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22"/>
    </w:p>
    <w:p w14:paraId="6F33CE43" w14:textId="77777777" w:rsidR="006915AB" w:rsidRDefault="003F0E59" w:rsidP="00323C32">
      <w:pPr>
        <w:tabs>
          <w:tab w:val="left" w:pos="-1440"/>
        </w:tabs>
        <w:ind w:left="2160" w:hanging="1440"/>
        <w:rPr>
          <w:szCs w:val="24"/>
        </w:rPr>
      </w:pPr>
      <w:r w:rsidRPr="00B83D66">
        <w:rPr>
          <w:b/>
          <w:szCs w:val="24"/>
        </w:rPr>
        <w:t>6.2.5</w:t>
      </w:r>
      <w:r w:rsidR="003335CF" w:rsidRPr="00B83D66">
        <w:rPr>
          <w:b/>
          <w:szCs w:val="24"/>
        </w:rPr>
        <w:t xml:space="preserve">. </w:t>
      </w:r>
      <w:r w:rsidR="00C43414">
        <w:rPr>
          <w:szCs w:val="24"/>
        </w:rPr>
        <w:fldChar w:fldCharType="begin">
          <w:ffData>
            <w:name w:val=""/>
            <w:enabled/>
            <w:calcOnExit w:val="0"/>
            <w:statusText w:type="text" w:val="This is a checkbox to select clinic service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Clinic services (including health center services) and other ambulatory health care services</w:t>
      </w:r>
      <w:r w:rsidR="003335CF" w:rsidRPr="00B83D66">
        <w:rPr>
          <w:szCs w:val="24"/>
        </w:rPr>
        <w:t xml:space="preserve">. </w:t>
      </w:r>
      <w:r w:rsidR="006915AB" w:rsidRPr="00B83D66">
        <w:rPr>
          <w:szCs w:val="24"/>
        </w:rPr>
        <w:t>(Section 2110(a)(5))</w:t>
      </w:r>
    </w:p>
    <w:p w14:paraId="317CDB4C" w14:textId="77777777" w:rsidR="0095246C" w:rsidRPr="00B83D66" w:rsidRDefault="00DB1475" w:rsidP="00DB1475">
      <w:pPr>
        <w:tabs>
          <w:tab w:val="left" w:pos="-1440"/>
          <w:tab w:val="left" w:pos="2184"/>
        </w:tabs>
        <w:ind w:left="2160" w:hanging="1440"/>
        <w:rPr>
          <w:szCs w:val="24"/>
        </w:rPr>
      </w:pPr>
      <w:r>
        <w:rPr>
          <w:szCs w:val="24"/>
        </w:rPr>
        <w:tab/>
      </w:r>
      <w:bookmarkStart w:id="123" w:name="Text94"/>
      <w:r>
        <w:rPr>
          <w:szCs w:val="24"/>
        </w:rPr>
        <w:fldChar w:fldCharType="begin">
          <w:ffData>
            <w:name w:val="Text94"/>
            <w:enabled/>
            <w:calcOnExit w:val="0"/>
            <w:statusText w:type="text" w:val="This is a text field to describe clinic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23"/>
    </w:p>
    <w:p w14:paraId="1DF5CF4C" w14:textId="77777777" w:rsidR="006915AB" w:rsidRDefault="003F0E59" w:rsidP="00323C32">
      <w:pPr>
        <w:tabs>
          <w:tab w:val="left" w:pos="-1440"/>
        </w:tabs>
        <w:ind w:left="2160" w:hanging="1440"/>
        <w:rPr>
          <w:szCs w:val="24"/>
        </w:rPr>
      </w:pPr>
      <w:r w:rsidRPr="00B83D66">
        <w:rPr>
          <w:b/>
          <w:szCs w:val="24"/>
        </w:rPr>
        <w:t>6.2.6</w:t>
      </w:r>
      <w:r w:rsidR="003335CF" w:rsidRPr="00B83D66">
        <w:rPr>
          <w:b/>
          <w:szCs w:val="24"/>
        </w:rPr>
        <w:t xml:space="preserve">. </w:t>
      </w:r>
      <w:r w:rsidR="00C43414">
        <w:rPr>
          <w:szCs w:val="24"/>
        </w:rPr>
        <w:fldChar w:fldCharType="begin">
          <w:ffData>
            <w:name w:val=""/>
            <w:enabled/>
            <w:calcOnExit w:val="0"/>
            <w:statusText w:type="text" w:val="This is a checkbox to select prescription service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Prescription </w:t>
      </w:r>
      <w:proofErr w:type="gramStart"/>
      <w:r w:rsidRPr="00B83D66">
        <w:rPr>
          <w:szCs w:val="24"/>
        </w:rPr>
        <w:t xml:space="preserve">drugs  </w:t>
      </w:r>
      <w:r w:rsidR="006915AB" w:rsidRPr="00B83D66">
        <w:rPr>
          <w:szCs w:val="24"/>
        </w:rPr>
        <w:t>(</w:t>
      </w:r>
      <w:proofErr w:type="gramEnd"/>
      <w:r w:rsidR="006915AB" w:rsidRPr="00B83D66">
        <w:rPr>
          <w:szCs w:val="24"/>
        </w:rPr>
        <w:t>Section 2110(a)(6))</w:t>
      </w:r>
    </w:p>
    <w:p w14:paraId="7A1E6488" w14:textId="77777777" w:rsidR="0095246C" w:rsidRPr="00B83D66" w:rsidRDefault="00DB1475" w:rsidP="00DB1475">
      <w:pPr>
        <w:tabs>
          <w:tab w:val="left" w:pos="-1440"/>
          <w:tab w:val="left" w:pos="2268"/>
        </w:tabs>
        <w:ind w:left="2160" w:hanging="1440"/>
        <w:rPr>
          <w:szCs w:val="24"/>
        </w:rPr>
      </w:pPr>
      <w:r>
        <w:rPr>
          <w:szCs w:val="24"/>
        </w:rPr>
        <w:tab/>
      </w:r>
      <w:bookmarkStart w:id="124" w:name="Text95"/>
      <w:r>
        <w:rPr>
          <w:szCs w:val="24"/>
        </w:rPr>
        <w:fldChar w:fldCharType="begin">
          <w:ffData>
            <w:name w:val="Text95"/>
            <w:enabled/>
            <w:calcOnExit w:val="0"/>
            <w:statusText w:type="text" w:val="This is a textfield to describe prescription drug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24"/>
    </w:p>
    <w:p w14:paraId="7B03B202" w14:textId="77777777" w:rsidR="006915AB" w:rsidRDefault="003F0E59" w:rsidP="00323C32">
      <w:pPr>
        <w:tabs>
          <w:tab w:val="left" w:pos="-1440"/>
        </w:tabs>
        <w:ind w:left="2160" w:hanging="1440"/>
        <w:rPr>
          <w:szCs w:val="24"/>
        </w:rPr>
      </w:pPr>
      <w:r w:rsidRPr="00B83D66">
        <w:rPr>
          <w:b/>
          <w:szCs w:val="24"/>
        </w:rPr>
        <w:t>6.2.7</w:t>
      </w:r>
      <w:r w:rsidR="003335CF" w:rsidRPr="00B83D66">
        <w:rPr>
          <w:b/>
          <w:szCs w:val="24"/>
        </w:rPr>
        <w:t xml:space="preserve">. </w:t>
      </w:r>
      <w:r w:rsidR="00C43414">
        <w:rPr>
          <w:szCs w:val="24"/>
        </w:rPr>
        <w:fldChar w:fldCharType="begin">
          <w:ffData>
            <w:name w:val=""/>
            <w:enabled/>
            <w:calcOnExit w:val="0"/>
            <w:statusText w:type="text" w:val="This is a checkbox to select over the counter medication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Over-the-counter </w:t>
      </w:r>
      <w:proofErr w:type="gramStart"/>
      <w:r w:rsidRPr="00B83D66">
        <w:rPr>
          <w:szCs w:val="24"/>
        </w:rPr>
        <w:t xml:space="preserve">medications  </w:t>
      </w:r>
      <w:r w:rsidR="006915AB" w:rsidRPr="00B83D66">
        <w:rPr>
          <w:szCs w:val="24"/>
        </w:rPr>
        <w:t>(</w:t>
      </w:r>
      <w:proofErr w:type="gramEnd"/>
      <w:r w:rsidR="006915AB" w:rsidRPr="00B83D66">
        <w:rPr>
          <w:szCs w:val="24"/>
        </w:rPr>
        <w:t>Section 2110(a)(7))</w:t>
      </w:r>
    </w:p>
    <w:p w14:paraId="57D0F9A0" w14:textId="77777777" w:rsidR="0095246C" w:rsidRPr="00B83D66" w:rsidRDefault="00DB1475" w:rsidP="00DB1475">
      <w:pPr>
        <w:tabs>
          <w:tab w:val="left" w:pos="-1440"/>
          <w:tab w:val="left" w:pos="2256"/>
        </w:tabs>
        <w:ind w:left="2160" w:hanging="1440"/>
        <w:rPr>
          <w:szCs w:val="24"/>
        </w:rPr>
      </w:pPr>
      <w:r>
        <w:rPr>
          <w:szCs w:val="24"/>
        </w:rPr>
        <w:tab/>
      </w:r>
      <w:bookmarkStart w:id="125" w:name="Text96"/>
      <w:r>
        <w:rPr>
          <w:szCs w:val="24"/>
        </w:rPr>
        <w:fldChar w:fldCharType="begin">
          <w:ffData>
            <w:name w:val="Text96"/>
            <w:enabled/>
            <w:calcOnExit w:val="0"/>
            <w:statusText w:type="text" w:val="This is text field to describe over the counter medication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25"/>
    </w:p>
    <w:p w14:paraId="0705558E" w14:textId="77777777" w:rsidR="006915AB" w:rsidRDefault="003F0E59" w:rsidP="00323C32">
      <w:pPr>
        <w:tabs>
          <w:tab w:val="left" w:pos="-1440"/>
        </w:tabs>
        <w:ind w:left="2160" w:hanging="1440"/>
        <w:rPr>
          <w:szCs w:val="24"/>
        </w:rPr>
      </w:pPr>
      <w:r w:rsidRPr="00B83D66">
        <w:rPr>
          <w:b/>
          <w:szCs w:val="24"/>
        </w:rPr>
        <w:t>6.2.8</w:t>
      </w:r>
      <w:r w:rsidR="003335CF" w:rsidRPr="00B83D66">
        <w:rPr>
          <w:b/>
          <w:szCs w:val="24"/>
        </w:rPr>
        <w:t xml:space="preserve">. </w:t>
      </w:r>
      <w:r w:rsidR="00C43414">
        <w:rPr>
          <w:szCs w:val="24"/>
        </w:rPr>
        <w:fldChar w:fldCharType="begin">
          <w:ffData>
            <w:name w:val=""/>
            <w:enabled/>
            <w:calcOnExit w:val="0"/>
            <w:statusText w:type="text" w:val="This is a checkbox to check laboratory and pre-pregnancy family services and supplie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Laboratory and radiological </w:t>
      </w:r>
      <w:proofErr w:type="gramStart"/>
      <w:r w:rsidRPr="00B83D66">
        <w:rPr>
          <w:szCs w:val="24"/>
        </w:rPr>
        <w:t xml:space="preserve">services  </w:t>
      </w:r>
      <w:r w:rsidR="006915AB" w:rsidRPr="00B83D66">
        <w:rPr>
          <w:szCs w:val="24"/>
        </w:rPr>
        <w:t>(</w:t>
      </w:r>
      <w:proofErr w:type="gramEnd"/>
      <w:r w:rsidR="006915AB" w:rsidRPr="00B83D66">
        <w:rPr>
          <w:szCs w:val="24"/>
        </w:rPr>
        <w:t>Section 2110(a)(8))</w:t>
      </w:r>
    </w:p>
    <w:p w14:paraId="72AFE7AC" w14:textId="77777777" w:rsidR="0095246C" w:rsidRPr="00B83D66" w:rsidRDefault="00DB1475" w:rsidP="00DB1475">
      <w:pPr>
        <w:tabs>
          <w:tab w:val="left" w:pos="-1440"/>
          <w:tab w:val="left" w:pos="2256"/>
        </w:tabs>
        <w:ind w:left="2160" w:hanging="1440"/>
        <w:rPr>
          <w:szCs w:val="24"/>
        </w:rPr>
      </w:pPr>
      <w:r>
        <w:rPr>
          <w:szCs w:val="24"/>
        </w:rPr>
        <w:tab/>
      </w:r>
      <w:bookmarkStart w:id="126" w:name="Text97"/>
      <w:r>
        <w:rPr>
          <w:szCs w:val="24"/>
        </w:rPr>
        <w:fldChar w:fldCharType="begin">
          <w:ffData>
            <w:name w:val="Text97"/>
            <w:enabled/>
            <w:calcOnExit w:val="0"/>
            <w:statusText w:type="text" w:val="This is a textfield to describe laboratory and radiological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126"/>
    </w:p>
    <w:p w14:paraId="6157AF70" w14:textId="77777777" w:rsidR="006915AB" w:rsidRDefault="003F0E59" w:rsidP="00323C32">
      <w:pPr>
        <w:tabs>
          <w:tab w:val="left" w:pos="-1440"/>
        </w:tabs>
        <w:ind w:left="2160" w:hanging="1440"/>
        <w:rPr>
          <w:szCs w:val="24"/>
        </w:rPr>
      </w:pPr>
      <w:r w:rsidRPr="00B83D66">
        <w:rPr>
          <w:b/>
          <w:szCs w:val="24"/>
        </w:rPr>
        <w:t>6.2.9</w:t>
      </w:r>
      <w:r w:rsidR="003335CF" w:rsidRPr="00B83D66">
        <w:rPr>
          <w:b/>
          <w:szCs w:val="24"/>
        </w:rPr>
        <w:t xml:space="preserve">. </w:t>
      </w:r>
      <w:r w:rsidR="004A6737" w:rsidRPr="00B83D66">
        <w:rPr>
          <w:szCs w:val="24"/>
        </w:rPr>
        <w:fldChar w:fldCharType="begin">
          <w:ffData>
            <w:name w:val="Check3"/>
            <w:enabled/>
            <w:calcOnExit w:val="0"/>
            <w:checkBox>
              <w:sizeAuto/>
              <w:default w:val="0"/>
            </w:checkBox>
          </w:ffData>
        </w:fldChar>
      </w:r>
      <w:r w:rsidRPr="00B83D66">
        <w:rPr>
          <w:szCs w:val="24"/>
        </w:rPr>
        <w:instrText xml:space="preserve"> FORMCHECKBOX </w:instrText>
      </w:r>
      <w:r w:rsidR="00000000">
        <w:rPr>
          <w:szCs w:val="24"/>
        </w:rPr>
      </w:r>
      <w:r w:rsidR="00000000">
        <w:rPr>
          <w:szCs w:val="24"/>
        </w:rPr>
        <w:fldChar w:fldCharType="separate"/>
      </w:r>
      <w:r w:rsidR="004A6737" w:rsidRPr="00B83D66">
        <w:rPr>
          <w:szCs w:val="24"/>
        </w:rPr>
        <w:fldChar w:fldCharType="end"/>
      </w:r>
      <w:r w:rsidRPr="00B83D66">
        <w:rPr>
          <w:szCs w:val="24"/>
        </w:rPr>
        <w:tab/>
        <w:t xml:space="preserve">Prenatal care and pre-pregnancy family services and </w:t>
      </w:r>
      <w:proofErr w:type="gramStart"/>
      <w:r w:rsidRPr="00B83D66">
        <w:rPr>
          <w:szCs w:val="24"/>
        </w:rPr>
        <w:t xml:space="preserve">supplies  </w:t>
      </w:r>
      <w:r w:rsidR="006915AB" w:rsidRPr="00B83D66">
        <w:rPr>
          <w:szCs w:val="24"/>
        </w:rPr>
        <w:t>(</w:t>
      </w:r>
      <w:proofErr w:type="gramEnd"/>
      <w:r w:rsidR="006915AB" w:rsidRPr="00B83D66">
        <w:rPr>
          <w:szCs w:val="24"/>
        </w:rPr>
        <w:t>Section 2110(a)(9))</w:t>
      </w:r>
    </w:p>
    <w:p w14:paraId="624DB544" w14:textId="71D43E3E" w:rsidR="0095246C" w:rsidRPr="00B83D66" w:rsidRDefault="00DB1475" w:rsidP="00E860B6">
      <w:pPr>
        <w:tabs>
          <w:tab w:val="left" w:pos="-1440"/>
          <w:tab w:val="left" w:pos="2196"/>
        </w:tabs>
        <w:ind w:left="2160" w:hanging="1440"/>
        <w:rPr>
          <w:szCs w:val="24"/>
        </w:rPr>
      </w:pPr>
      <w:r>
        <w:rPr>
          <w:szCs w:val="24"/>
        </w:rPr>
        <w:tab/>
      </w:r>
      <w:bookmarkStart w:id="127" w:name="Text98"/>
      <w:r>
        <w:rPr>
          <w:szCs w:val="24"/>
        </w:rPr>
        <w:fldChar w:fldCharType="begin">
          <w:ffData>
            <w:name w:val="Text98"/>
            <w:enabled/>
            <w:calcOnExit w:val="0"/>
            <w:statusText w:type="text" w:val="This is a text field to describe prenatal care and pre pregnancy family services and suppli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27"/>
    </w:p>
    <w:p w14:paraId="5A2FE072" w14:textId="20464BA4" w:rsidR="006915AB" w:rsidRDefault="003F0E59" w:rsidP="00323C32">
      <w:pPr>
        <w:tabs>
          <w:tab w:val="left" w:pos="-1440"/>
        </w:tabs>
        <w:ind w:left="2160" w:hanging="1440"/>
        <w:rPr>
          <w:szCs w:val="24"/>
        </w:rPr>
      </w:pPr>
      <w:r w:rsidRPr="00B83D66">
        <w:rPr>
          <w:b/>
          <w:szCs w:val="24"/>
        </w:rPr>
        <w:t>6.2.1</w:t>
      </w:r>
      <w:r w:rsidR="00406BD4">
        <w:rPr>
          <w:b/>
          <w:szCs w:val="24"/>
        </w:rPr>
        <w:t>0</w:t>
      </w:r>
      <w:r w:rsidRPr="00B83D66">
        <w:rPr>
          <w:b/>
          <w:szCs w:val="24"/>
        </w:rPr>
        <w:t>.</w:t>
      </w:r>
      <w:r w:rsidRPr="00B83D66">
        <w:rPr>
          <w:szCs w:val="24"/>
        </w:rPr>
        <w:t xml:space="preserve"> </w:t>
      </w:r>
      <w:r w:rsidR="00C43414">
        <w:rPr>
          <w:szCs w:val="24"/>
        </w:rPr>
        <w:fldChar w:fldCharType="begin">
          <w:ffData>
            <w:name w:val=""/>
            <w:enabled/>
            <w:calcOnExit w:val="0"/>
            <w:statusText w:type="text" w:val="This is a checkbox to check durable medical equipment and other medically related or remedial device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Durable medical equipment and other medically-related or remedial devices (such as prosthetic devices, implants, eyeglasses, hearing aids, dental devices, and </w:t>
      </w:r>
      <w:r w:rsidRPr="00B83D66">
        <w:rPr>
          <w:szCs w:val="24"/>
        </w:rPr>
        <w:lastRenderedPageBreak/>
        <w:t xml:space="preserve">adaptive </w:t>
      </w:r>
      <w:proofErr w:type="gramStart"/>
      <w:r w:rsidRPr="00B83D66">
        <w:rPr>
          <w:szCs w:val="24"/>
        </w:rPr>
        <w:t xml:space="preserve">devices)  </w:t>
      </w:r>
      <w:r w:rsidR="006915AB" w:rsidRPr="00B83D66">
        <w:rPr>
          <w:szCs w:val="24"/>
        </w:rPr>
        <w:t>(</w:t>
      </w:r>
      <w:proofErr w:type="gramEnd"/>
      <w:r w:rsidR="006915AB" w:rsidRPr="00B83D66">
        <w:rPr>
          <w:szCs w:val="24"/>
        </w:rPr>
        <w:t>Section 2110(a)(12))</w:t>
      </w:r>
    </w:p>
    <w:p w14:paraId="79C26115" w14:textId="77777777" w:rsidR="0095246C" w:rsidRPr="00B83D66" w:rsidRDefault="0082374A" w:rsidP="0082374A">
      <w:pPr>
        <w:tabs>
          <w:tab w:val="left" w:pos="-1440"/>
          <w:tab w:val="left" w:pos="2148"/>
        </w:tabs>
        <w:ind w:left="2160" w:hanging="1440"/>
        <w:rPr>
          <w:szCs w:val="24"/>
        </w:rPr>
      </w:pPr>
      <w:r>
        <w:rPr>
          <w:szCs w:val="24"/>
        </w:rPr>
        <w:tab/>
      </w:r>
      <w:bookmarkStart w:id="128" w:name="Text101"/>
      <w:r>
        <w:rPr>
          <w:szCs w:val="24"/>
        </w:rPr>
        <w:fldChar w:fldCharType="begin">
          <w:ffData>
            <w:name w:val="Text101"/>
            <w:enabled/>
            <w:calcOnExit w:val="0"/>
            <w:statusText w:type="text" w:val="This is a text field to describe durable medical equipment and other medically related or remedial de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28"/>
    </w:p>
    <w:p w14:paraId="31136382" w14:textId="37A9DDF0" w:rsidR="006915AB" w:rsidRPr="00B83D66" w:rsidRDefault="003F0E59" w:rsidP="00323C32">
      <w:pPr>
        <w:tabs>
          <w:tab w:val="left" w:pos="-1440"/>
        </w:tabs>
        <w:ind w:left="2160" w:hanging="1440"/>
        <w:rPr>
          <w:szCs w:val="24"/>
        </w:rPr>
      </w:pPr>
      <w:r w:rsidRPr="00B83D66">
        <w:rPr>
          <w:b/>
          <w:szCs w:val="24"/>
        </w:rPr>
        <w:t>6.2.1</w:t>
      </w:r>
      <w:r w:rsidR="00406BD4">
        <w:rPr>
          <w:b/>
          <w:szCs w:val="24"/>
        </w:rPr>
        <w:t>1</w:t>
      </w:r>
      <w:r w:rsidRPr="00B83D66">
        <w:rPr>
          <w:b/>
          <w:szCs w:val="24"/>
        </w:rPr>
        <w:t>.</w:t>
      </w:r>
      <w:r w:rsidRPr="00B83D66">
        <w:rPr>
          <w:szCs w:val="24"/>
        </w:rPr>
        <w:t xml:space="preserve"> </w:t>
      </w:r>
      <w:r w:rsidR="00C43414">
        <w:rPr>
          <w:szCs w:val="24"/>
        </w:rPr>
        <w:fldChar w:fldCharType="begin">
          <w:ffData>
            <w:name w:val=""/>
            <w:enabled/>
            <w:calcOnExit w:val="0"/>
            <w:statusText w:type="text" w:val="This is a checkbox to select disposable medical supplies."/>
            <w:checkBox>
              <w:sizeAuto/>
              <w:default w:val="0"/>
            </w:checkBox>
          </w:ffData>
        </w:fldChar>
      </w:r>
      <w:r w:rsidR="00C43414">
        <w:rPr>
          <w:szCs w:val="24"/>
        </w:rPr>
        <w:instrText xml:space="preserve"> FORMCHECKBOX </w:instrText>
      </w:r>
      <w:r w:rsidR="00000000">
        <w:rPr>
          <w:szCs w:val="24"/>
        </w:rPr>
      </w:r>
      <w:r w:rsidR="00000000">
        <w:rPr>
          <w:szCs w:val="24"/>
        </w:rPr>
        <w:fldChar w:fldCharType="separate"/>
      </w:r>
      <w:r w:rsidR="00C43414">
        <w:rPr>
          <w:szCs w:val="24"/>
        </w:rPr>
        <w:fldChar w:fldCharType="end"/>
      </w:r>
      <w:r w:rsidRPr="00B83D66">
        <w:rPr>
          <w:szCs w:val="24"/>
        </w:rPr>
        <w:tab/>
        <w:t xml:space="preserve">Disposable medical </w:t>
      </w:r>
      <w:proofErr w:type="gramStart"/>
      <w:r w:rsidRPr="00B83D66">
        <w:rPr>
          <w:szCs w:val="24"/>
        </w:rPr>
        <w:t xml:space="preserve">supplies  </w:t>
      </w:r>
      <w:r w:rsidR="006915AB" w:rsidRPr="00B83D66">
        <w:rPr>
          <w:szCs w:val="24"/>
        </w:rPr>
        <w:t>(</w:t>
      </w:r>
      <w:proofErr w:type="gramEnd"/>
      <w:r w:rsidR="006915AB" w:rsidRPr="00B83D66">
        <w:rPr>
          <w:szCs w:val="24"/>
        </w:rPr>
        <w:t>Section 2110(a)(13))</w:t>
      </w:r>
    </w:p>
    <w:p w14:paraId="4FDD35E3" w14:textId="77777777" w:rsidR="00592470" w:rsidRPr="00B83D66" w:rsidRDefault="0082374A" w:rsidP="00323C32">
      <w:pPr>
        <w:tabs>
          <w:tab w:val="left" w:pos="-1440"/>
        </w:tabs>
        <w:ind w:left="2160" w:hanging="1440"/>
        <w:rPr>
          <w:szCs w:val="24"/>
        </w:rPr>
      </w:pPr>
      <w:r>
        <w:rPr>
          <w:szCs w:val="24"/>
        </w:rPr>
        <w:tab/>
      </w:r>
      <w:bookmarkStart w:id="129" w:name="Text102"/>
      <w:r>
        <w:rPr>
          <w:szCs w:val="24"/>
        </w:rPr>
        <w:fldChar w:fldCharType="begin">
          <w:ffData>
            <w:name w:val="Text102"/>
            <w:enabled/>
            <w:calcOnExit w:val="0"/>
            <w:statusText w:type="text" w:val="This is a text field to describe disposable medical suppli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29"/>
    </w:p>
    <w:p w14:paraId="74692020" w14:textId="77777777" w:rsidR="004539A0" w:rsidRPr="00B83D66" w:rsidRDefault="004539A0" w:rsidP="00323C32">
      <w:pPr>
        <w:tabs>
          <w:tab w:val="left" w:pos="-1440"/>
        </w:tabs>
        <w:ind w:left="2160" w:hanging="1440"/>
        <w:rPr>
          <w:szCs w:val="24"/>
          <w:u w:val="single"/>
        </w:rPr>
      </w:pPr>
      <w:r w:rsidRPr="00B83D66">
        <w:rPr>
          <w:szCs w:val="24"/>
          <w:u w:val="single"/>
        </w:rPr>
        <w:t>Guidance:</w:t>
      </w:r>
      <w:r w:rsidRPr="00B83D66">
        <w:rPr>
          <w:szCs w:val="24"/>
          <w:u w:val="single"/>
        </w:rPr>
        <w:tab/>
        <w:t xml:space="preserve">Home and </w:t>
      </w:r>
      <w:proofErr w:type="gramStart"/>
      <w:r w:rsidRPr="00B83D66">
        <w:rPr>
          <w:szCs w:val="24"/>
          <w:u w:val="single"/>
        </w:rPr>
        <w:t>community based</w:t>
      </w:r>
      <w:proofErr w:type="gramEnd"/>
      <w:r w:rsidRPr="00B83D66">
        <w:rPr>
          <w:szCs w:val="24"/>
          <w:u w:val="single"/>
        </w:rPr>
        <w:t xml:space="preserve"> services may include supportive services such as home health nursing services, home health aide services, personal care, assistance with activities of daily living, chore services, day care services, respite care services, training for family members, and minor modifications to the home.</w:t>
      </w:r>
    </w:p>
    <w:p w14:paraId="00026397" w14:textId="77777777" w:rsidR="00592470" w:rsidRPr="00B83D66" w:rsidRDefault="00F50AC4" w:rsidP="00F50AC4">
      <w:pPr>
        <w:tabs>
          <w:tab w:val="left" w:pos="-1440"/>
          <w:tab w:val="left" w:pos="2448"/>
        </w:tabs>
        <w:ind w:left="2160" w:hanging="1440"/>
        <w:rPr>
          <w:szCs w:val="24"/>
        </w:rPr>
      </w:pPr>
      <w:r>
        <w:rPr>
          <w:szCs w:val="24"/>
        </w:rPr>
        <w:tab/>
      </w:r>
    </w:p>
    <w:p w14:paraId="76B343FC" w14:textId="16839D11" w:rsidR="006915AB" w:rsidRPr="00121008" w:rsidRDefault="003F0E59" w:rsidP="00323C32">
      <w:pPr>
        <w:tabs>
          <w:tab w:val="left" w:pos="-1440"/>
        </w:tabs>
        <w:ind w:left="2160" w:hanging="1440"/>
        <w:rPr>
          <w:szCs w:val="24"/>
        </w:rPr>
      </w:pPr>
      <w:r w:rsidRPr="00B83D66">
        <w:rPr>
          <w:b/>
          <w:szCs w:val="24"/>
        </w:rPr>
        <w:t>6.2.1</w:t>
      </w:r>
      <w:r w:rsidR="00406BD4">
        <w:rPr>
          <w:b/>
          <w:szCs w:val="24"/>
        </w:rPr>
        <w:t>2</w:t>
      </w:r>
      <w:r w:rsidRPr="00B83D66">
        <w:rPr>
          <w:b/>
          <w:szCs w:val="24"/>
        </w:rPr>
        <w:t xml:space="preserve">. </w:t>
      </w:r>
      <w:r w:rsidR="00F50AC4">
        <w:rPr>
          <w:szCs w:val="24"/>
        </w:rPr>
        <w:fldChar w:fldCharType="begin">
          <w:ffData>
            <w:name w:val=""/>
            <w:enabled/>
            <w:calcOnExit w:val="0"/>
            <w:statusText w:type="text" w:val="This is a checkbox to check Home and community-based health care services."/>
            <w:checkBox>
              <w:sizeAuto/>
              <w:default w:val="0"/>
            </w:checkBox>
          </w:ffData>
        </w:fldChar>
      </w:r>
      <w:r w:rsidR="00F50AC4">
        <w:rPr>
          <w:szCs w:val="24"/>
        </w:rPr>
        <w:instrText xml:space="preserve"> FORMCHECKBOX </w:instrText>
      </w:r>
      <w:r w:rsidR="00000000">
        <w:rPr>
          <w:szCs w:val="24"/>
        </w:rPr>
      </w:r>
      <w:r w:rsidR="00000000">
        <w:rPr>
          <w:szCs w:val="24"/>
        </w:rPr>
        <w:fldChar w:fldCharType="separate"/>
      </w:r>
      <w:r w:rsidR="00F50AC4">
        <w:rPr>
          <w:szCs w:val="24"/>
        </w:rPr>
        <w:fldChar w:fldCharType="end"/>
      </w:r>
      <w:r w:rsidRPr="00B83D66">
        <w:rPr>
          <w:szCs w:val="24"/>
        </w:rPr>
        <w:tab/>
        <w:t xml:space="preserve">Home and community-based </w:t>
      </w:r>
      <w:r w:rsidRPr="00121008">
        <w:rPr>
          <w:szCs w:val="24"/>
        </w:rPr>
        <w:t xml:space="preserve">health care services </w:t>
      </w:r>
      <w:r w:rsidR="006915AB" w:rsidRPr="00121008">
        <w:rPr>
          <w:szCs w:val="24"/>
        </w:rPr>
        <w:t>(Section 2110(a)(14))</w:t>
      </w:r>
    </w:p>
    <w:bookmarkStart w:id="130" w:name="Text104"/>
    <w:p w14:paraId="56441A3A" w14:textId="77777777" w:rsidR="00592470" w:rsidRPr="00B83D66" w:rsidRDefault="00F50AC4" w:rsidP="00F50AC4">
      <w:pPr>
        <w:tabs>
          <w:tab w:val="left" w:pos="-1440"/>
        </w:tabs>
        <w:ind w:left="2160"/>
        <w:rPr>
          <w:szCs w:val="24"/>
        </w:rPr>
      </w:pPr>
      <w:r>
        <w:rPr>
          <w:szCs w:val="24"/>
        </w:rPr>
        <w:fldChar w:fldCharType="begin">
          <w:ffData>
            <w:name w:val="Text104"/>
            <w:enabled/>
            <w:calcOnExit w:val="0"/>
            <w:statusText w:type="text" w:val="This is a text field to describe Home and community-based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30"/>
    </w:p>
    <w:p w14:paraId="0DAEF844" w14:textId="77777777" w:rsidR="004539A0" w:rsidRPr="00B83D66" w:rsidRDefault="004539A0" w:rsidP="00323C32">
      <w:pPr>
        <w:tabs>
          <w:tab w:val="left" w:pos="-1440"/>
        </w:tabs>
        <w:ind w:left="2160" w:hanging="1440"/>
        <w:rPr>
          <w:szCs w:val="24"/>
          <w:u w:val="single"/>
        </w:rPr>
      </w:pPr>
      <w:r w:rsidRPr="00B83D66">
        <w:rPr>
          <w:szCs w:val="24"/>
          <w:u w:val="single"/>
        </w:rPr>
        <w:t>Guidance:</w:t>
      </w:r>
      <w:r w:rsidRPr="00B83D66">
        <w:rPr>
          <w:szCs w:val="24"/>
          <w:u w:val="single"/>
        </w:rPr>
        <w:tab/>
        <w:t xml:space="preserve">Nursing services may include nurse practitioner services, nurse midwife services, advanced practice nurse services, private duty nursing care, pediatric nurse services, and respiratory care services in a home, </w:t>
      </w:r>
      <w:proofErr w:type="gramStart"/>
      <w:r w:rsidRPr="00B83D66">
        <w:rPr>
          <w:szCs w:val="24"/>
          <w:u w:val="single"/>
        </w:rPr>
        <w:t>school</w:t>
      </w:r>
      <w:proofErr w:type="gramEnd"/>
      <w:r w:rsidRPr="00B83D66">
        <w:rPr>
          <w:szCs w:val="24"/>
          <w:u w:val="single"/>
        </w:rPr>
        <w:t xml:space="preserve"> or other setting.</w:t>
      </w:r>
    </w:p>
    <w:p w14:paraId="0C771057" w14:textId="77777777" w:rsidR="00592470" w:rsidRPr="00B83D66" w:rsidRDefault="00592470" w:rsidP="00323C32">
      <w:pPr>
        <w:tabs>
          <w:tab w:val="left" w:pos="-1440"/>
        </w:tabs>
        <w:ind w:left="2160" w:hanging="1440"/>
        <w:rPr>
          <w:szCs w:val="24"/>
        </w:rPr>
      </w:pPr>
    </w:p>
    <w:p w14:paraId="4EBA7F98" w14:textId="043C7AB4" w:rsidR="006915AB" w:rsidRDefault="003F0E59" w:rsidP="00323C32">
      <w:pPr>
        <w:tabs>
          <w:tab w:val="left" w:pos="-1440"/>
        </w:tabs>
        <w:ind w:left="2160" w:hanging="1440"/>
        <w:rPr>
          <w:szCs w:val="24"/>
        </w:rPr>
      </w:pPr>
      <w:r w:rsidRPr="00B83D66">
        <w:rPr>
          <w:b/>
          <w:szCs w:val="24"/>
        </w:rPr>
        <w:t>6.2.1</w:t>
      </w:r>
      <w:r w:rsidR="00406BD4">
        <w:rPr>
          <w:b/>
          <w:szCs w:val="24"/>
        </w:rPr>
        <w:t>3</w:t>
      </w:r>
      <w:r w:rsidRPr="00B83D66">
        <w:rPr>
          <w:b/>
          <w:szCs w:val="24"/>
        </w:rPr>
        <w:t>.</w:t>
      </w:r>
      <w:r w:rsidRPr="00B83D66">
        <w:rPr>
          <w:szCs w:val="24"/>
        </w:rPr>
        <w:t xml:space="preserve"> </w:t>
      </w:r>
      <w:r w:rsidR="00F50AC4">
        <w:rPr>
          <w:szCs w:val="24"/>
        </w:rPr>
        <w:fldChar w:fldCharType="begin">
          <w:ffData>
            <w:name w:val=""/>
            <w:enabled/>
            <w:calcOnExit w:val="0"/>
            <w:statusText w:type="text" w:val="This is a checkbox to check Nursing care services."/>
            <w:checkBox>
              <w:sizeAuto/>
              <w:default w:val="0"/>
            </w:checkBox>
          </w:ffData>
        </w:fldChar>
      </w:r>
      <w:r w:rsidR="00F50AC4">
        <w:rPr>
          <w:szCs w:val="24"/>
        </w:rPr>
        <w:instrText xml:space="preserve"> FORMCHECKBOX </w:instrText>
      </w:r>
      <w:r w:rsidR="00000000">
        <w:rPr>
          <w:szCs w:val="24"/>
        </w:rPr>
      </w:r>
      <w:r w:rsidR="00000000">
        <w:rPr>
          <w:szCs w:val="24"/>
        </w:rPr>
        <w:fldChar w:fldCharType="separate"/>
      </w:r>
      <w:r w:rsidR="00F50AC4">
        <w:rPr>
          <w:szCs w:val="24"/>
        </w:rPr>
        <w:fldChar w:fldCharType="end"/>
      </w:r>
      <w:r w:rsidRPr="00B83D66">
        <w:rPr>
          <w:szCs w:val="24"/>
        </w:rPr>
        <w:tab/>
        <w:t xml:space="preserve">Nursing care </w:t>
      </w:r>
      <w:proofErr w:type="gramStart"/>
      <w:r w:rsidRPr="00B83D66">
        <w:rPr>
          <w:szCs w:val="24"/>
        </w:rPr>
        <w:t xml:space="preserve">services  </w:t>
      </w:r>
      <w:r w:rsidR="006915AB" w:rsidRPr="00B83D66">
        <w:rPr>
          <w:szCs w:val="24"/>
        </w:rPr>
        <w:t>(</w:t>
      </w:r>
      <w:proofErr w:type="gramEnd"/>
      <w:r w:rsidR="006915AB" w:rsidRPr="00B83D66">
        <w:rPr>
          <w:szCs w:val="24"/>
        </w:rPr>
        <w:t>Section 2110(a)(15))</w:t>
      </w:r>
    </w:p>
    <w:p w14:paraId="63BDC794" w14:textId="77777777" w:rsidR="0095246C" w:rsidRPr="00B83D66" w:rsidRDefault="00F50AC4" w:rsidP="00F50AC4">
      <w:pPr>
        <w:tabs>
          <w:tab w:val="left" w:pos="-1440"/>
          <w:tab w:val="left" w:pos="2220"/>
        </w:tabs>
        <w:ind w:left="2160" w:hanging="1440"/>
        <w:rPr>
          <w:szCs w:val="24"/>
        </w:rPr>
      </w:pPr>
      <w:r>
        <w:rPr>
          <w:szCs w:val="24"/>
        </w:rPr>
        <w:tab/>
      </w:r>
      <w:bookmarkStart w:id="131" w:name="Text105"/>
      <w:r>
        <w:rPr>
          <w:szCs w:val="24"/>
        </w:rPr>
        <w:fldChar w:fldCharType="begin">
          <w:ffData>
            <w:name w:val="Text105"/>
            <w:enabled/>
            <w:calcOnExit w:val="0"/>
            <w:statusText w:type="text" w:val="This is a text field to describe nursing care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31"/>
    </w:p>
    <w:p w14:paraId="029E5F0C" w14:textId="41CC1047" w:rsidR="006915AB" w:rsidRDefault="003F0E59" w:rsidP="00323C32">
      <w:pPr>
        <w:tabs>
          <w:tab w:val="left" w:pos="-1440"/>
        </w:tabs>
        <w:ind w:left="2160" w:hanging="1440"/>
        <w:rPr>
          <w:szCs w:val="24"/>
        </w:rPr>
      </w:pPr>
      <w:r w:rsidRPr="00B83D66">
        <w:rPr>
          <w:b/>
          <w:szCs w:val="24"/>
        </w:rPr>
        <w:t>6.2.1</w:t>
      </w:r>
      <w:r w:rsidR="00406BD4">
        <w:rPr>
          <w:b/>
          <w:szCs w:val="24"/>
        </w:rPr>
        <w:t>4</w:t>
      </w:r>
      <w:r w:rsidRPr="00B83D66">
        <w:rPr>
          <w:b/>
          <w:szCs w:val="24"/>
        </w:rPr>
        <w:t>.</w:t>
      </w:r>
      <w:r w:rsidRPr="00B83D66">
        <w:rPr>
          <w:szCs w:val="24"/>
        </w:rPr>
        <w:t xml:space="preserve"> </w:t>
      </w:r>
      <w:r w:rsidR="00F50AC4">
        <w:rPr>
          <w:szCs w:val="24"/>
        </w:rPr>
        <w:fldChar w:fldCharType="begin">
          <w:ffData>
            <w:name w:val=""/>
            <w:enabled/>
            <w:calcOnExit w:val="0"/>
            <w:statusText w:type="text" w:val="This is a checkbox to select abortion only if necessary to save life of mother or if the pregnancy is act of rape or incest."/>
            <w:checkBox>
              <w:sizeAuto/>
              <w:default w:val="0"/>
            </w:checkBox>
          </w:ffData>
        </w:fldChar>
      </w:r>
      <w:r w:rsidR="00F50AC4">
        <w:rPr>
          <w:szCs w:val="24"/>
        </w:rPr>
        <w:instrText xml:space="preserve"> FORMCHECKBOX </w:instrText>
      </w:r>
      <w:r w:rsidR="00000000">
        <w:rPr>
          <w:szCs w:val="24"/>
        </w:rPr>
      </w:r>
      <w:r w:rsidR="00000000">
        <w:rPr>
          <w:szCs w:val="24"/>
        </w:rPr>
        <w:fldChar w:fldCharType="separate"/>
      </w:r>
      <w:r w:rsidR="00F50AC4">
        <w:rPr>
          <w:szCs w:val="24"/>
        </w:rPr>
        <w:fldChar w:fldCharType="end"/>
      </w:r>
      <w:r w:rsidRPr="00B83D66">
        <w:rPr>
          <w:szCs w:val="24"/>
        </w:rPr>
        <w:tab/>
        <w:t xml:space="preserve">Abortion only if necessary to save the life of the mother or if the pregnancy is the result of an act of rape or incest </w:t>
      </w:r>
      <w:r w:rsidR="006915AB" w:rsidRPr="00B83D66">
        <w:rPr>
          <w:szCs w:val="24"/>
        </w:rPr>
        <w:t>(Section 2110(a)(16)</w:t>
      </w:r>
    </w:p>
    <w:p w14:paraId="10B10084" w14:textId="77777777" w:rsidR="0095246C" w:rsidRPr="00B83D66" w:rsidRDefault="00F50AC4" w:rsidP="00F50AC4">
      <w:pPr>
        <w:tabs>
          <w:tab w:val="left" w:pos="-1440"/>
          <w:tab w:val="left" w:pos="2220"/>
        </w:tabs>
        <w:ind w:left="2160" w:hanging="1440"/>
        <w:rPr>
          <w:szCs w:val="24"/>
        </w:rPr>
      </w:pPr>
      <w:r>
        <w:rPr>
          <w:szCs w:val="24"/>
        </w:rPr>
        <w:tab/>
      </w:r>
      <w:bookmarkStart w:id="132" w:name="Text106"/>
      <w:r>
        <w:rPr>
          <w:szCs w:val="24"/>
        </w:rPr>
        <w:fldChar w:fldCharType="begin">
          <w:ffData>
            <w:name w:val="Text106"/>
            <w:enabled/>
            <w:calcOnExit w:val="0"/>
            <w:statusText w:type="text" w:val="This is a text field to describe abortion services only if necessary to save the life of the mother or incest or rap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32"/>
    </w:p>
    <w:p w14:paraId="716D816C" w14:textId="2162E91E" w:rsidR="006915AB" w:rsidRDefault="003F0E59" w:rsidP="00323C32">
      <w:pPr>
        <w:tabs>
          <w:tab w:val="left" w:pos="-1440"/>
        </w:tabs>
        <w:ind w:left="2160" w:hanging="1440"/>
        <w:rPr>
          <w:szCs w:val="24"/>
        </w:rPr>
      </w:pPr>
      <w:r w:rsidRPr="00B83D66">
        <w:rPr>
          <w:b/>
          <w:szCs w:val="24"/>
        </w:rPr>
        <w:t>6.2.1</w:t>
      </w:r>
      <w:r w:rsidR="00406BD4">
        <w:rPr>
          <w:b/>
          <w:szCs w:val="24"/>
        </w:rPr>
        <w:t>5</w:t>
      </w:r>
      <w:r w:rsidRPr="00B83D66">
        <w:rPr>
          <w:szCs w:val="24"/>
        </w:rPr>
        <w:t xml:space="preserve">. </w:t>
      </w:r>
      <w:r w:rsidR="00F50AC4">
        <w:rPr>
          <w:szCs w:val="24"/>
        </w:rPr>
        <w:fldChar w:fldCharType="begin">
          <w:ffData>
            <w:name w:val=""/>
            <w:enabled/>
            <w:calcOnExit w:val="0"/>
            <w:statusText w:type="text" w:val="This is a checkbox to check Dental Services."/>
            <w:checkBox>
              <w:sizeAuto/>
              <w:default w:val="0"/>
            </w:checkBox>
          </w:ffData>
        </w:fldChar>
      </w:r>
      <w:r w:rsidR="00F50AC4">
        <w:rPr>
          <w:szCs w:val="24"/>
        </w:rPr>
        <w:instrText xml:space="preserve"> FORMCHECKBOX </w:instrText>
      </w:r>
      <w:r w:rsidR="00000000">
        <w:rPr>
          <w:szCs w:val="24"/>
        </w:rPr>
      </w:r>
      <w:r w:rsidR="00000000">
        <w:rPr>
          <w:szCs w:val="24"/>
        </w:rPr>
        <w:fldChar w:fldCharType="separate"/>
      </w:r>
      <w:r w:rsidR="00F50AC4">
        <w:rPr>
          <w:szCs w:val="24"/>
        </w:rPr>
        <w:fldChar w:fldCharType="end"/>
      </w:r>
      <w:r w:rsidRPr="00B83D66">
        <w:rPr>
          <w:szCs w:val="24"/>
        </w:rPr>
        <w:tab/>
        <w:t xml:space="preserve">Dental </w:t>
      </w:r>
      <w:proofErr w:type="gramStart"/>
      <w:r w:rsidRPr="00B83D66">
        <w:rPr>
          <w:szCs w:val="24"/>
        </w:rPr>
        <w:t>services</w:t>
      </w:r>
      <w:r w:rsidR="006915AB" w:rsidRPr="00B83D66">
        <w:rPr>
          <w:szCs w:val="24"/>
        </w:rPr>
        <w:t xml:space="preserve">  (</w:t>
      </w:r>
      <w:proofErr w:type="gramEnd"/>
      <w:r w:rsidR="006915AB" w:rsidRPr="00B83D66">
        <w:rPr>
          <w:szCs w:val="24"/>
        </w:rPr>
        <w:t>Section 2110(a)(17))</w:t>
      </w:r>
      <w:r w:rsidR="00D032CE" w:rsidRPr="00B83D66">
        <w:rPr>
          <w:szCs w:val="24"/>
        </w:rPr>
        <w:t xml:space="preserve"> States updating their dental benefits must complete 6.</w:t>
      </w:r>
      <w:r w:rsidR="00597FF6" w:rsidRPr="00B83D66">
        <w:rPr>
          <w:szCs w:val="24"/>
        </w:rPr>
        <w:t>2-D</w:t>
      </w:r>
      <w:r w:rsidR="00C05E52" w:rsidRPr="00B83D66">
        <w:rPr>
          <w:szCs w:val="24"/>
        </w:rPr>
        <w:t>C</w:t>
      </w:r>
      <w:r w:rsidR="00D60DAF" w:rsidRPr="00B83D66">
        <w:rPr>
          <w:szCs w:val="24"/>
        </w:rPr>
        <w:t xml:space="preserve"> (CHIPRA # 7, SHO # #09-012 issued October 7, 2009)</w:t>
      </w:r>
    </w:p>
    <w:p w14:paraId="110B094B" w14:textId="77777777" w:rsidR="00CF0A69" w:rsidRDefault="00F50AC4" w:rsidP="00F50AC4">
      <w:pPr>
        <w:tabs>
          <w:tab w:val="left" w:pos="-1440"/>
          <w:tab w:val="left" w:pos="2412"/>
        </w:tabs>
        <w:ind w:left="2160" w:hanging="1440"/>
        <w:rPr>
          <w:szCs w:val="24"/>
        </w:rPr>
      </w:pPr>
      <w:r>
        <w:rPr>
          <w:szCs w:val="24"/>
        </w:rPr>
        <w:tab/>
      </w:r>
      <w:bookmarkStart w:id="133" w:name="Text107"/>
      <w:r>
        <w:rPr>
          <w:szCs w:val="24"/>
        </w:rPr>
        <w:fldChar w:fldCharType="begin">
          <w:ffData>
            <w:name w:val="Text107"/>
            <w:enabled/>
            <w:calcOnExit w:val="0"/>
            <w:statusText w:type="text" w:val="This is a textbox to describe dental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33"/>
    </w:p>
    <w:p w14:paraId="6F703BDD" w14:textId="2D6DE250" w:rsidR="008229E2" w:rsidRPr="004F7FF4" w:rsidRDefault="008229E2" w:rsidP="008229E2">
      <w:pPr>
        <w:tabs>
          <w:tab w:val="left" w:pos="-1440"/>
        </w:tabs>
        <w:ind w:left="2160" w:hanging="1440"/>
        <w:rPr>
          <w:szCs w:val="24"/>
        </w:rPr>
      </w:pPr>
      <w:r w:rsidRPr="007E5995">
        <w:rPr>
          <w:b/>
          <w:szCs w:val="24"/>
        </w:rPr>
        <w:t>6.2.1</w:t>
      </w:r>
      <w:r w:rsidR="00406BD4">
        <w:rPr>
          <w:b/>
          <w:szCs w:val="24"/>
        </w:rPr>
        <w:t>6</w:t>
      </w:r>
      <w:r>
        <w:rPr>
          <w:b/>
          <w:szCs w:val="24"/>
        </w:rPr>
        <w:t>.</w:t>
      </w:r>
      <w:r>
        <w:rPr>
          <w:szCs w:val="24"/>
        </w:rPr>
        <w:t xml:space="preserve"> </w:t>
      </w:r>
      <w:r>
        <w:rPr>
          <w:szCs w:val="24"/>
        </w:rPr>
        <w:fldChar w:fldCharType="begin">
          <w:ffData>
            <w:name w:val=""/>
            <w:enabled/>
            <w:calcOnExit w:val="0"/>
            <w:statusText w:type="text" w:val="This is a checkbox to check Dental Services."/>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ab/>
        <w:t xml:space="preserve">Vision screenings and services </w:t>
      </w:r>
      <w:r w:rsidRPr="004F7FF4">
        <w:rPr>
          <w:szCs w:val="24"/>
        </w:rPr>
        <w:t>(Section 2110(a)(24))</w:t>
      </w:r>
    </w:p>
    <w:p w14:paraId="3FB58146" w14:textId="77777777" w:rsidR="008229E2" w:rsidRDefault="008229E2" w:rsidP="008229E2">
      <w:pPr>
        <w:tabs>
          <w:tab w:val="left" w:pos="-1440"/>
          <w:tab w:val="left" w:pos="2412"/>
        </w:tabs>
        <w:ind w:left="2160" w:hanging="1440"/>
        <w:rPr>
          <w:szCs w:val="24"/>
        </w:rPr>
      </w:pPr>
      <w:r w:rsidRPr="004F7FF4">
        <w:rPr>
          <w:szCs w:val="24"/>
        </w:rPr>
        <w:tab/>
      </w:r>
      <w:r w:rsidRPr="004F7FF4">
        <w:rPr>
          <w:szCs w:val="24"/>
        </w:rPr>
        <w:fldChar w:fldCharType="begin">
          <w:ffData>
            <w:name w:val="Text107"/>
            <w:enabled/>
            <w:calcOnExit w:val="0"/>
            <w:statusText w:type="text" w:val="This is a textbox to describe dental services."/>
            <w:textInput/>
          </w:ffData>
        </w:fldChar>
      </w:r>
      <w:r w:rsidRPr="004F7FF4">
        <w:rPr>
          <w:szCs w:val="24"/>
        </w:rPr>
        <w:instrText xml:space="preserve"> FORMTEXT </w:instrText>
      </w:r>
      <w:r w:rsidRPr="004F7FF4">
        <w:rPr>
          <w:szCs w:val="24"/>
        </w:rPr>
      </w:r>
      <w:r w:rsidRPr="004F7FF4">
        <w:rPr>
          <w:szCs w:val="24"/>
        </w:rPr>
        <w:fldChar w:fldCharType="separate"/>
      </w:r>
      <w:r w:rsidRPr="004F7FF4">
        <w:rPr>
          <w:szCs w:val="24"/>
        </w:rPr>
        <w:t> </w:t>
      </w:r>
      <w:r w:rsidRPr="004F7FF4">
        <w:rPr>
          <w:szCs w:val="24"/>
        </w:rPr>
        <w:t> </w:t>
      </w:r>
      <w:r w:rsidRPr="004F7FF4">
        <w:rPr>
          <w:szCs w:val="24"/>
        </w:rPr>
        <w:t> </w:t>
      </w:r>
      <w:r w:rsidRPr="004F7FF4">
        <w:rPr>
          <w:szCs w:val="24"/>
        </w:rPr>
        <w:t> </w:t>
      </w:r>
      <w:r w:rsidRPr="004F7FF4">
        <w:rPr>
          <w:szCs w:val="24"/>
        </w:rPr>
        <w:t> </w:t>
      </w:r>
      <w:r w:rsidRPr="004F7FF4">
        <w:rPr>
          <w:szCs w:val="24"/>
        </w:rPr>
        <w:fldChar w:fldCharType="end"/>
      </w:r>
    </w:p>
    <w:p w14:paraId="312D3B2A" w14:textId="3A9B7E12" w:rsidR="008229E2" w:rsidRPr="004F7FF4" w:rsidRDefault="008229E2" w:rsidP="008229E2">
      <w:pPr>
        <w:tabs>
          <w:tab w:val="left" w:pos="-1440"/>
        </w:tabs>
        <w:ind w:left="2160" w:hanging="1440"/>
        <w:rPr>
          <w:szCs w:val="24"/>
        </w:rPr>
      </w:pPr>
      <w:r w:rsidRPr="007E5995">
        <w:rPr>
          <w:b/>
          <w:szCs w:val="24"/>
        </w:rPr>
        <w:t>6.2.1</w:t>
      </w:r>
      <w:r w:rsidR="00406BD4">
        <w:rPr>
          <w:b/>
          <w:szCs w:val="24"/>
        </w:rPr>
        <w:t>7</w:t>
      </w:r>
      <w:r>
        <w:rPr>
          <w:b/>
          <w:szCs w:val="24"/>
        </w:rPr>
        <w:t>.</w:t>
      </w:r>
      <w:r>
        <w:rPr>
          <w:szCs w:val="24"/>
        </w:rPr>
        <w:t xml:space="preserve"> </w:t>
      </w:r>
      <w:r>
        <w:rPr>
          <w:szCs w:val="24"/>
        </w:rPr>
        <w:fldChar w:fldCharType="begin">
          <w:ffData>
            <w:name w:val=""/>
            <w:enabled/>
            <w:calcOnExit w:val="0"/>
            <w:statusText w:type="text" w:val="This is a checkbox to check Dental Services."/>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ab/>
        <w:t xml:space="preserve">Hearing screenings and services </w:t>
      </w:r>
      <w:r w:rsidRPr="004F7FF4">
        <w:rPr>
          <w:szCs w:val="24"/>
        </w:rPr>
        <w:t>(Section 2110(a)(24))</w:t>
      </w:r>
    </w:p>
    <w:p w14:paraId="2F4380D7" w14:textId="77777777" w:rsidR="008229E2" w:rsidRPr="00B83D66" w:rsidRDefault="008229E2" w:rsidP="00F50AC4">
      <w:pPr>
        <w:tabs>
          <w:tab w:val="left" w:pos="-1440"/>
          <w:tab w:val="left" w:pos="2412"/>
        </w:tabs>
        <w:ind w:left="2160" w:hanging="1440"/>
        <w:rPr>
          <w:szCs w:val="24"/>
        </w:rPr>
      </w:pPr>
    </w:p>
    <w:p w14:paraId="13034159" w14:textId="7D64C94C" w:rsidR="006915AB" w:rsidRDefault="003F0E59" w:rsidP="00323C32">
      <w:pPr>
        <w:tabs>
          <w:tab w:val="left" w:pos="-1440"/>
        </w:tabs>
        <w:ind w:left="2160" w:hanging="1440"/>
        <w:rPr>
          <w:szCs w:val="24"/>
        </w:rPr>
      </w:pPr>
      <w:r w:rsidRPr="00B83D66">
        <w:rPr>
          <w:b/>
          <w:szCs w:val="24"/>
        </w:rPr>
        <w:t>6.2.</w:t>
      </w:r>
      <w:r w:rsidR="00371EF9">
        <w:rPr>
          <w:b/>
          <w:szCs w:val="24"/>
        </w:rPr>
        <w:t>18</w:t>
      </w:r>
      <w:r w:rsidRPr="00B83D66">
        <w:rPr>
          <w:b/>
          <w:szCs w:val="24"/>
        </w:rPr>
        <w:t>.</w:t>
      </w:r>
      <w:r w:rsidRPr="00B83D66">
        <w:rPr>
          <w:szCs w:val="24"/>
        </w:rPr>
        <w:t xml:space="preserve"> </w:t>
      </w:r>
      <w:r w:rsidR="00F50AC4">
        <w:rPr>
          <w:szCs w:val="24"/>
        </w:rPr>
        <w:fldChar w:fldCharType="begin">
          <w:ffData>
            <w:name w:val=""/>
            <w:enabled/>
            <w:calcOnExit w:val="0"/>
            <w:statusText w:type="text" w:val="This is a checkbox to check care management services."/>
            <w:checkBox>
              <w:sizeAuto/>
              <w:default w:val="0"/>
            </w:checkBox>
          </w:ffData>
        </w:fldChar>
      </w:r>
      <w:r w:rsidR="00F50AC4">
        <w:rPr>
          <w:szCs w:val="24"/>
        </w:rPr>
        <w:instrText xml:space="preserve"> FORMCHECKBOX </w:instrText>
      </w:r>
      <w:r w:rsidR="00000000">
        <w:rPr>
          <w:szCs w:val="24"/>
        </w:rPr>
      </w:r>
      <w:r w:rsidR="00000000">
        <w:rPr>
          <w:szCs w:val="24"/>
        </w:rPr>
        <w:fldChar w:fldCharType="separate"/>
      </w:r>
      <w:r w:rsidR="00F50AC4">
        <w:rPr>
          <w:szCs w:val="24"/>
        </w:rPr>
        <w:fldChar w:fldCharType="end"/>
      </w:r>
      <w:r w:rsidRPr="00B83D66">
        <w:rPr>
          <w:szCs w:val="24"/>
        </w:rPr>
        <w:tab/>
        <w:t xml:space="preserve">Case management </w:t>
      </w:r>
      <w:proofErr w:type="gramStart"/>
      <w:r w:rsidRPr="00B83D66">
        <w:rPr>
          <w:szCs w:val="24"/>
        </w:rPr>
        <w:t xml:space="preserve">services  </w:t>
      </w:r>
      <w:r w:rsidR="006915AB" w:rsidRPr="00B83D66">
        <w:rPr>
          <w:szCs w:val="24"/>
        </w:rPr>
        <w:t>(</w:t>
      </w:r>
      <w:proofErr w:type="gramEnd"/>
      <w:r w:rsidR="006915AB" w:rsidRPr="00B83D66">
        <w:rPr>
          <w:szCs w:val="24"/>
        </w:rPr>
        <w:t>Section 2110(a)(20))</w:t>
      </w:r>
    </w:p>
    <w:p w14:paraId="7EEEA6BB" w14:textId="77777777" w:rsidR="00CF0A69" w:rsidRPr="00B83D66" w:rsidRDefault="00F50AC4" w:rsidP="00F50AC4">
      <w:pPr>
        <w:tabs>
          <w:tab w:val="left" w:pos="-1440"/>
          <w:tab w:val="left" w:pos="2232"/>
        </w:tabs>
        <w:ind w:left="2160" w:hanging="1440"/>
        <w:rPr>
          <w:szCs w:val="24"/>
        </w:rPr>
      </w:pPr>
      <w:r>
        <w:rPr>
          <w:szCs w:val="24"/>
        </w:rPr>
        <w:tab/>
      </w:r>
      <w:bookmarkStart w:id="134" w:name="Text110"/>
      <w:r>
        <w:rPr>
          <w:szCs w:val="24"/>
        </w:rPr>
        <w:fldChar w:fldCharType="begin">
          <w:ffData>
            <w:name w:val="Text110"/>
            <w:enabled/>
            <w:calcOnExit w:val="0"/>
            <w:statusText w:type="text" w:val="This is a textbox to describe case management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34"/>
    </w:p>
    <w:p w14:paraId="247F4501" w14:textId="3EB13A9B" w:rsidR="006915AB" w:rsidRDefault="003F0E59" w:rsidP="00323C32">
      <w:pPr>
        <w:tabs>
          <w:tab w:val="left" w:pos="-1440"/>
        </w:tabs>
        <w:ind w:left="2160" w:hanging="1440"/>
        <w:rPr>
          <w:szCs w:val="24"/>
        </w:rPr>
      </w:pPr>
      <w:r w:rsidRPr="00B83D66">
        <w:rPr>
          <w:b/>
          <w:szCs w:val="24"/>
        </w:rPr>
        <w:t>6.2.</w:t>
      </w:r>
      <w:r w:rsidR="00371EF9">
        <w:rPr>
          <w:b/>
          <w:szCs w:val="24"/>
        </w:rPr>
        <w:t>19</w:t>
      </w:r>
      <w:r w:rsidRPr="00B83D66">
        <w:rPr>
          <w:b/>
          <w:szCs w:val="24"/>
        </w:rPr>
        <w:t>.</w:t>
      </w:r>
      <w:r w:rsidRPr="00B83D66">
        <w:rPr>
          <w:szCs w:val="24"/>
        </w:rPr>
        <w:t xml:space="preserve"> </w:t>
      </w:r>
      <w:r w:rsidR="00F50AC4">
        <w:rPr>
          <w:szCs w:val="24"/>
        </w:rPr>
        <w:fldChar w:fldCharType="begin">
          <w:ffData>
            <w:name w:val=""/>
            <w:enabled/>
            <w:calcOnExit w:val="0"/>
            <w:statusText w:type="text" w:val="This is a checkbox to check care coordination services."/>
            <w:checkBox>
              <w:sizeAuto/>
              <w:default w:val="0"/>
            </w:checkBox>
          </w:ffData>
        </w:fldChar>
      </w:r>
      <w:r w:rsidR="00F50AC4">
        <w:rPr>
          <w:szCs w:val="24"/>
        </w:rPr>
        <w:instrText xml:space="preserve"> FORMCHECKBOX </w:instrText>
      </w:r>
      <w:r w:rsidR="00000000">
        <w:rPr>
          <w:szCs w:val="24"/>
        </w:rPr>
      </w:r>
      <w:r w:rsidR="00000000">
        <w:rPr>
          <w:szCs w:val="24"/>
        </w:rPr>
        <w:fldChar w:fldCharType="separate"/>
      </w:r>
      <w:r w:rsidR="00F50AC4">
        <w:rPr>
          <w:szCs w:val="24"/>
        </w:rPr>
        <w:fldChar w:fldCharType="end"/>
      </w:r>
      <w:r w:rsidRPr="00B83D66">
        <w:rPr>
          <w:szCs w:val="24"/>
        </w:rPr>
        <w:tab/>
        <w:t xml:space="preserve">Care coordination </w:t>
      </w:r>
      <w:proofErr w:type="gramStart"/>
      <w:r w:rsidRPr="00B83D66">
        <w:rPr>
          <w:szCs w:val="24"/>
        </w:rPr>
        <w:t xml:space="preserve">services  </w:t>
      </w:r>
      <w:r w:rsidR="006915AB" w:rsidRPr="00B83D66">
        <w:rPr>
          <w:szCs w:val="24"/>
        </w:rPr>
        <w:t>(</w:t>
      </w:r>
      <w:proofErr w:type="gramEnd"/>
      <w:r w:rsidR="006915AB" w:rsidRPr="00B83D66">
        <w:rPr>
          <w:szCs w:val="24"/>
        </w:rPr>
        <w:t>Section 2110(a)(21))</w:t>
      </w:r>
    </w:p>
    <w:p w14:paraId="4186EE96" w14:textId="77777777" w:rsidR="00CF0A69" w:rsidRPr="00B83D66" w:rsidRDefault="00F50AC4" w:rsidP="00F50AC4">
      <w:pPr>
        <w:tabs>
          <w:tab w:val="left" w:pos="-1440"/>
          <w:tab w:val="left" w:pos="2172"/>
        </w:tabs>
        <w:ind w:left="2160" w:hanging="1440"/>
        <w:rPr>
          <w:szCs w:val="24"/>
        </w:rPr>
      </w:pPr>
      <w:r>
        <w:rPr>
          <w:szCs w:val="24"/>
        </w:rPr>
        <w:tab/>
      </w:r>
      <w:bookmarkStart w:id="135" w:name="Text111"/>
      <w:r>
        <w:rPr>
          <w:szCs w:val="24"/>
        </w:rPr>
        <w:fldChar w:fldCharType="begin">
          <w:ffData>
            <w:name w:val="Text111"/>
            <w:enabled/>
            <w:calcOnExit w:val="0"/>
            <w:statusText w:type="text" w:val="This is a textbox to enter care coordination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35"/>
    </w:p>
    <w:p w14:paraId="707BC54F" w14:textId="62D366C0" w:rsidR="006915AB" w:rsidRDefault="003F0E59" w:rsidP="00323C32">
      <w:pPr>
        <w:tabs>
          <w:tab w:val="left" w:pos="-1440"/>
        </w:tabs>
        <w:ind w:left="2160" w:hanging="1440"/>
        <w:rPr>
          <w:szCs w:val="24"/>
        </w:rPr>
      </w:pPr>
      <w:r w:rsidRPr="00B83D66">
        <w:rPr>
          <w:b/>
          <w:szCs w:val="24"/>
        </w:rPr>
        <w:t>6.2.2</w:t>
      </w:r>
      <w:r w:rsidR="00371EF9">
        <w:rPr>
          <w:b/>
          <w:szCs w:val="24"/>
        </w:rPr>
        <w:t>0</w:t>
      </w:r>
      <w:r w:rsidRPr="00B83D66">
        <w:rPr>
          <w:b/>
          <w:szCs w:val="24"/>
        </w:rPr>
        <w:t xml:space="preserve">. </w:t>
      </w:r>
      <w:r w:rsidR="00F50AC4">
        <w:rPr>
          <w:szCs w:val="24"/>
        </w:rPr>
        <w:fldChar w:fldCharType="begin">
          <w:ffData>
            <w:name w:val=""/>
            <w:enabled/>
            <w:calcOnExit w:val="0"/>
            <w:statusText w:type="text" w:val="This is a checkbox to enter physical therapy, occupational therapy, and services for individuals with speech, hearing, and language disord"/>
            <w:checkBox>
              <w:sizeAuto/>
              <w:default w:val="0"/>
            </w:checkBox>
          </w:ffData>
        </w:fldChar>
      </w:r>
      <w:r w:rsidR="00F50AC4">
        <w:rPr>
          <w:szCs w:val="24"/>
        </w:rPr>
        <w:instrText xml:space="preserve"> FORMCHECKBOX </w:instrText>
      </w:r>
      <w:r w:rsidR="00000000">
        <w:rPr>
          <w:szCs w:val="24"/>
        </w:rPr>
      </w:r>
      <w:r w:rsidR="00000000">
        <w:rPr>
          <w:szCs w:val="24"/>
        </w:rPr>
        <w:fldChar w:fldCharType="separate"/>
      </w:r>
      <w:r w:rsidR="00F50AC4">
        <w:rPr>
          <w:szCs w:val="24"/>
        </w:rPr>
        <w:fldChar w:fldCharType="end"/>
      </w:r>
      <w:r w:rsidRPr="00B83D66">
        <w:rPr>
          <w:szCs w:val="24"/>
        </w:rPr>
        <w:tab/>
        <w:t xml:space="preserve">Physical therapy, occupational therapy, and services for individuals with speech, hearing, and language </w:t>
      </w:r>
      <w:proofErr w:type="gramStart"/>
      <w:r w:rsidRPr="00B83D66">
        <w:rPr>
          <w:szCs w:val="24"/>
        </w:rPr>
        <w:t xml:space="preserve">disorders  </w:t>
      </w:r>
      <w:r w:rsidR="006915AB" w:rsidRPr="00B83D66">
        <w:rPr>
          <w:szCs w:val="24"/>
        </w:rPr>
        <w:t>(</w:t>
      </w:r>
      <w:proofErr w:type="gramEnd"/>
      <w:r w:rsidR="006915AB" w:rsidRPr="00B83D66">
        <w:rPr>
          <w:szCs w:val="24"/>
        </w:rPr>
        <w:t>Section 2110(a)(22))</w:t>
      </w:r>
    </w:p>
    <w:p w14:paraId="574D5937" w14:textId="77777777" w:rsidR="00CF0A69" w:rsidRPr="00B83D66" w:rsidRDefault="00F50AC4" w:rsidP="00F50AC4">
      <w:pPr>
        <w:tabs>
          <w:tab w:val="left" w:pos="-1440"/>
          <w:tab w:val="left" w:pos="2376"/>
        </w:tabs>
        <w:ind w:left="2160" w:hanging="1440"/>
        <w:rPr>
          <w:szCs w:val="24"/>
        </w:rPr>
      </w:pPr>
      <w:r>
        <w:rPr>
          <w:szCs w:val="24"/>
        </w:rPr>
        <w:tab/>
      </w:r>
      <w:bookmarkStart w:id="136" w:name="Text112"/>
      <w:r>
        <w:rPr>
          <w:szCs w:val="24"/>
        </w:rPr>
        <w:fldChar w:fldCharType="begin">
          <w:ffData>
            <w:name w:val="Text112"/>
            <w:enabled/>
            <w:calcOnExit w:val="0"/>
            <w:statusText w:type="text" w:val="This is a textbox to describe physical, occupational therapies, and services for people with speech, hearing, and language disorder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36"/>
    </w:p>
    <w:p w14:paraId="4D647403" w14:textId="6FC08BAD" w:rsidR="006915AB" w:rsidRPr="00B83D66" w:rsidRDefault="003F0E59" w:rsidP="00323C32">
      <w:pPr>
        <w:tabs>
          <w:tab w:val="left" w:pos="-1440"/>
        </w:tabs>
        <w:ind w:left="2160" w:hanging="1440"/>
        <w:rPr>
          <w:szCs w:val="24"/>
        </w:rPr>
      </w:pPr>
      <w:r w:rsidRPr="00B83D66">
        <w:rPr>
          <w:b/>
          <w:szCs w:val="24"/>
        </w:rPr>
        <w:t>6.2.2</w:t>
      </w:r>
      <w:r w:rsidR="00406BD4">
        <w:rPr>
          <w:b/>
          <w:szCs w:val="24"/>
        </w:rPr>
        <w:t>1</w:t>
      </w:r>
      <w:r w:rsidRPr="00B83D66">
        <w:rPr>
          <w:b/>
          <w:szCs w:val="24"/>
        </w:rPr>
        <w:t>.</w:t>
      </w:r>
      <w:r w:rsidRPr="00B83D66">
        <w:rPr>
          <w:szCs w:val="24"/>
        </w:rPr>
        <w:t xml:space="preserve"> </w:t>
      </w:r>
      <w:r w:rsidR="00BA01E5">
        <w:rPr>
          <w:szCs w:val="24"/>
        </w:rPr>
        <w:fldChar w:fldCharType="begin">
          <w:ffData>
            <w:name w:val=""/>
            <w:enabled/>
            <w:calcOnExit w:val="0"/>
            <w:statusText w:type="text" w:val="This is a checkbox to select Hospice care."/>
            <w:checkBox>
              <w:sizeAuto/>
              <w:default w:val="0"/>
            </w:checkBox>
          </w:ffData>
        </w:fldChar>
      </w:r>
      <w:r w:rsidR="00BA01E5">
        <w:rPr>
          <w:szCs w:val="24"/>
        </w:rPr>
        <w:instrText xml:space="preserve"> FORMCHECKBOX </w:instrText>
      </w:r>
      <w:r w:rsidR="00000000">
        <w:rPr>
          <w:szCs w:val="24"/>
        </w:rPr>
      </w:r>
      <w:r w:rsidR="00000000">
        <w:rPr>
          <w:szCs w:val="24"/>
        </w:rPr>
        <w:fldChar w:fldCharType="separate"/>
      </w:r>
      <w:r w:rsidR="00BA01E5">
        <w:rPr>
          <w:szCs w:val="24"/>
        </w:rPr>
        <w:fldChar w:fldCharType="end"/>
      </w:r>
      <w:r w:rsidRPr="00B83D66">
        <w:rPr>
          <w:szCs w:val="24"/>
        </w:rPr>
        <w:tab/>
        <w:t xml:space="preserve">Hospice </w:t>
      </w:r>
      <w:proofErr w:type="gramStart"/>
      <w:r w:rsidRPr="00B83D66">
        <w:rPr>
          <w:szCs w:val="24"/>
        </w:rPr>
        <w:t xml:space="preserve">care </w:t>
      </w:r>
      <w:r w:rsidR="006915AB" w:rsidRPr="00B83D66">
        <w:rPr>
          <w:szCs w:val="24"/>
        </w:rPr>
        <w:t xml:space="preserve"> (</w:t>
      </w:r>
      <w:proofErr w:type="gramEnd"/>
      <w:r w:rsidR="006915AB" w:rsidRPr="00B83D66">
        <w:rPr>
          <w:szCs w:val="24"/>
        </w:rPr>
        <w:t>Section 2110(a)(23))</w:t>
      </w:r>
    </w:p>
    <w:p w14:paraId="21C3798C" w14:textId="77777777" w:rsidR="00592470" w:rsidRDefault="00BA01E5" w:rsidP="00BA01E5">
      <w:pPr>
        <w:tabs>
          <w:tab w:val="left" w:pos="-1440"/>
          <w:tab w:val="left" w:pos="2256"/>
        </w:tabs>
        <w:ind w:left="2160" w:hanging="1440"/>
        <w:rPr>
          <w:szCs w:val="24"/>
        </w:rPr>
      </w:pPr>
      <w:r>
        <w:rPr>
          <w:szCs w:val="24"/>
        </w:rPr>
        <w:tab/>
      </w:r>
      <w:bookmarkStart w:id="137" w:name="Text113"/>
      <w:r>
        <w:rPr>
          <w:szCs w:val="24"/>
        </w:rPr>
        <w:fldChar w:fldCharType="begin">
          <w:ffData>
            <w:name w:val="Text113"/>
            <w:enabled/>
            <w:calcOnExit w:val="0"/>
            <w:statusText w:type="text" w:val="This is a textbox to describe hospice care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37"/>
    </w:p>
    <w:p w14:paraId="631ABD42" w14:textId="77777777" w:rsidR="009D67D6" w:rsidRDefault="009D67D6" w:rsidP="009D67D6">
      <w:pPr>
        <w:tabs>
          <w:tab w:val="left" w:pos="-1440"/>
          <w:tab w:val="left" w:pos="2256"/>
        </w:tabs>
        <w:ind w:left="2160" w:hanging="1440"/>
        <w:rPr>
          <w:color w:val="FF0000"/>
          <w:szCs w:val="24"/>
        </w:rPr>
      </w:pPr>
      <w:r w:rsidRPr="00243C87">
        <w:rPr>
          <w:szCs w:val="24"/>
          <w:u w:val="single"/>
        </w:rPr>
        <w:t>Guidance:</w:t>
      </w:r>
      <w:r w:rsidRPr="00243C87">
        <w:rPr>
          <w:szCs w:val="24"/>
          <w:u w:val="single"/>
        </w:rPr>
        <w:tab/>
      </w:r>
      <w:r>
        <w:rPr>
          <w:szCs w:val="24"/>
          <w:u w:val="single"/>
        </w:rPr>
        <w:t xml:space="preserve">See guidance for section 6.1.4.1 for a guidance on the statutory requirements for EPSDT under </w:t>
      </w:r>
      <w:r w:rsidRPr="00243C87">
        <w:rPr>
          <w:szCs w:val="24"/>
          <w:u w:val="single"/>
        </w:rPr>
        <w:t>sections 1905(r) and 1902(a)(43) of the Act</w:t>
      </w:r>
      <w:r>
        <w:rPr>
          <w:szCs w:val="24"/>
          <w:u w:val="single"/>
        </w:rPr>
        <w:t xml:space="preserve">.  </w:t>
      </w:r>
      <w:r w:rsidRPr="00243C87">
        <w:rPr>
          <w:szCs w:val="24"/>
          <w:u w:val="single"/>
        </w:rPr>
        <w:t xml:space="preserve">If the benefit being provided does not meet the EPSDT statutory requirements, </w:t>
      </w:r>
      <w:r>
        <w:rPr>
          <w:szCs w:val="24"/>
          <w:u w:val="single"/>
        </w:rPr>
        <w:t>do not check this box</w:t>
      </w:r>
      <w:r w:rsidRPr="00243C87">
        <w:rPr>
          <w:szCs w:val="24"/>
          <w:u w:val="single"/>
        </w:rPr>
        <w:t>.</w:t>
      </w:r>
    </w:p>
    <w:p w14:paraId="13DB7F2C" w14:textId="77777777" w:rsidR="009D67D6" w:rsidRPr="004F7FF4" w:rsidRDefault="009D67D6" w:rsidP="009D67D6">
      <w:pPr>
        <w:tabs>
          <w:tab w:val="left" w:pos="-1440"/>
          <w:tab w:val="left" w:pos="2256"/>
        </w:tabs>
        <w:ind w:left="2160" w:hanging="1440"/>
        <w:rPr>
          <w:szCs w:val="24"/>
        </w:rPr>
      </w:pPr>
      <w:r>
        <w:rPr>
          <w:color w:val="FF0000"/>
          <w:szCs w:val="24"/>
        </w:rPr>
        <w:tab/>
      </w:r>
    </w:p>
    <w:p w14:paraId="66AA6791" w14:textId="176953A6" w:rsidR="009D67D6" w:rsidRDefault="009D67D6" w:rsidP="009D67D6">
      <w:pPr>
        <w:tabs>
          <w:tab w:val="left" w:pos="-1440"/>
          <w:tab w:val="left" w:pos="2256"/>
        </w:tabs>
        <w:ind w:left="2160" w:hanging="1440"/>
        <w:rPr>
          <w:szCs w:val="24"/>
        </w:rPr>
      </w:pPr>
      <w:r w:rsidRPr="007E5995">
        <w:rPr>
          <w:b/>
          <w:szCs w:val="24"/>
        </w:rPr>
        <w:t>6.2.2</w:t>
      </w:r>
      <w:r w:rsidR="00406BD4">
        <w:rPr>
          <w:b/>
          <w:szCs w:val="24"/>
        </w:rPr>
        <w:t>2</w:t>
      </w:r>
      <w:r w:rsidRPr="004F7FF4">
        <w:rPr>
          <w:szCs w:val="24"/>
        </w:rPr>
        <w:t xml:space="preserve">.  </w:t>
      </w:r>
      <w:r>
        <w:rPr>
          <w:szCs w:val="24"/>
        </w:rPr>
        <w:fldChar w:fldCharType="begin">
          <w:ffData>
            <w:name w:val=""/>
            <w:enabled/>
            <w:calcOnExit w:val="0"/>
            <w:statusText w:type="text" w:val="This is a checkbox to select Hospice car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Pr="004F7FF4">
        <w:rPr>
          <w:szCs w:val="24"/>
        </w:rPr>
        <w:tab/>
      </w:r>
      <w:r w:rsidRPr="004F7FF4">
        <w:rPr>
          <w:color w:val="FF0000"/>
          <w:szCs w:val="24"/>
        </w:rPr>
        <w:t xml:space="preserve"> </w:t>
      </w:r>
      <w:r w:rsidRPr="00243C87">
        <w:rPr>
          <w:szCs w:val="24"/>
        </w:rPr>
        <w:t>EPSDT consistent with requirements of sections 1905(r) and 1902(a)(43) of the Act</w:t>
      </w:r>
    </w:p>
    <w:p w14:paraId="54B9EB3F" w14:textId="77777777" w:rsidR="00406BD4" w:rsidRDefault="00406BD4" w:rsidP="009D67D6">
      <w:pPr>
        <w:tabs>
          <w:tab w:val="left" w:pos="-1440"/>
          <w:tab w:val="left" w:pos="2256"/>
        </w:tabs>
        <w:ind w:left="2160" w:hanging="1440"/>
        <w:rPr>
          <w:color w:val="FF0000"/>
          <w:szCs w:val="24"/>
        </w:rPr>
      </w:pPr>
    </w:p>
    <w:p w14:paraId="32540270" w14:textId="1B9EE4FE" w:rsidR="009D67D6" w:rsidRDefault="00406BD4" w:rsidP="00406BD4">
      <w:pPr>
        <w:tabs>
          <w:tab w:val="left" w:pos="-1440"/>
          <w:tab w:val="left" w:pos="2256"/>
        </w:tabs>
        <w:ind w:left="2160"/>
        <w:rPr>
          <w:szCs w:val="24"/>
        </w:rPr>
      </w:pPr>
      <w:r w:rsidRPr="002B4B1E">
        <w:rPr>
          <w:b/>
          <w:szCs w:val="24"/>
        </w:rPr>
        <w:lastRenderedPageBreak/>
        <w:t>6.2.22.1</w:t>
      </w:r>
      <w:r w:rsidRPr="00234C4E">
        <w:rPr>
          <w:b/>
          <w:szCs w:val="24"/>
        </w:rPr>
        <w:t xml:space="preserve"> </w:t>
      </w:r>
      <w:r w:rsidRPr="00234C4E">
        <w:rPr>
          <w:szCs w:val="24"/>
        </w:rPr>
        <w:fldChar w:fldCharType="begin">
          <w:ffData>
            <w:name w:val=""/>
            <w:enabled/>
            <w:calcOnExit w:val="0"/>
            <w:statusText w:type="text" w:val="This is a checkbox to select Hospice care."/>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The state assures that any limitations applied to the amount, duration, and scope of benefits described in Section</w:t>
      </w:r>
      <w:r w:rsidR="00021732">
        <w:rPr>
          <w:szCs w:val="24"/>
        </w:rPr>
        <w:t>s</w:t>
      </w:r>
      <w:r w:rsidRPr="00234C4E">
        <w:rPr>
          <w:szCs w:val="24"/>
        </w:rPr>
        <w:t xml:space="preserve"> 6.2 </w:t>
      </w:r>
      <w:r w:rsidR="00021732">
        <w:rPr>
          <w:szCs w:val="24"/>
        </w:rPr>
        <w:t xml:space="preserve">and 6.3- BH </w:t>
      </w:r>
      <w:r w:rsidRPr="00234C4E">
        <w:rPr>
          <w:szCs w:val="24"/>
        </w:rPr>
        <w:t>of the CHIP state plan can be exceeded as medically necessary.</w:t>
      </w:r>
    </w:p>
    <w:p w14:paraId="7A47C9E5" w14:textId="180D6EC8" w:rsidR="00406BD4" w:rsidRDefault="00406BD4" w:rsidP="00BA01E5">
      <w:pPr>
        <w:tabs>
          <w:tab w:val="left" w:pos="-1440"/>
          <w:tab w:val="left" w:pos="2256"/>
        </w:tabs>
        <w:ind w:left="2160" w:hanging="1440"/>
        <w:rPr>
          <w:szCs w:val="24"/>
        </w:rPr>
      </w:pPr>
    </w:p>
    <w:p w14:paraId="565FAF51" w14:textId="77777777" w:rsidR="00406BD4" w:rsidRPr="00B83D66" w:rsidRDefault="00406BD4" w:rsidP="00BA01E5">
      <w:pPr>
        <w:tabs>
          <w:tab w:val="left" w:pos="-1440"/>
          <w:tab w:val="left" w:pos="2256"/>
        </w:tabs>
        <w:ind w:left="2160" w:hanging="1440"/>
        <w:rPr>
          <w:szCs w:val="24"/>
        </w:rPr>
      </w:pPr>
    </w:p>
    <w:p w14:paraId="5BEE5794" w14:textId="77777777" w:rsidR="004539A0" w:rsidRPr="00B83D66" w:rsidRDefault="004539A0" w:rsidP="00323C32">
      <w:pPr>
        <w:tabs>
          <w:tab w:val="left" w:pos="-1440"/>
        </w:tabs>
        <w:ind w:left="2160" w:hanging="1440"/>
        <w:rPr>
          <w:szCs w:val="24"/>
          <w:u w:val="single"/>
        </w:rPr>
      </w:pPr>
      <w:r w:rsidRPr="00B83D66">
        <w:rPr>
          <w:szCs w:val="24"/>
          <w:u w:val="single"/>
        </w:rPr>
        <w:t xml:space="preserve">Guidance: </w:t>
      </w:r>
      <w:r w:rsidRPr="00B83D66">
        <w:rPr>
          <w:szCs w:val="24"/>
          <w:u w:val="single"/>
        </w:rPr>
        <w:tab/>
        <w:t>Any other medical, diagnostic, screening, preventive, restorative, remedial, therapeutic or rehabilitative service may be provided, whether in a facility, home, school, or other setting, if recognized by State law and only if the service is:  1) prescribed by or furnished by a physician or other licensed or registered practitioner within the scope of practice as prescribed by State law; 2) performed under the general supervision or at the direction of a physician; or 3) furnished by a health care facility that is operated by a State or local government or is licensed under State law and operating within the scope of the license.</w:t>
      </w:r>
    </w:p>
    <w:p w14:paraId="61A2C140" w14:textId="77777777" w:rsidR="00592470" w:rsidRPr="00B83D66" w:rsidRDefault="00592470" w:rsidP="00323C32">
      <w:pPr>
        <w:tabs>
          <w:tab w:val="left" w:pos="-1440"/>
        </w:tabs>
        <w:ind w:left="2160" w:hanging="1440"/>
        <w:rPr>
          <w:szCs w:val="24"/>
        </w:rPr>
      </w:pPr>
    </w:p>
    <w:p w14:paraId="3BDC9116" w14:textId="63ED6F70" w:rsidR="00CF0A69" w:rsidRPr="00B83D66" w:rsidRDefault="003F0E59" w:rsidP="00151A88">
      <w:pPr>
        <w:tabs>
          <w:tab w:val="left" w:pos="-1440"/>
        </w:tabs>
        <w:ind w:left="2160" w:hanging="1440"/>
        <w:rPr>
          <w:szCs w:val="24"/>
        </w:rPr>
      </w:pPr>
      <w:r w:rsidRPr="00B83D66">
        <w:rPr>
          <w:b/>
          <w:szCs w:val="24"/>
        </w:rPr>
        <w:t>6.2.2</w:t>
      </w:r>
      <w:r w:rsidR="00406BD4">
        <w:rPr>
          <w:b/>
          <w:szCs w:val="24"/>
        </w:rPr>
        <w:t>3</w:t>
      </w:r>
      <w:r w:rsidRPr="00B83D66">
        <w:rPr>
          <w:b/>
          <w:szCs w:val="24"/>
        </w:rPr>
        <w:t>.</w:t>
      </w:r>
      <w:r w:rsidRPr="00B83D66">
        <w:rPr>
          <w:szCs w:val="24"/>
        </w:rPr>
        <w:t xml:space="preserve"> </w:t>
      </w:r>
      <w:r w:rsidR="00BA01E5">
        <w:rPr>
          <w:szCs w:val="24"/>
        </w:rPr>
        <w:fldChar w:fldCharType="begin">
          <w:ffData>
            <w:name w:val=""/>
            <w:enabled/>
            <w:calcOnExit w:val="0"/>
            <w:statusText w:type="text" w:val="This is a checkbox to select any other medical diagnostic screening, preventative restorative remedial therapeutic or rehabilitation "/>
            <w:checkBox>
              <w:sizeAuto/>
              <w:default w:val="0"/>
            </w:checkBox>
          </w:ffData>
        </w:fldChar>
      </w:r>
      <w:r w:rsidR="00BA01E5">
        <w:rPr>
          <w:szCs w:val="24"/>
        </w:rPr>
        <w:instrText xml:space="preserve"> FORMCHECKBOX </w:instrText>
      </w:r>
      <w:r w:rsidR="00000000">
        <w:rPr>
          <w:szCs w:val="24"/>
        </w:rPr>
      </w:r>
      <w:r w:rsidR="00000000">
        <w:rPr>
          <w:szCs w:val="24"/>
        </w:rPr>
        <w:fldChar w:fldCharType="separate"/>
      </w:r>
      <w:r w:rsidR="00BA01E5">
        <w:rPr>
          <w:szCs w:val="24"/>
        </w:rPr>
        <w:fldChar w:fldCharType="end"/>
      </w:r>
      <w:r w:rsidRPr="00B83D66">
        <w:rPr>
          <w:szCs w:val="24"/>
        </w:rPr>
        <w:tab/>
        <w:t>Any other medical, diagnostic, screening, preventive, restorative, remedial, therapeutic, or rehabilitative services</w:t>
      </w:r>
      <w:r w:rsidR="003335CF" w:rsidRPr="00B83D66">
        <w:rPr>
          <w:szCs w:val="24"/>
        </w:rPr>
        <w:t xml:space="preserve">. </w:t>
      </w:r>
      <w:r w:rsidR="00CF0A69">
        <w:rPr>
          <w:szCs w:val="24"/>
        </w:rPr>
        <w:t xml:space="preserve"> </w:t>
      </w:r>
      <w:r w:rsidR="006915AB" w:rsidRPr="00B83D66">
        <w:rPr>
          <w:szCs w:val="24"/>
        </w:rPr>
        <w:t>(Section 2110(a)(24))</w:t>
      </w:r>
    </w:p>
    <w:p w14:paraId="17B6D4DB" w14:textId="77777777" w:rsidR="00BA01E5" w:rsidRDefault="00BA01E5" w:rsidP="00323C32">
      <w:pPr>
        <w:tabs>
          <w:tab w:val="left" w:pos="-1440"/>
        </w:tabs>
        <w:ind w:left="2160" w:hanging="1440"/>
        <w:rPr>
          <w:b/>
          <w:szCs w:val="24"/>
        </w:rPr>
      </w:pPr>
      <w:r>
        <w:rPr>
          <w:b/>
          <w:szCs w:val="24"/>
        </w:rPr>
        <w:tab/>
      </w:r>
      <w:bookmarkStart w:id="138" w:name="Text114"/>
      <w:r>
        <w:rPr>
          <w:b/>
          <w:szCs w:val="24"/>
        </w:rPr>
        <w:fldChar w:fldCharType="begin">
          <w:ffData>
            <w:name w:val="Text114"/>
            <w:enabled/>
            <w:calcOnExit w:val="0"/>
            <w:statusText w:type="text" w:val="This is a text field to describe medical diagnostic screening preventative restorative remedial therapeutic or rehabilitative services."/>
            <w:textInput/>
          </w:ffData>
        </w:fldChar>
      </w:r>
      <w:r>
        <w:rPr>
          <w:b/>
          <w:szCs w:val="24"/>
        </w:rPr>
        <w:instrText xml:space="preserve"> FORMTEXT </w:instrText>
      </w:r>
      <w:r>
        <w:rPr>
          <w:b/>
          <w:szCs w:val="24"/>
        </w:rPr>
      </w:r>
      <w:r>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Pr>
          <w:b/>
          <w:szCs w:val="24"/>
        </w:rPr>
        <w:fldChar w:fldCharType="end"/>
      </w:r>
      <w:bookmarkEnd w:id="138"/>
    </w:p>
    <w:p w14:paraId="5C10A38F" w14:textId="3C53DE2C" w:rsidR="006915AB" w:rsidRDefault="003F0E59" w:rsidP="00323C32">
      <w:pPr>
        <w:tabs>
          <w:tab w:val="left" w:pos="-1440"/>
        </w:tabs>
        <w:ind w:left="2160" w:hanging="1440"/>
        <w:rPr>
          <w:szCs w:val="24"/>
        </w:rPr>
      </w:pPr>
      <w:r w:rsidRPr="00B83D66">
        <w:rPr>
          <w:b/>
          <w:szCs w:val="24"/>
        </w:rPr>
        <w:t>6.2.2</w:t>
      </w:r>
      <w:r w:rsidR="00406BD4">
        <w:rPr>
          <w:b/>
          <w:szCs w:val="24"/>
        </w:rPr>
        <w:t>4</w:t>
      </w:r>
      <w:r w:rsidRPr="00B83D66">
        <w:rPr>
          <w:b/>
          <w:szCs w:val="24"/>
        </w:rPr>
        <w:t>.</w:t>
      </w:r>
      <w:r w:rsidRPr="00B83D66">
        <w:rPr>
          <w:szCs w:val="24"/>
        </w:rPr>
        <w:t xml:space="preserve"> </w:t>
      </w:r>
      <w:r w:rsidR="00B06FE6">
        <w:rPr>
          <w:szCs w:val="24"/>
        </w:rPr>
        <w:fldChar w:fldCharType="begin">
          <w:ffData>
            <w:name w:val=""/>
            <w:enabled/>
            <w:calcOnExit w:val="0"/>
            <w:statusText w:type="text" w:val="This is a checkbox to check Premiums for private health care insurance coverage."/>
            <w:checkBox>
              <w:sizeAuto/>
              <w:default w:val="0"/>
            </w:checkBox>
          </w:ffData>
        </w:fldChar>
      </w:r>
      <w:r w:rsidR="00B06FE6">
        <w:rPr>
          <w:szCs w:val="24"/>
        </w:rPr>
        <w:instrText xml:space="preserve"> FORMCHECKBOX </w:instrText>
      </w:r>
      <w:r w:rsidR="00000000">
        <w:rPr>
          <w:szCs w:val="24"/>
        </w:rPr>
      </w:r>
      <w:r w:rsidR="00000000">
        <w:rPr>
          <w:szCs w:val="24"/>
        </w:rPr>
        <w:fldChar w:fldCharType="separate"/>
      </w:r>
      <w:r w:rsidR="00B06FE6">
        <w:rPr>
          <w:szCs w:val="24"/>
        </w:rPr>
        <w:fldChar w:fldCharType="end"/>
      </w:r>
      <w:r w:rsidRPr="00B83D66">
        <w:rPr>
          <w:szCs w:val="24"/>
        </w:rPr>
        <w:tab/>
        <w:t xml:space="preserve">Premiums for private health care insurance coverage </w:t>
      </w:r>
      <w:r w:rsidR="006915AB" w:rsidRPr="00B83D66">
        <w:rPr>
          <w:szCs w:val="24"/>
        </w:rPr>
        <w:t>(Section 2110(a)(25))</w:t>
      </w:r>
    </w:p>
    <w:p w14:paraId="055F822A" w14:textId="77777777" w:rsidR="00CF0A69" w:rsidRPr="00B83D66" w:rsidRDefault="00175160" w:rsidP="00175160">
      <w:pPr>
        <w:tabs>
          <w:tab w:val="left" w:pos="-1440"/>
          <w:tab w:val="left" w:pos="2208"/>
        </w:tabs>
        <w:ind w:left="2160" w:hanging="1440"/>
        <w:rPr>
          <w:szCs w:val="24"/>
        </w:rPr>
      </w:pPr>
      <w:r>
        <w:rPr>
          <w:szCs w:val="24"/>
        </w:rPr>
        <w:tab/>
      </w:r>
      <w:bookmarkStart w:id="139" w:name="Text115"/>
      <w:r>
        <w:rPr>
          <w:szCs w:val="24"/>
        </w:rPr>
        <w:fldChar w:fldCharType="begin">
          <w:ffData>
            <w:name w:val="Text115"/>
            <w:enabled/>
            <w:calcOnExit w:val="0"/>
            <w:statusText w:type="text" w:val="This is a text field to describe premiums for private health care insurance coverag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39"/>
    </w:p>
    <w:p w14:paraId="3C11373C" w14:textId="33483E14" w:rsidR="006915AB" w:rsidRPr="00B83D66" w:rsidRDefault="003F0E59" w:rsidP="00323C32">
      <w:pPr>
        <w:tabs>
          <w:tab w:val="left" w:pos="-1440"/>
        </w:tabs>
        <w:ind w:left="2160" w:hanging="1440"/>
        <w:rPr>
          <w:szCs w:val="24"/>
        </w:rPr>
      </w:pPr>
      <w:r w:rsidRPr="00B83D66">
        <w:rPr>
          <w:b/>
          <w:szCs w:val="24"/>
        </w:rPr>
        <w:t>6.2.2</w:t>
      </w:r>
      <w:r w:rsidR="00406BD4">
        <w:rPr>
          <w:b/>
          <w:szCs w:val="24"/>
        </w:rPr>
        <w:t>5</w:t>
      </w:r>
      <w:r w:rsidRPr="00B83D66">
        <w:rPr>
          <w:b/>
          <w:szCs w:val="24"/>
        </w:rPr>
        <w:t xml:space="preserve">. </w:t>
      </w:r>
      <w:r w:rsidR="00175160">
        <w:rPr>
          <w:szCs w:val="24"/>
        </w:rPr>
        <w:fldChar w:fldCharType="begin">
          <w:ffData>
            <w:name w:val=""/>
            <w:enabled/>
            <w:calcOnExit w:val="0"/>
            <w:statusText w:type="text" w:val="This is a checkbox to select medical transportation."/>
            <w:checkBox>
              <w:sizeAuto/>
              <w:default w:val="0"/>
            </w:checkBox>
          </w:ffData>
        </w:fldChar>
      </w:r>
      <w:r w:rsidR="00175160">
        <w:rPr>
          <w:szCs w:val="24"/>
        </w:rPr>
        <w:instrText xml:space="preserve"> FORMCHECKBOX </w:instrText>
      </w:r>
      <w:r w:rsidR="00000000">
        <w:rPr>
          <w:szCs w:val="24"/>
        </w:rPr>
      </w:r>
      <w:r w:rsidR="00000000">
        <w:rPr>
          <w:szCs w:val="24"/>
        </w:rPr>
        <w:fldChar w:fldCharType="separate"/>
      </w:r>
      <w:r w:rsidR="00175160">
        <w:rPr>
          <w:szCs w:val="24"/>
        </w:rPr>
        <w:fldChar w:fldCharType="end"/>
      </w:r>
      <w:r w:rsidRPr="00B83D66">
        <w:rPr>
          <w:szCs w:val="24"/>
        </w:rPr>
        <w:tab/>
        <w:t xml:space="preserve">Medical </w:t>
      </w:r>
      <w:proofErr w:type="gramStart"/>
      <w:r w:rsidRPr="00B83D66">
        <w:rPr>
          <w:szCs w:val="24"/>
        </w:rPr>
        <w:t xml:space="preserve">transportation  </w:t>
      </w:r>
      <w:r w:rsidR="006915AB" w:rsidRPr="00B83D66">
        <w:rPr>
          <w:szCs w:val="24"/>
        </w:rPr>
        <w:t>(</w:t>
      </w:r>
      <w:proofErr w:type="gramEnd"/>
      <w:r w:rsidR="006915AB" w:rsidRPr="00B83D66">
        <w:rPr>
          <w:szCs w:val="24"/>
        </w:rPr>
        <w:t>Section 2110(a)(26))</w:t>
      </w:r>
      <w:r w:rsidRPr="00B83D66">
        <w:rPr>
          <w:szCs w:val="24"/>
        </w:rPr>
        <w:t xml:space="preserve">  </w:t>
      </w:r>
    </w:p>
    <w:p w14:paraId="7B80D88D" w14:textId="77777777" w:rsidR="00592470" w:rsidRPr="00B83D66" w:rsidRDefault="00151A88" w:rsidP="00323C32">
      <w:pPr>
        <w:tabs>
          <w:tab w:val="left" w:pos="-1440"/>
        </w:tabs>
        <w:ind w:left="2160" w:hanging="1440"/>
        <w:rPr>
          <w:szCs w:val="24"/>
        </w:rPr>
      </w:pPr>
      <w:r>
        <w:rPr>
          <w:szCs w:val="24"/>
        </w:rPr>
        <w:tab/>
      </w:r>
      <w:r>
        <w:rPr>
          <w:szCs w:val="24"/>
        </w:rPr>
        <w:fldChar w:fldCharType="begin">
          <w:ffData>
            <w:name w:val="Text221"/>
            <w:enabled/>
            <w:calcOnExit w:val="0"/>
            <w:textInput/>
          </w:ffData>
        </w:fldChar>
      </w:r>
      <w:bookmarkStart w:id="140" w:name="Text221"/>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bookmarkEnd w:id="140"/>
    </w:p>
    <w:p w14:paraId="19009EAC" w14:textId="77777777" w:rsidR="004539A0" w:rsidRPr="00B83D66" w:rsidRDefault="004539A0" w:rsidP="00323C32">
      <w:pPr>
        <w:tabs>
          <w:tab w:val="left" w:pos="-1440"/>
        </w:tabs>
        <w:ind w:left="2160" w:hanging="1440"/>
        <w:rPr>
          <w:szCs w:val="24"/>
          <w:u w:val="single"/>
        </w:rPr>
      </w:pPr>
      <w:r w:rsidRPr="00B83D66">
        <w:rPr>
          <w:szCs w:val="24"/>
          <w:u w:val="single"/>
        </w:rPr>
        <w:t xml:space="preserve">Guidance: </w:t>
      </w:r>
      <w:r w:rsidRPr="00B83D66">
        <w:rPr>
          <w:szCs w:val="24"/>
          <w:u w:val="single"/>
        </w:rPr>
        <w:tab/>
        <w:t>Enabling services, such as transportation, translation, and outreach services, may be offered only if designed to increase the accessibility of primary and preventive health care services for eligible low-income individuals.</w:t>
      </w:r>
    </w:p>
    <w:p w14:paraId="47D3F34B" w14:textId="77777777" w:rsidR="00592470" w:rsidRPr="00B83D66" w:rsidRDefault="00592470" w:rsidP="00323C32">
      <w:pPr>
        <w:tabs>
          <w:tab w:val="left" w:pos="-1440"/>
        </w:tabs>
        <w:ind w:left="2160" w:hanging="1440"/>
        <w:rPr>
          <w:szCs w:val="24"/>
        </w:rPr>
      </w:pPr>
    </w:p>
    <w:p w14:paraId="292950AD" w14:textId="58576DF0" w:rsidR="006915AB" w:rsidRDefault="003F0E59" w:rsidP="00323C32">
      <w:pPr>
        <w:tabs>
          <w:tab w:val="left" w:pos="-1440"/>
        </w:tabs>
        <w:ind w:left="2160" w:hanging="1440"/>
        <w:rPr>
          <w:szCs w:val="24"/>
        </w:rPr>
      </w:pPr>
      <w:r w:rsidRPr="00B83D66">
        <w:rPr>
          <w:b/>
          <w:szCs w:val="24"/>
        </w:rPr>
        <w:t>6.2.</w:t>
      </w:r>
      <w:r w:rsidR="00406BD4">
        <w:rPr>
          <w:b/>
          <w:szCs w:val="24"/>
        </w:rPr>
        <w:t>26</w:t>
      </w:r>
      <w:r w:rsidRPr="00B83D66">
        <w:rPr>
          <w:b/>
          <w:szCs w:val="24"/>
        </w:rPr>
        <w:t>.</w:t>
      </w:r>
      <w:r w:rsidRPr="00B83D66">
        <w:rPr>
          <w:szCs w:val="24"/>
        </w:rPr>
        <w:t xml:space="preserve"> </w:t>
      </w:r>
      <w:r w:rsidR="00175160">
        <w:rPr>
          <w:szCs w:val="24"/>
        </w:rPr>
        <w:fldChar w:fldCharType="begin">
          <w:ffData>
            <w:name w:val=""/>
            <w:enabled/>
            <w:calcOnExit w:val="0"/>
            <w:statusText w:type="text" w:val="This is a checkbox to check enabling services such as transportation, translation, and outreach services."/>
            <w:checkBox>
              <w:sizeAuto/>
              <w:default w:val="0"/>
            </w:checkBox>
          </w:ffData>
        </w:fldChar>
      </w:r>
      <w:r w:rsidR="00175160">
        <w:rPr>
          <w:szCs w:val="24"/>
        </w:rPr>
        <w:instrText xml:space="preserve"> FORMCHECKBOX </w:instrText>
      </w:r>
      <w:r w:rsidR="00000000">
        <w:rPr>
          <w:szCs w:val="24"/>
        </w:rPr>
      </w:r>
      <w:r w:rsidR="00000000">
        <w:rPr>
          <w:szCs w:val="24"/>
        </w:rPr>
        <w:fldChar w:fldCharType="separate"/>
      </w:r>
      <w:r w:rsidR="00175160">
        <w:rPr>
          <w:szCs w:val="24"/>
        </w:rPr>
        <w:fldChar w:fldCharType="end"/>
      </w:r>
      <w:r w:rsidRPr="00B83D66">
        <w:rPr>
          <w:szCs w:val="24"/>
        </w:rPr>
        <w:tab/>
        <w:t xml:space="preserve">Enabling services (such as transportation, translation, and outreach </w:t>
      </w:r>
      <w:proofErr w:type="gramStart"/>
      <w:r w:rsidRPr="00B83D66">
        <w:rPr>
          <w:szCs w:val="24"/>
        </w:rPr>
        <w:t xml:space="preserve">services)  </w:t>
      </w:r>
      <w:r w:rsidR="006915AB" w:rsidRPr="00B83D66">
        <w:rPr>
          <w:szCs w:val="24"/>
        </w:rPr>
        <w:t>(</w:t>
      </w:r>
      <w:proofErr w:type="gramEnd"/>
      <w:r w:rsidR="006915AB" w:rsidRPr="00B83D66">
        <w:rPr>
          <w:szCs w:val="24"/>
        </w:rPr>
        <w:t>Section 2110(a)(27))</w:t>
      </w:r>
    </w:p>
    <w:p w14:paraId="3108BAD1" w14:textId="77777777" w:rsidR="00CF0A69" w:rsidRPr="00B83D66" w:rsidRDefault="00175160" w:rsidP="00175160">
      <w:pPr>
        <w:tabs>
          <w:tab w:val="left" w:pos="-1440"/>
          <w:tab w:val="left" w:pos="2304"/>
        </w:tabs>
        <w:ind w:left="2160" w:hanging="1440"/>
        <w:rPr>
          <w:szCs w:val="24"/>
        </w:rPr>
      </w:pPr>
      <w:r>
        <w:rPr>
          <w:szCs w:val="24"/>
        </w:rPr>
        <w:tab/>
      </w:r>
      <w:bookmarkStart w:id="141" w:name="Text116"/>
      <w:r>
        <w:rPr>
          <w:szCs w:val="24"/>
        </w:rPr>
        <w:fldChar w:fldCharType="begin">
          <w:ffData>
            <w:name w:val="Text116"/>
            <w:enabled/>
            <w:calcOnExit w:val="0"/>
            <w:statusText w:type="text" w:val="This is text field to describe enabling services such as transportation, translation, and outreach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41"/>
    </w:p>
    <w:p w14:paraId="36F39FB8" w14:textId="61BA9BF0" w:rsidR="006915AB" w:rsidRPr="00B83D66" w:rsidRDefault="003F0E59" w:rsidP="00323C32">
      <w:pPr>
        <w:tabs>
          <w:tab w:val="left" w:pos="-1440"/>
        </w:tabs>
        <w:ind w:left="2160" w:hanging="1440"/>
        <w:rPr>
          <w:szCs w:val="24"/>
        </w:rPr>
      </w:pPr>
      <w:r w:rsidRPr="00B83D66">
        <w:rPr>
          <w:b/>
          <w:szCs w:val="24"/>
        </w:rPr>
        <w:t>6.2.</w:t>
      </w:r>
      <w:r w:rsidR="00406BD4">
        <w:rPr>
          <w:b/>
          <w:szCs w:val="24"/>
        </w:rPr>
        <w:t>27</w:t>
      </w:r>
      <w:r w:rsidRPr="00B83D66">
        <w:rPr>
          <w:b/>
          <w:szCs w:val="24"/>
        </w:rPr>
        <w:t>.</w:t>
      </w:r>
      <w:r w:rsidRPr="00B83D66">
        <w:rPr>
          <w:szCs w:val="24"/>
        </w:rPr>
        <w:t xml:space="preserve"> </w:t>
      </w:r>
      <w:r w:rsidR="00175160">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00175160">
        <w:rPr>
          <w:szCs w:val="24"/>
        </w:rPr>
        <w:instrText xml:space="preserve"> FORMCHECKBOX </w:instrText>
      </w:r>
      <w:r w:rsidR="00000000">
        <w:rPr>
          <w:szCs w:val="24"/>
        </w:rPr>
      </w:r>
      <w:r w:rsidR="00000000">
        <w:rPr>
          <w:szCs w:val="24"/>
        </w:rPr>
        <w:fldChar w:fldCharType="separate"/>
      </w:r>
      <w:r w:rsidR="00175160">
        <w:rPr>
          <w:szCs w:val="24"/>
        </w:rPr>
        <w:fldChar w:fldCharType="end"/>
      </w:r>
      <w:r w:rsidRPr="00B83D66">
        <w:rPr>
          <w:szCs w:val="24"/>
        </w:rPr>
        <w:tab/>
        <w:t xml:space="preserve">Any other health care services or items specified by the Secretary and not included under this </w:t>
      </w:r>
      <w:r w:rsidR="00121008">
        <w:rPr>
          <w:szCs w:val="24"/>
        </w:rPr>
        <w:t>S</w:t>
      </w:r>
      <w:r w:rsidRPr="00B83D66">
        <w:rPr>
          <w:szCs w:val="24"/>
        </w:rPr>
        <w:t xml:space="preserve">ection </w:t>
      </w:r>
      <w:r w:rsidR="006915AB" w:rsidRPr="00B83D66">
        <w:rPr>
          <w:szCs w:val="24"/>
        </w:rPr>
        <w:t>(Section 2110(a)(28))</w:t>
      </w:r>
    </w:p>
    <w:p w14:paraId="3B432DBC" w14:textId="77777777" w:rsidR="003F0E59" w:rsidRPr="00B83D66" w:rsidRDefault="003166E9" w:rsidP="003166E9">
      <w:pPr>
        <w:tabs>
          <w:tab w:val="left" w:pos="2160"/>
        </w:tabs>
        <w:rPr>
          <w:szCs w:val="24"/>
        </w:rPr>
      </w:pPr>
      <w:r>
        <w:rPr>
          <w:szCs w:val="24"/>
        </w:rPr>
        <w:tab/>
      </w:r>
      <w:bookmarkStart w:id="142" w:name="Text117"/>
      <w:r>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42"/>
    </w:p>
    <w:p w14:paraId="37852BAF" w14:textId="77777777" w:rsidR="00A11C84" w:rsidRDefault="00A11C84" w:rsidP="006944F0">
      <w:pPr>
        <w:ind w:left="1440" w:hanging="1440"/>
        <w:rPr>
          <w:b/>
          <w:bCs/>
          <w:szCs w:val="24"/>
        </w:rPr>
      </w:pPr>
    </w:p>
    <w:p w14:paraId="37F64EF9" w14:textId="0655B6DF" w:rsidR="00A11C84" w:rsidRDefault="00A11C84" w:rsidP="00A11C84">
      <w:pPr>
        <w:tabs>
          <w:tab w:val="left" w:pos="2160"/>
        </w:tabs>
        <w:rPr>
          <w:szCs w:val="24"/>
        </w:rPr>
      </w:pPr>
      <w:r>
        <w:rPr>
          <w:b/>
          <w:szCs w:val="24"/>
        </w:rPr>
        <w:t xml:space="preserve">6.2-BH </w:t>
      </w:r>
      <w:r w:rsidRPr="00234C4E">
        <w:rPr>
          <w:b/>
          <w:szCs w:val="24"/>
        </w:rPr>
        <w:t xml:space="preserve">Behavioral Health Coverage </w:t>
      </w:r>
      <w:r w:rsidRPr="00234C4E">
        <w:rPr>
          <w:szCs w:val="24"/>
        </w:rPr>
        <w:t>Section 2103(c)(</w:t>
      </w:r>
      <w:r w:rsidR="00647166">
        <w:rPr>
          <w:szCs w:val="24"/>
        </w:rPr>
        <w:t>5</w:t>
      </w:r>
      <w:r w:rsidRPr="00234C4E">
        <w:rPr>
          <w:szCs w:val="24"/>
        </w:rPr>
        <w:t>) requires that states prov</w:t>
      </w:r>
      <w:r>
        <w:rPr>
          <w:szCs w:val="24"/>
        </w:rPr>
        <w:t xml:space="preserve">ide coverage to </w:t>
      </w:r>
      <w:r w:rsidRPr="00234C4E">
        <w:rPr>
          <w:szCs w:val="24"/>
        </w:rPr>
        <w:t>prevent, diagnose, and treat a broad range of mental healt</w:t>
      </w:r>
      <w:r>
        <w:rPr>
          <w:szCs w:val="24"/>
        </w:rPr>
        <w:t xml:space="preserve">h and substance use disorders </w:t>
      </w:r>
      <w:r w:rsidRPr="00234C4E">
        <w:rPr>
          <w:szCs w:val="24"/>
        </w:rPr>
        <w:t>in a culturally and linguistically appropriate manner</w:t>
      </w:r>
      <w:r w:rsidR="00E860B6">
        <w:rPr>
          <w:szCs w:val="24"/>
        </w:rPr>
        <w:t xml:space="preserve"> for all CHIP enrollees, including pregnant women and unborn children</w:t>
      </w:r>
      <w:r w:rsidRPr="00234C4E">
        <w:rPr>
          <w:szCs w:val="24"/>
        </w:rPr>
        <w:t>.</w:t>
      </w:r>
    </w:p>
    <w:p w14:paraId="51A64CC3" w14:textId="77777777" w:rsidR="00A11C84" w:rsidRPr="00234C4E" w:rsidRDefault="00A11C84" w:rsidP="00A11C84">
      <w:pPr>
        <w:tabs>
          <w:tab w:val="left" w:pos="2160"/>
        </w:tabs>
        <w:rPr>
          <w:szCs w:val="24"/>
        </w:rPr>
      </w:pPr>
    </w:p>
    <w:p w14:paraId="7F406DF0" w14:textId="0A3B6A41" w:rsidR="00A11C84" w:rsidRPr="00234C4E" w:rsidRDefault="00A11C84" w:rsidP="00351858">
      <w:pPr>
        <w:ind w:left="720"/>
        <w:rPr>
          <w:szCs w:val="24"/>
          <w:u w:val="single"/>
        </w:rPr>
      </w:pPr>
      <w:r w:rsidRPr="00234C4E">
        <w:rPr>
          <w:szCs w:val="24"/>
          <w:u w:val="single"/>
        </w:rPr>
        <w:t>Guidance: Please attach a copy of the state’s periodicity schedule.</w:t>
      </w:r>
      <w:r w:rsidR="00351858">
        <w:rPr>
          <w:szCs w:val="24"/>
          <w:u w:val="single"/>
        </w:rPr>
        <w:t xml:space="preserve">  For pregnancy-related coverage, please describe the recommendations being followed for those services.</w:t>
      </w:r>
    </w:p>
    <w:p w14:paraId="65C6835A" w14:textId="77777777" w:rsidR="00A11C84" w:rsidRPr="00234C4E" w:rsidRDefault="00A11C84" w:rsidP="00A11C84">
      <w:pPr>
        <w:rPr>
          <w:b/>
          <w:szCs w:val="24"/>
        </w:rPr>
      </w:pPr>
    </w:p>
    <w:p w14:paraId="0BA9F495" w14:textId="77777777" w:rsidR="00A11C84" w:rsidRDefault="00A11C84" w:rsidP="00A11C84">
      <w:pPr>
        <w:ind w:left="720"/>
        <w:rPr>
          <w:szCs w:val="24"/>
        </w:rPr>
      </w:pPr>
      <w:r w:rsidRPr="00A11C84">
        <w:rPr>
          <w:b/>
          <w:szCs w:val="24"/>
        </w:rPr>
        <w:t xml:space="preserve">6.2.1- </w:t>
      </w:r>
      <w:proofErr w:type="gramStart"/>
      <w:r w:rsidRPr="00A11C84">
        <w:rPr>
          <w:b/>
          <w:szCs w:val="24"/>
        </w:rPr>
        <w:t>BH  Periodicity</w:t>
      </w:r>
      <w:proofErr w:type="gramEnd"/>
      <w:r w:rsidRPr="00A11C84">
        <w:rPr>
          <w:b/>
          <w:szCs w:val="24"/>
        </w:rPr>
        <w:t xml:space="preserve"> Schedule</w:t>
      </w:r>
      <w:r w:rsidRPr="00234C4E">
        <w:rPr>
          <w:b/>
          <w:szCs w:val="24"/>
        </w:rPr>
        <w:t xml:space="preserve">  </w:t>
      </w:r>
      <w:r w:rsidRPr="00234C4E">
        <w:rPr>
          <w:szCs w:val="24"/>
        </w:rPr>
        <w:t>The state has adopted the following periodicity schedule for behavioral health screenings</w:t>
      </w:r>
      <w:r>
        <w:rPr>
          <w:szCs w:val="24"/>
        </w:rPr>
        <w:t xml:space="preserve"> and assessments</w:t>
      </w:r>
      <w:r w:rsidRPr="00234C4E">
        <w:rPr>
          <w:szCs w:val="24"/>
        </w:rPr>
        <w:t>. Please specify any differences between any covered CHIP populations:</w:t>
      </w:r>
    </w:p>
    <w:p w14:paraId="1218A64A" w14:textId="77777777" w:rsidR="00A11C84" w:rsidRPr="00234C4E" w:rsidRDefault="00A11C84" w:rsidP="00A11C84">
      <w:pPr>
        <w:ind w:left="720"/>
        <w:rPr>
          <w:szCs w:val="24"/>
        </w:rPr>
      </w:pPr>
    </w:p>
    <w:p w14:paraId="56B01429" w14:textId="77777777" w:rsidR="00A11C84" w:rsidRPr="00234C4E" w:rsidRDefault="00A11C84" w:rsidP="00A11C84">
      <w:pPr>
        <w:autoSpaceDE w:val="0"/>
        <w:autoSpaceDN w:val="0"/>
        <w:adjustRightInd w:val="0"/>
        <w:rPr>
          <w:color w:val="000000"/>
          <w:szCs w:val="24"/>
        </w:rPr>
      </w:pPr>
      <w:r w:rsidRPr="00234C4E">
        <w:rPr>
          <w:szCs w:val="24"/>
        </w:rPr>
        <w:tab/>
      </w:r>
      <w:r w:rsidRPr="00234C4E">
        <w:rPr>
          <w:szCs w:val="24"/>
        </w:rPr>
        <w:tab/>
      </w:r>
      <w:r w:rsidRPr="00234C4E">
        <w:rPr>
          <w:szCs w:val="24"/>
        </w:rPr>
        <w:fldChar w:fldCharType="begin">
          <w:ffData>
            <w:name w:val=""/>
            <w:enabled/>
            <w:calcOnExit w:val="0"/>
            <w:statusText w:type="text" w:val="This is a checkbox to select State-developed Medicaid-specific."/>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r w:rsidRPr="00234C4E">
        <w:rPr>
          <w:color w:val="000000"/>
          <w:szCs w:val="24"/>
        </w:rPr>
        <w:t xml:space="preserve">State-developed </w:t>
      </w:r>
      <w:r w:rsidRPr="00234C4E">
        <w:rPr>
          <w:bCs/>
          <w:color w:val="000000"/>
          <w:szCs w:val="24"/>
        </w:rPr>
        <w:t xml:space="preserve">schedule </w:t>
      </w:r>
    </w:p>
    <w:p w14:paraId="3C025A56" w14:textId="418E925E" w:rsidR="00A11C84" w:rsidRPr="00234C4E" w:rsidRDefault="00A11C84" w:rsidP="00A11C84">
      <w:pPr>
        <w:autoSpaceDE w:val="0"/>
        <w:autoSpaceDN w:val="0"/>
        <w:adjustRightInd w:val="0"/>
        <w:ind w:left="1440"/>
        <w:rPr>
          <w:color w:val="000000"/>
          <w:szCs w:val="24"/>
        </w:rPr>
      </w:pPr>
      <w:r w:rsidRPr="00234C4E">
        <w:rPr>
          <w:szCs w:val="24"/>
        </w:rPr>
        <w:fldChar w:fldCharType="begin">
          <w:ffData>
            <w:name w:val=""/>
            <w:enabled/>
            <w:calcOnExit w:val="0"/>
            <w:statusText w:type="text" w:val="This is a checkbox to check American Academy of Pediatric Dentistry"/>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bCs/>
          <w:color w:val="000000"/>
          <w:szCs w:val="24"/>
        </w:rPr>
        <w:t xml:space="preserve"> American Academy of Pediatrics</w:t>
      </w:r>
      <w:r w:rsidR="00371EF9">
        <w:rPr>
          <w:bCs/>
          <w:color w:val="000000"/>
          <w:szCs w:val="24"/>
        </w:rPr>
        <w:t>/ Bright Futures</w:t>
      </w:r>
      <w:r w:rsidRPr="00234C4E">
        <w:rPr>
          <w:bCs/>
          <w:color w:val="000000"/>
          <w:szCs w:val="24"/>
        </w:rPr>
        <w:t xml:space="preserve"> </w:t>
      </w:r>
    </w:p>
    <w:p w14:paraId="41506F3B" w14:textId="77777777" w:rsidR="00A11C84" w:rsidRPr="00234C4E" w:rsidRDefault="00A11C84" w:rsidP="00A11C84">
      <w:pPr>
        <w:autoSpaceDE w:val="0"/>
        <w:autoSpaceDN w:val="0"/>
        <w:adjustRightInd w:val="0"/>
        <w:ind w:left="1440"/>
        <w:rPr>
          <w:color w:val="000000"/>
          <w:szCs w:val="24"/>
        </w:rPr>
      </w:pPr>
      <w:r w:rsidRPr="00234C4E">
        <w:rPr>
          <w:szCs w:val="24"/>
        </w:rPr>
        <w:fldChar w:fldCharType="begin">
          <w:ffData>
            <w:name w:val=""/>
            <w:enabled/>
            <w:calcOnExit w:val="0"/>
            <w:statusText w:type="text" w:val="This is a checkbox to check Other Nationally recognized periodicity schedule."/>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bCs/>
          <w:color w:val="000000"/>
          <w:szCs w:val="24"/>
        </w:rPr>
        <w:t xml:space="preserve"> Other Nationally recognized periodicity schedule (please specify: </w:t>
      </w:r>
      <w:r w:rsidRPr="00234C4E">
        <w:rPr>
          <w:bCs/>
          <w:color w:val="000000"/>
          <w:szCs w:val="24"/>
        </w:rPr>
        <w:fldChar w:fldCharType="begin">
          <w:ffData>
            <w:name w:val="Text122"/>
            <w:enabled/>
            <w:calcOnExit w:val="0"/>
            <w:statusText w:type="text" w:val="This is a text field to describe Other."/>
            <w:textInput/>
          </w:ffData>
        </w:fldChar>
      </w:r>
      <w:r w:rsidRPr="00234C4E">
        <w:rPr>
          <w:bCs/>
          <w:color w:val="000000"/>
          <w:szCs w:val="24"/>
        </w:rPr>
        <w:instrText xml:space="preserve"> FORMTEXT </w:instrText>
      </w:r>
      <w:r w:rsidRPr="00234C4E">
        <w:rPr>
          <w:bCs/>
          <w:color w:val="000000"/>
          <w:szCs w:val="24"/>
        </w:rPr>
      </w:r>
      <w:r w:rsidRPr="00234C4E">
        <w:rPr>
          <w:bCs/>
          <w:color w:val="000000"/>
          <w:szCs w:val="24"/>
        </w:rPr>
        <w:fldChar w:fldCharType="separate"/>
      </w:r>
      <w:r w:rsidRPr="00234C4E">
        <w:rPr>
          <w:bCs/>
          <w:color w:val="000000"/>
          <w:szCs w:val="24"/>
        </w:rPr>
        <w:t> </w:t>
      </w:r>
      <w:r w:rsidRPr="00234C4E">
        <w:rPr>
          <w:bCs/>
          <w:color w:val="000000"/>
          <w:szCs w:val="24"/>
        </w:rPr>
        <w:t> </w:t>
      </w:r>
      <w:r w:rsidRPr="00234C4E">
        <w:rPr>
          <w:bCs/>
          <w:color w:val="000000"/>
          <w:szCs w:val="24"/>
        </w:rPr>
        <w:t> </w:t>
      </w:r>
      <w:r w:rsidRPr="00234C4E">
        <w:rPr>
          <w:bCs/>
          <w:color w:val="000000"/>
          <w:szCs w:val="24"/>
        </w:rPr>
        <w:t> </w:t>
      </w:r>
      <w:r w:rsidRPr="00234C4E">
        <w:rPr>
          <w:bCs/>
          <w:color w:val="000000"/>
          <w:szCs w:val="24"/>
        </w:rPr>
        <w:t> </w:t>
      </w:r>
      <w:r w:rsidRPr="00234C4E">
        <w:rPr>
          <w:bCs/>
          <w:color w:val="000000"/>
          <w:szCs w:val="24"/>
        </w:rPr>
        <w:fldChar w:fldCharType="end"/>
      </w:r>
      <w:r w:rsidRPr="00234C4E">
        <w:rPr>
          <w:bCs/>
          <w:color w:val="000000"/>
          <w:szCs w:val="24"/>
        </w:rPr>
        <w:t>)</w:t>
      </w:r>
    </w:p>
    <w:p w14:paraId="45C80A0B" w14:textId="77777777" w:rsidR="00A11C84" w:rsidRPr="00234C4E" w:rsidRDefault="00A11C84" w:rsidP="00A11C84">
      <w:pPr>
        <w:autoSpaceDE w:val="0"/>
        <w:autoSpaceDN w:val="0"/>
        <w:adjustRightInd w:val="0"/>
        <w:ind w:left="1440"/>
        <w:rPr>
          <w:bCs/>
          <w:color w:val="000000"/>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bCs/>
          <w:color w:val="000000"/>
          <w:szCs w:val="24"/>
        </w:rPr>
        <w:t xml:space="preserve"> Other (please describe: </w:t>
      </w:r>
      <w:r w:rsidRPr="00234C4E">
        <w:rPr>
          <w:bCs/>
          <w:color w:val="000000"/>
          <w:szCs w:val="24"/>
        </w:rPr>
        <w:fldChar w:fldCharType="begin">
          <w:ffData>
            <w:name w:val="Text122"/>
            <w:enabled/>
            <w:calcOnExit w:val="0"/>
            <w:statusText w:type="text" w:val="This is a text field to describe Other."/>
            <w:textInput/>
          </w:ffData>
        </w:fldChar>
      </w:r>
      <w:r w:rsidRPr="00234C4E">
        <w:rPr>
          <w:bCs/>
          <w:color w:val="000000"/>
          <w:szCs w:val="24"/>
        </w:rPr>
        <w:instrText xml:space="preserve"> FORMTEXT </w:instrText>
      </w:r>
      <w:r w:rsidRPr="00234C4E">
        <w:rPr>
          <w:bCs/>
          <w:color w:val="000000"/>
          <w:szCs w:val="24"/>
        </w:rPr>
      </w:r>
      <w:r w:rsidRPr="00234C4E">
        <w:rPr>
          <w:bCs/>
          <w:color w:val="000000"/>
          <w:szCs w:val="24"/>
        </w:rPr>
        <w:fldChar w:fldCharType="separate"/>
      </w:r>
      <w:r w:rsidRPr="00234C4E">
        <w:rPr>
          <w:bCs/>
          <w:color w:val="000000"/>
          <w:szCs w:val="24"/>
        </w:rPr>
        <w:t> </w:t>
      </w:r>
      <w:r w:rsidRPr="00234C4E">
        <w:rPr>
          <w:bCs/>
          <w:color w:val="000000"/>
          <w:szCs w:val="24"/>
        </w:rPr>
        <w:t> </w:t>
      </w:r>
      <w:r w:rsidRPr="00234C4E">
        <w:rPr>
          <w:bCs/>
          <w:color w:val="000000"/>
          <w:szCs w:val="24"/>
        </w:rPr>
        <w:t> </w:t>
      </w:r>
      <w:r w:rsidRPr="00234C4E">
        <w:rPr>
          <w:bCs/>
          <w:color w:val="000000"/>
          <w:szCs w:val="24"/>
        </w:rPr>
        <w:t> </w:t>
      </w:r>
      <w:r w:rsidRPr="00234C4E">
        <w:rPr>
          <w:bCs/>
          <w:color w:val="000000"/>
          <w:szCs w:val="24"/>
        </w:rPr>
        <w:t> </w:t>
      </w:r>
      <w:r w:rsidRPr="00234C4E">
        <w:rPr>
          <w:bCs/>
          <w:color w:val="000000"/>
          <w:szCs w:val="24"/>
        </w:rPr>
        <w:fldChar w:fldCharType="end"/>
      </w:r>
      <w:r w:rsidRPr="00234C4E">
        <w:rPr>
          <w:bCs/>
          <w:color w:val="000000"/>
          <w:szCs w:val="24"/>
        </w:rPr>
        <w:t>)</w:t>
      </w:r>
    </w:p>
    <w:p w14:paraId="26361925" w14:textId="77777777" w:rsidR="00A11C84" w:rsidRPr="00234C4E" w:rsidRDefault="00A11C84" w:rsidP="00A11C84">
      <w:pPr>
        <w:rPr>
          <w:szCs w:val="24"/>
        </w:rPr>
      </w:pPr>
    </w:p>
    <w:p w14:paraId="046F6F6B" w14:textId="0D4AD4CD" w:rsidR="00A11C84" w:rsidRPr="00234C4E" w:rsidRDefault="00A11C84" w:rsidP="00A11C84">
      <w:pPr>
        <w:rPr>
          <w:szCs w:val="24"/>
        </w:rPr>
      </w:pPr>
      <w:r w:rsidRPr="00A11C84">
        <w:rPr>
          <w:b/>
          <w:szCs w:val="24"/>
        </w:rPr>
        <w:t xml:space="preserve">6.3- BH Covered </w:t>
      </w:r>
      <w:proofErr w:type="gramStart"/>
      <w:r w:rsidRPr="00A11C84">
        <w:rPr>
          <w:b/>
          <w:szCs w:val="24"/>
        </w:rPr>
        <w:t>Benefits</w:t>
      </w:r>
      <w:r w:rsidRPr="00234C4E">
        <w:rPr>
          <w:szCs w:val="24"/>
        </w:rPr>
        <w:t xml:space="preserve">  Please</w:t>
      </w:r>
      <w:proofErr w:type="gramEnd"/>
      <w:r w:rsidRPr="00234C4E">
        <w:rPr>
          <w:szCs w:val="24"/>
        </w:rPr>
        <w:t xml:space="preserve"> check off </w:t>
      </w:r>
      <w:r>
        <w:rPr>
          <w:szCs w:val="24"/>
        </w:rPr>
        <w:t xml:space="preserve">the </w:t>
      </w:r>
      <w:r w:rsidRPr="00234C4E">
        <w:rPr>
          <w:szCs w:val="24"/>
        </w:rPr>
        <w:t xml:space="preserve">behavioral health services that are provided to </w:t>
      </w:r>
      <w:r>
        <w:rPr>
          <w:szCs w:val="24"/>
        </w:rPr>
        <w:t>the state’s</w:t>
      </w:r>
      <w:r w:rsidRPr="00234C4E">
        <w:rPr>
          <w:szCs w:val="24"/>
        </w:rPr>
        <w:t xml:space="preserve"> CHIP populations</w:t>
      </w:r>
      <w:r>
        <w:rPr>
          <w:szCs w:val="24"/>
        </w:rPr>
        <w:t>, and provide a description of the amount, duration, and scope of each benefit</w:t>
      </w:r>
      <w:r w:rsidRPr="00234C4E">
        <w:rPr>
          <w:szCs w:val="24"/>
        </w:rPr>
        <w:t xml:space="preserve">. </w:t>
      </w:r>
      <w:r>
        <w:rPr>
          <w:szCs w:val="24"/>
        </w:rPr>
        <w:t xml:space="preserve"> </w:t>
      </w:r>
      <w:r w:rsidRPr="00234C4E">
        <w:rPr>
          <w:szCs w:val="24"/>
        </w:rPr>
        <w:t xml:space="preserve">For each benefit, please </w:t>
      </w:r>
      <w:r>
        <w:rPr>
          <w:szCs w:val="24"/>
        </w:rPr>
        <w:t xml:space="preserve">also </w:t>
      </w:r>
      <w:r w:rsidRPr="00234C4E">
        <w:rPr>
          <w:szCs w:val="24"/>
        </w:rPr>
        <w:t>indicate whether the benefit is available for mental health and/or substance use disorders</w:t>
      </w:r>
      <w:r w:rsidR="00E860B6">
        <w:rPr>
          <w:szCs w:val="24"/>
        </w:rPr>
        <w:t>.  I</w:t>
      </w:r>
      <w:r>
        <w:rPr>
          <w:szCs w:val="24"/>
        </w:rPr>
        <w:t xml:space="preserve">f </w:t>
      </w:r>
      <w:r w:rsidRPr="00234C4E">
        <w:rPr>
          <w:szCs w:val="24"/>
        </w:rPr>
        <w:t>there are differences in benefits based on the population or type of condition being treated, please specify those differences</w:t>
      </w:r>
      <w:r>
        <w:rPr>
          <w:szCs w:val="24"/>
        </w:rPr>
        <w:t xml:space="preserve">.  </w:t>
      </w:r>
    </w:p>
    <w:p w14:paraId="42122095" w14:textId="77777777" w:rsidR="00A11C84" w:rsidRPr="00234C4E" w:rsidRDefault="00A11C84" w:rsidP="00A11C84">
      <w:pPr>
        <w:rPr>
          <w:szCs w:val="24"/>
        </w:rPr>
      </w:pPr>
    </w:p>
    <w:p w14:paraId="4C78BD42" w14:textId="0882A373" w:rsidR="00A11C84" w:rsidRDefault="00A11C84" w:rsidP="00A11C84">
      <w:pPr>
        <w:rPr>
          <w:szCs w:val="24"/>
        </w:rPr>
      </w:pPr>
      <w:r>
        <w:rPr>
          <w:szCs w:val="24"/>
        </w:rPr>
        <w:t xml:space="preserve">If </w:t>
      </w:r>
      <w:r w:rsidRPr="00234C4E">
        <w:rPr>
          <w:szCs w:val="24"/>
        </w:rPr>
        <w:t xml:space="preserve">EPSDT is provided, as described at Section 6.2.22 and 6.2.22.1, the state </w:t>
      </w:r>
      <w:r>
        <w:rPr>
          <w:szCs w:val="24"/>
        </w:rPr>
        <w:t xml:space="preserve">should only </w:t>
      </w:r>
      <w:r w:rsidRPr="00234C4E">
        <w:rPr>
          <w:szCs w:val="24"/>
        </w:rPr>
        <w:t xml:space="preserve">check </w:t>
      </w:r>
      <w:r>
        <w:rPr>
          <w:szCs w:val="24"/>
        </w:rPr>
        <w:t xml:space="preserve">off </w:t>
      </w:r>
      <w:r w:rsidRPr="00234C4E">
        <w:rPr>
          <w:szCs w:val="24"/>
        </w:rPr>
        <w:t xml:space="preserve">the </w:t>
      </w:r>
      <w:r>
        <w:rPr>
          <w:szCs w:val="24"/>
        </w:rPr>
        <w:t xml:space="preserve">applicable </w:t>
      </w:r>
      <w:r w:rsidRPr="00234C4E">
        <w:rPr>
          <w:szCs w:val="24"/>
        </w:rPr>
        <w:t>benefits</w:t>
      </w:r>
      <w:r>
        <w:rPr>
          <w:szCs w:val="24"/>
        </w:rPr>
        <w:t>.  It does not</w:t>
      </w:r>
      <w:r w:rsidRPr="00234C4E">
        <w:rPr>
          <w:szCs w:val="24"/>
        </w:rPr>
        <w:t xml:space="preserve"> have to provide additional information regarding the amount, duration, and scope of each covered behavioral </w:t>
      </w:r>
      <w:r w:rsidR="00051EE4">
        <w:rPr>
          <w:szCs w:val="24"/>
        </w:rPr>
        <w:t xml:space="preserve">health </w:t>
      </w:r>
      <w:r>
        <w:rPr>
          <w:szCs w:val="24"/>
        </w:rPr>
        <w:t>benefit.</w:t>
      </w:r>
    </w:p>
    <w:p w14:paraId="4F01719B" w14:textId="77777777" w:rsidR="00A11C84" w:rsidRPr="00234C4E" w:rsidRDefault="00A11C84" w:rsidP="00A11C84">
      <w:pPr>
        <w:rPr>
          <w:szCs w:val="24"/>
        </w:rPr>
      </w:pPr>
    </w:p>
    <w:p w14:paraId="05701EFB" w14:textId="77777777" w:rsidR="00A11C84" w:rsidRDefault="00A11C84" w:rsidP="00A11C84">
      <w:pPr>
        <w:tabs>
          <w:tab w:val="left" w:pos="-1440"/>
        </w:tabs>
        <w:ind w:left="720"/>
        <w:rPr>
          <w:szCs w:val="24"/>
          <w:u w:val="single"/>
        </w:rPr>
      </w:pPr>
      <w:r w:rsidRPr="00234C4E">
        <w:rPr>
          <w:szCs w:val="24"/>
          <w:u w:val="single"/>
        </w:rPr>
        <w:t>Guidance: Please include a description of the services provided in addition to the behavioral health screenings and assessments described in the assurance below at 6.3.1.1-BH.</w:t>
      </w:r>
    </w:p>
    <w:p w14:paraId="3961243A" w14:textId="77777777" w:rsidR="00A11C84" w:rsidRPr="00234C4E" w:rsidRDefault="00A11C84" w:rsidP="00A11C84">
      <w:pPr>
        <w:tabs>
          <w:tab w:val="left" w:pos="-1440"/>
        </w:tabs>
        <w:ind w:left="720"/>
        <w:rPr>
          <w:szCs w:val="24"/>
          <w:u w:val="single"/>
        </w:rPr>
      </w:pPr>
    </w:p>
    <w:p w14:paraId="5EB7A2E1" w14:textId="77777777" w:rsidR="00A11C84" w:rsidRPr="00234C4E" w:rsidRDefault="00A11C84" w:rsidP="00A11C84">
      <w:pPr>
        <w:tabs>
          <w:tab w:val="left" w:pos="-1440"/>
        </w:tabs>
        <w:ind w:left="2160" w:hanging="1440"/>
        <w:rPr>
          <w:szCs w:val="24"/>
        </w:rPr>
      </w:pPr>
      <w:r w:rsidRPr="00A11C84">
        <w:rPr>
          <w:b/>
          <w:szCs w:val="24"/>
        </w:rPr>
        <w:t>6.3.1- BH</w:t>
      </w:r>
      <w:r w:rsidRPr="00234C4E">
        <w:rPr>
          <w:szCs w:val="24"/>
        </w:rPr>
        <w:t xml:space="preserve">  </w:t>
      </w:r>
      <w:r w:rsidRPr="00234C4E">
        <w:rPr>
          <w:szCs w:val="24"/>
        </w:rPr>
        <w:fldChar w:fldCharType="begin">
          <w:ffData>
            <w:name w:val=""/>
            <w:enabled/>
            <w:calcOnExit w:val="0"/>
            <w:statusText w:type="text" w:val="This is a checkbox to check Dental Services."/>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ab/>
        <w:t xml:space="preserve">Behavioral health screenings </w:t>
      </w:r>
      <w:r>
        <w:rPr>
          <w:szCs w:val="24"/>
        </w:rPr>
        <w:t xml:space="preserve">and </w:t>
      </w:r>
      <w:r w:rsidRPr="00234C4E">
        <w:rPr>
          <w:szCs w:val="24"/>
        </w:rPr>
        <w:t>assessments</w:t>
      </w:r>
      <w:r>
        <w:rPr>
          <w:szCs w:val="24"/>
        </w:rPr>
        <w:t xml:space="preserve">.  </w:t>
      </w:r>
      <w:r w:rsidRPr="00234C4E">
        <w:rPr>
          <w:szCs w:val="24"/>
        </w:rPr>
        <w:t>(Section 2103(c)(6)(A))</w:t>
      </w:r>
    </w:p>
    <w:p w14:paraId="45F07B76" w14:textId="77777777" w:rsidR="00A11C84" w:rsidRDefault="00A11C84" w:rsidP="00A11C84">
      <w:pPr>
        <w:ind w:left="1440"/>
        <w:rPr>
          <w:szCs w:val="24"/>
        </w:rPr>
      </w:pPr>
      <w:r w:rsidRPr="00234C4E">
        <w:rPr>
          <w:b/>
          <w:szCs w:val="24"/>
        </w:rPr>
        <w:tab/>
      </w: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35BD4305" w14:textId="77777777" w:rsidR="00A11C84" w:rsidRPr="00234C4E" w:rsidRDefault="00A11C84" w:rsidP="00A11C84">
      <w:pPr>
        <w:ind w:left="1440"/>
        <w:rPr>
          <w:szCs w:val="24"/>
        </w:rPr>
      </w:pPr>
    </w:p>
    <w:p w14:paraId="38C0F8E6" w14:textId="660291F9" w:rsidR="00A11C84" w:rsidRPr="00234C4E" w:rsidRDefault="00A11C84" w:rsidP="00A11C84">
      <w:pPr>
        <w:ind w:left="2070"/>
        <w:rPr>
          <w:szCs w:val="24"/>
        </w:rPr>
      </w:pPr>
      <w:r w:rsidRPr="00A11C84">
        <w:rPr>
          <w:b/>
          <w:szCs w:val="24"/>
        </w:rPr>
        <w:t>6.3.1.1- BH</w:t>
      </w:r>
      <w:r w:rsidRPr="00234C4E">
        <w:rPr>
          <w:szCs w:val="24"/>
        </w:rPr>
        <w:t xml:space="preserve">   </w:t>
      </w:r>
      <w:r w:rsidRPr="00234C4E">
        <w:rPr>
          <w:szCs w:val="24"/>
        </w:rPr>
        <w:fldChar w:fldCharType="begin">
          <w:ffData>
            <w:name w:val=""/>
            <w:enabled/>
            <w:calcOnExit w:val="0"/>
            <w:statusText w:type="text" w:val="This is a checkbox to check Dental Services."/>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The state assures that all developmental and behavioral health recommendations outlined in the AAP Bright Futures periodicity schedule </w:t>
      </w:r>
      <w:proofErr w:type="gramStart"/>
      <w:r w:rsidRPr="00234C4E">
        <w:rPr>
          <w:szCs w:val="24"/>
        </w:rPr>
        <w:t xml:space="preserve">and </w:t>
      </w:r>
      <w:r>
        <w:rPr>
          <w:szCs w:val="24"/>
        </w:rPr>
        <w:t xml:space="preserve"> United</w:t>
      </w:r>
      <w:proofErr w:type="gramEnd"/>
      <w:r>
        <w:rPr>
          <w:szCs w:val="24"/>
        </w:rPr>
        <w:t xml:space="preserve"> State</w:t>
      </w:r>
      <w:r w:rsidR="00DD5E02">
        <w:rPr>
          <w:szCs w:val="24"/>
        </w:rPr>
        <w:t>s</w:t>
      </w:r>
      <w:r>
        <w:rPr>
          <w:szCs w:val="24"/>
        </w:rPr>
        <w:t xml:space="preserve"> Public Preventive Services Task Force (</w:t>
      </w:r>
      <w:r w:rsidRPr="00234C4E">
        <w:rPr>
          <w:szCs w:val="24"/>
        </w:rPr>
        <w:t>USPSTF</w:t>
      </w:r>
      <w:r>
        <w:rPr>
          <w:szCs w:val="24"/>
        </w:rPr>
        <w:t xml:space="preserve">) </w:t>
      </w:r>
      <w:r w:rsidRPr="00234C4E">
        <w:rPr>
          <w:szCs w:val="24"/>
        </w:rPr>
        <w:t xml:space="preserve">recommendations graded as A </w:t>
      </w:r>
      <w:r>
        <w:rPr>
          <w:szCs w:val="24"/>
        </w:rPr>
        <w:t>and</w:t>
      </w:r>
      <w:r w:rsidRPr="00234C4E">
        <w:rPr>
          <w:szCs w:val="24"/>
        </w:rPr>
        <w:t xml:space="preserve"> B are covered as a part of the CHIP benefit package</w:t>
      </w:r>
      <w:r w:rsidR="00351858">
        <w:rPr>
          <w:szCs w:val="24"/>
        </w:rPr>
        <w:t>, as appropriate for the covered populations</w:t>
      </w:r>
      <w:r w:rsidRPr="00234C4E">
        <w:rPr>
          <w:szCs w:val="24"/>
        </w:rPr>
        <w:t>.</w:t>
      </w:r>
    </w:p>
    <w:p w14:paraId="5E19607A" w14:textId="77777777" w:rsidR="00A11C84" w:rsidRPr="00234C4E" w:rsidRDefault="00A11C84" w:rsidP="00A11C84">
      <w:pPr>
        <w:ind w:left="1440"/>
        <w:rPr>
          <w:szCs w:val="24"/>
        </w:rPr>
      </w:pPr>
    </w:p>
    <w:p w14:paraId="0E9708C2" w14:textId="77777777" w:rsidR="00A11C84" w:rsidRPr="00234C4E" w:rsidRDefault="00A11C84" w:rsidP="00A11C84">
      <w:pPr>
        <w:ind w:left="2070"/>
        <w:rPr>
          <w:szCs w:val="24"/>
          <w:u w:val="single"/>
        </w:rPr>
      </w:pPr>
      <w:r w:rsidRPr="00234C4E">
        <w:rPr>
          <w:szCs w:val="24"/>
          <w:u w:val="single"/>
        </w:rPr>
        <w:t xml:space="preserve">Guidance: Examples of facilitation efforts include </w:t>
      </w:r>
      <w:r>
        <w:rPr>
          <w:szCs w:val="24"/>
          <w:u w:val="single"/>
        </w:rPr>
        <w:t xml:space="preserve">requiring </w:t>
      </w:r>
      <w:r w:rsidRPr="00234C4E">
        <w:rPr>
          <w:szCs w:val="24"/>
          <w:u w:val="single"/>
        </w:rPr>
        <w:t xml:space="preserve">managed care organizations and their networks </w:t>
      </w:r>
      <w:r>
        <w:rPr>
          <w:szCs w:val="24"/>
          <w:u w:val="single"/>
        </w:rPr>
        <w:t xml:space="preserve">to use </w:t>
      </w:r>
      <w:r w:rsidRPr="00234C4E">
        <w:rPr>
          <w:szCs w:val="24"/>
          <w:u w:val="single"/>
        </w:rPr>
        <w:t>such tools in primary care practice, providing education, training, and technical resources, and covering the costs of administering or purchasing the tools.</w:t>
      </w:r>
    </w:p>
    <w:p w14:paraId="5337A52F" w14:textId="77777777" w:rsidR="00A11C84" w:rsidRPr="00234C4E" w:rsidRDefault="00A11C84" w:rsidP="00A11C84">
      <w:pPr>
        <w:ind w:left="2070"/>
        <w:rPr>
          <w:szCs w:val="24"/>
        </w:rPr>
      </w:pPr>
    </w:p>
    <w:p w14:paraId="18C8EA72" w14:textId="77777777" w:rsidR="00A11C84" w:rsidRPr="00234C4E" w:rsidRDefault="00A11C84" w:rsidP="00A11C84">
      <w:pPr>
        <w:ind w:left="2070"/>
        <w:rPr>
          <w:szCs w:val="24"/>
        </w:rPr>
      </w:pPr>
      <w:r w:rsidRPr="00A11C84">
        <w:rPr>
          <w:b/>
          <w:szCs w:val="24"/>
        </w:rPr>
        <w:t>6.3.1.2- BH</w:t>
      </w:r>
      <w:r w:rsidRPr="00234C4E">
        <w:rPr>
          <w:b/>
          <w:szCs w:val="24"/>
        </w:rPr>
        <w:t xml:space="preserve">  </w:t>
      </w:r>
      <w:r w:rsidRPr="00234C4E">
        <w:rPr>
          <w:szCs w:val="24"/>
        </w:rPr>
        <w:fldChar w:fldCharType="begin">
          <w:ffData>
            <w:name w:val=""/>
            <w:enabled/>
            <w:calcOnExit w:val="0"/>
            <w:statusText w:type="text" w:val="This is a checkbox to check Dental Services."/>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The state assures that it will implement a strategy to facilitate the use of age-appropriate validated behavioral health screening tools in primary care settings. Please describe how the state will facilitate the use of validated screening tools.</w:t>
      </w:r>
    </w:p>
    <w:p w14:paraId="6ED6E03E" w14:textId="77777777" w:rsidR="00A11C84" w:rsidRPr="00234C4E" w:rsidRDefault="00A11C84" w:rsidP="00A11C84">
      <w:pPr>
        <w:ind w:left="1440" w:firstLine="63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446599A4" w14:textId="77777777" w:rsidR="00A11C84" w:rsidRPr="00234C4E" w:rsidRDefault="00A11C84" w:rsidP="00A11C84">
      <w:pPr>
        <w:rPr>
          <w:b/>
          <w:szCs w:val="24"/>
        </w:rPr>
      </w:pPr>
    </w:p>
    <w:p w14:paraId="08C410CF" w14:textId="77777777" w:rsidR="00A11C84" w:rsidRPr="00234C4E" w:rsidRDefault="00A11C84" w:rsidP="00A11C84">
      <w:pPr>
        <w:ind w:left="720"/>
        <w:rPr>
          <w:szCs w:val="24"/>
        </w:rPr>
      </w:pPr>
      <w:r w:rsidRPr="00234C4E">
        <w:rPr>
          <w:b/>
          <w:szCs w:val="24"/>
        </w:rPr>
        <w:t xml:space="preserve">6.3.2- BH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Outpatient services (Sections 2110(a)(11) and 2110(a)(19)) </w:t>
      </w:r>
    </w:p>
    <w:p w14:paraId="64C57BB6" w14:textId="77777777" w:rsidR="00A11C84" w:rsidRPr="00234C4E" w:rsidRDefault="00A11C84" w:rsidP="00A11C84">
      <w:pPr>
        <w:rPr>
          <w:szCs w:val="24"/>
        </w:rPr>
      </w:pPr>
    </w:p>
    <w:p w14:paraId="0727DCE6" w14:textId="77777777" w:rsidR="00A11C84" w:rsidRPr="00234C4E" w:rsidRDefault="00A11C84" w:rsidP="00A11C84">
      <w:pPr>
        <w:ind w:left="1440"/>
        <w:rPr>
          <w:szCs w:val="24"/>
          <w:u w:val="single"/>
        </w:rPr>
      </w:pPr>
      <w:r w:rsidRPr="00234C4E">
        <w:rPr>
          <w:szCs w:val="24"/>
          <w:u w:val="single"/>
        </w:rPr>
        <w:t>Guidance: Psychosocial treatment includes services such as psychotherapy, group therapy, family therapy and other types of counseling services.</w:t>
      </w:r>
    </w:p>
    <w:p w14:paraId="1F5206A0" w14:textId="77777777" w:rsidR="00A11C84" w:rsidRPr="00234C4E" w:rsidRDefault="00A11C84" w:rsidP="00A11C84">
      <w:pPr>
        <w:ind w:left="1440"/>
        <w:rPr>
          <w:b/>
          <w:szCs w:val="24"/>
        </w:rPr>
      </w:pPr>
    </w:p>
    <w:p w14:paraId="28D4DBE7" w14:textId="77777777" w:rsidR="00A11C84" w:rsidRPr="00234C4E" w:rsidRDefault="00A11C84" w:rsidP="00A11C84">
      <w:pPr>
        <w:ind w:left="1440"/>
        <w:rPr>
          <w:szCs w:val="24"/>
        </w:rPr>
      </w:pPr>
      <w:r w:rsidRPr="00234C4E">
        <w:rPr>
          <w:b/>
          <w:szCs w:val="24"/>
        </w:rPr>
        <w:t xml:space="preserve">6.3.2.1-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Psychosocial treatment</w:t>
      </w:r>
    </w:p>
    <w:p w14:paraId="0904F41B"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1E15525A" w14:textId="77777777" w:rsidR="00A11C84" w:rsidRPr="00234C4E" w:rsidRDefault="00A11C84" w:rsidP="00A11C84">
      <w:pPr>
        <w:ind w:left="1440"/>
        <w:rPr>
          <w:szCs w:val="24"/>
        </w:rPr>
      </w:pPr>
    </w:p>
    <w:p w14:paraId="3305166C"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6539EAE6" w14:textId="77777777" w:rsidR="00A11C84" w:rsidRPr="00234C4E" w:rsidRDefault="00A11C84" w:rsidP="00A11C84">
      <w:pPr>
        <w:rPr>
          <w:szCs w:val="24"/>
        </w:rPr>
      </w:pPr>
    </w:p>
    <w:p w14:paraId="79F56633" w14:textId="77777777" w:rsidR="00A11C84" w:rsidRPr="00234C4E" w:rsidRDefault="00A11C84" w:rsidP="00A11C84">
      <w:pPr>
        <w:ind w:left="1440"/>
        <w:rPr>
          <w:szCs w:val="24"/>
        </w:rPr>
      </w:pPr>
      <w:r w:rsidRPr="00234C4E">
        <w:rPr>
          <w:b/>
          <w:szCs w:val="24"/>
        </w:rPr>
        <w:t xml:space="preserve">6.3.2.2-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Tobacco cessation</w:t>
      </w:r>
    </w:p>
    <w:p w14:paraId="565E9AE7"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06696ACF" w14:textId="77777777" w:rsidR="00A11C84" w:rsidRPr="00234C4E" w:rsidRDefault="00A11C84" w:rsidP="00A11C84">
      <w:pPr>
        <w:ind w:left="1440"/>
        <w:rPr>
          <w:szCs w:val="24"/>
        </w:rPr>
      </w:pPr>
    </w:p>
    <w:p w14:paraId="15334757"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6B449AA9" w14:textId="1D1AC46D" w:rsidR="00A11C84" w:rsidRDefault="00A11C84" w:rsidP="00A11C84">
      <w:pPr>
        <w:ind w:left="1440"/>
        <w:rPr>
          <w:szCs w:val="24"/>
        </w:rPr>
      </w:pPr>
    </w:p>
    <w:p w14:paraId="26EE5A72" w14:textId="2537596A" w:rsidR="00DD5E02" w:rsidRDefault="00DD5E02" w:rsidP="00A11C84">
      <w:pPr>
        <w:ind w:left="1440"/>
        <w:rPr>
          <w:szCs w:val="24"/>
          <w:u w:val="single"/>
        </w:rPr>
      </w:pPr>
      <w:r>
        <w:rPr>
          <w:szCs w:val="24"/>
          <w:u w:val="single"/>
        </w:rPr>
        <w:t xml:space="preserve">Guidance: </w:t>
      </w:r>
      <w:proofErr w:type="gramStart"/>
      <w:r>
        <w:rPr>
          <w:szCs w:val="24"/>
          <w:u w:val="single"/>
        </w:rPr>
        <w:t>In order to</w:t>
      </w:r>
      <w:proofErr w:type="gramEnd"/>
      <w:r>
        <w:rPr>
          <w:szCs w:val="24"/>
          <w:u w:val="single"/>
        </w:rPr>
        <w:t xml:space="preserve"> provide a benefit package consistent with section 2103(c)(5) of the Act, MAT benefits are required for the treatment of opioid use disorders. However, if the state provides MAT for other</w:t>
      </w:r>
      <w:r w:rsidR="00351858">
        <w:rPr>
          <w:szCs w:val="24"/>
          <w:u w:val="single"/>
        </w:rPr>
        <w:t xml:space="preserve"> SUD</w:t>
      </w:r>
      <w:r>
        <w:rPr>
          <w:szCs w:val="24"/>
          <w:u w:val="single"/>
        </w:rPr>
        <w:t xml:space="preserve"> conditions, please include a description of those benefits below at section 6.3.2.3- BH.</w:t>
      </w:r>
    </w:p>
    <w:p w14:paraId="081B5D2C" w14:textId="77777777" w:rsidR="00DD5E02" w:rsidRPr="00234C4E" w:rsidRDefault="00DD5E02" w:rsidP="00A11C84">
      <w:pPr>
        <w:ind w:left="1440"/>
        <w:rPr>
          <w:szCs w:val="24"/>
        </w:rPr>
      </w:pPr>
    </w:p>
    <w:p w14:paraId="41EE3F3A" w14:textId="77777777" w:rsidR="00A11C84" w:rsidRPr="00234C4E" w:rsidRDefault="00A11C84" w:rsidP="00A11C84">
      <w:pPr>
        <w:ind w:left="1440"/>
        <w:rPr>
          <w:szCs w:val="24"/>
        </w:rPr>
      </w:pPr>
      <w:r w:rsidRPr="00234C4E">
        <w:rPr>
          <w:b/>
          <w:szCs w:val="24"/>
        </w:rPr>
        <w:t xml:space="preserve">6.3.2.3-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Medication Assisted Treatment</w:t>
      </w:r>
    </w:p>
    <w:p w14:paraId="6BFC7B65"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5B25B3DA" w14:textId="77777777" w:rsidR="00E860B6" w:rsidRPr="00234C4E" w:rsidRDefault="00E860B6" w:rsidP="00E860B6">
      <w:pPr>
        <w:ind w:left="1440"/>
        <w:rPr>
          <w:szCs w:val="24"/>
        </w:rPr>
      </w:pPr>
    </w:p>
    <w:p w14:paraId="50719360" w14:textId="60AD45DB" w:rsidR="00E860B6" w:rsidRDefault="00E860B6" w:rsidP="00E860B6">
      <w:pPr>
        <w:ind w:left="1440" w:firstLine="720"/>
        <w:rPr>
          <w:szCs w:val="24"/>
        </w:rPr>
      </w:pPr>
      <w:r>
        <w:rPr>
          <w:b/>
          <w:szCs w:val="24"/>
        </w:rPr>
        <w:t>6.3.2.3.1</w:t>
      </w:r>
      <w:r w:rsidRPr="00234C4E">
        <w:rPr>
          <w:b/>
          <w:szCs w:val="24"/>
        </w:rPr>
        <w:t>-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r>
        <w:rPr>
          <w:szCs w:val="24"/>
        </w:rPr>
        <w:t xml:space="preserve"> Opioid Use Disorder</w:t>
      </w:r>
    </w:p>
    <w:p w14:paraId="302FBA45" w14:textId="77777777" w:rsidR="00E860B6" w:rsidRDefault="00E860B6" w:rsidP="00E860B6">
      <w:pPr>
        <w:ind w:left="1440" w:firstLine="720"/>
        <w:rPr>
          <w:szCs w:val="24"/>
        </w:rPr>
      </w:pPr>
    </w:p>
    <w:p w14:paraId="3209AE3A" w14:textId="77777777" w:rsidR="00E860B6" w:rsidRPr="00234C4E" w:rsidRDefault="00E860B6" w:rsidP="00E860B6">
      <w:pPr>
        <w:ind w:left="1440" w:firstLine="72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386DB3A6" w14:textId="77777777" w:rsidR="00E860B6" w:rsidRDefault="00E860B6" w:rsidP="00E860B6">
      <w:pPr>
        <w:ind w:left="1440" w:firstLine="720"/>
        <w:rPr>
          <w:szCs w:val="24"/>
        </w:rPr>
      </w:pPr>
    </w:p>
    <w:p w14:paraId="6391B335" w14:textId="7117FA9F" w:rsidR="00E860B6" w:rsidRDefault="00E860B6" w:rsidP="00E860B6">
      <w:pPr>
        <w:ind w:left="1440" w:firstLine="720"/>
        <w:rPr>
          <w:szCs w:val="24"/>
        </w:rPr>
      </w:pPr>
      <w:r w:rsidRPr="00A816AB">
        <w:rPr>
          <w:b/>
          <w:szCs w:val="24"/>
        </w:rPr>
        <w:t xml:space="preserve">6.3.2.3.2- BH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r>
        <w:rPr>
          <w:szCs w:val="24"/>
        </w:rPr>
        <w:t xml:space="preserve"> Alcohol Use Disorder</w:t>
      </w:r>
    </w:p>
    <w:p w14:paraId="6794D22A" w14:textId="77777777" w:rsidR="00E860B6" w:rsidRDefault="00E860B6" w:rsidP="00E860B6">
      <w:pPr>
        <w:ind w:left="1440" w:firstLine="720"/>
        <w:rPr>
          <w:szCs w:val="24"/>
        </w:rPr>
      </w:pPr>
    </w:p>
    <w:p w14:paraId="534F9443" w14:textId="77777777" w:rsidR="00E860B6" w:rsidRPr="00234C4E" w:rsidRDefault="00E860B6" w:rsidP="00E860B6">
      <w:pPr>
        <w:ind w:left="1440" w:firstLine="72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2EF7A39C" w14:textId="77777777" w:rsidR="00E860B6" w:rsidRDefault="00E860B6" w:rsidP="00E860B6">
      <w:pPr>
        <w:ind w:left="1440" w:firstLine="720"/>
        <w:rPr>
          <w:szCs w:val="24"/>
        </w:rPr>
      </w:pPr>
    </w:p>
    <w:p w14:paraId="6D4C6645" w14:textId="2275F5FE" w:rsidR="00E860B6" w:rsidRDefault="00E860B6" w:rsidP="00E860B6">
      <w:pPr>
        <w:ind w:left="1440" w:firstLine="720"/>
        <w:rPr>
          <w:szCs w:val="24"/>
        </w:rPr>
      </w:pPr>
      <w:r w:rsidRPr="00A816AB">
        <w:rPr>
          <w:b/>
          <w:szCs w:val="24"/>
        </w:rPr>
        <w:t>6.3.2.3.3- BH</w:t>
      </w:r>
      <w:r>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r>
        <w:rPr>
          <w:szCs w:val="24"/>
        </w:rPr>
        <w:t xml:space="preserve"> Other</w:t>
      </w:r>
    </w:p>
    <w:p w14:paraId="26FC53AA" w14:textId="77777777" w:rsidR="00E860B6" w:rsidRPr="00234C4E" w:rsidRDefault="00E860B6" w:rsidP="00E860B6">
      <w:pPr>
        <w:ind w:left="1440" w:firstLine="720"/>
        <w:rPr>
          <w:szCs w:val="24"/>
        </w:rPr>
      </w:pPr>
    </w:p>
    <w:p w14:paraId="39225821" w14:textId="77777777" w:rsidR="00E860B6" w:rsidRPr="00234C4E" w:rsidRDefault="00E860B6" w:rsidP="00E860B6">
      <w:pPr>
        <w:ind w:left="1440" w:firstLine="72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7CB28D63" w14:textId="77777777" w:rsidR="00A11C84" w:rsidRPr="00234C4E" w:rsidRDefault="00A11C84" w:rsidP="00A11C84">
      <w:pPr>
        <w:rPr>
          <w:szCs w:val="24"/>
        </w:rPr>
      </w:pPr>
    </w:p>
    <w:p w14:paraId="68E70B1E" w14:textId="26B1D4C6" w:rsidR="00A11C84" w:rsidRPr="00234C4E" w:rsidRDefault="00A11C84" w:rsidP="00A11C84">
      <w:pPr>
        <w:ind w:left="1440"/>
        <w:rPr>
          <w:szCs w:val="24"/>
        </w:rPr>
      </w:pPr>
      <w:r w:rsidRPr="00234C4E">
        <w:rPr>
          <w:b/>
          <w:szCs w:val="24"/>
        </w:rPr>
        <w:t>6.3.2.4-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Peer Support</w:t>
      </w:r>
    </w:p>
    <w:p w14:paraId="02A27D5B"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2EAFBE69" w14:textId="77777777" w:rsidR="00A11C84" w:rsidRPr="00234C4E" w:rsidRDefault="00A11C84" w:rsidP="00A11C84">
      <w:pPr>
        <w:ind w:left="1440"/>
        <w:rPr>
          <w:szCs w:val="24"/>
        </w:rPr>
      </w:pPr>
    </w:p>
    <w:p w14:paraId="27289E63" w14:textId="6F38D43C" w:rsidR="00A11C84"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7232F269" w14:textId="3FD6DAC5" w:rsidR="00E860B6" w:rsidRDefault="00E860B6" w:rsidP="00A11C84">
      <w:pPr>
        <w:ind w:left="1440"/>
        <w:rPr>
          <w:szCs w:val="24"/>
        </w:rPr>
      </w:pPr>
    </w:p>
    <w:p w14:paraId="73B5CFD9" w14:textId="4A4F18B4" w:rsidR="00E860B6" w:rsidRPr="00234C4E" w:rsidRDefault="00E860B6" w:rsidP="00E860B6">
      <w:pPr>
        <w:ind w:left="1440"/>
        <w:rPr>
          <w:szCs w:val="24"/>
        </w:rPr>
      </w:pPr>
      <w:r>
        <w:rPr>
          <w:b/>
          <w:szCs w:val="24"/>
        </w:rPr>
        <w:t>6.3.2.5</w:t>
      </w:r>
      <w:r w:rsidRPr="00234C4E">
        <w:rPr>
          <w:b/>
          <w:szCs w:val="24"/>
        </w:rPr>
        <w:t>-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Pr>
          <w:szCs w:val="24"/>
        </w:rPr>
        <w:t xml:space="preserve">          </w:t>
      </w:r>
      <w:r w:rsidRPr="00234C4E">
        <w:rPr>
          <w:szCs w:val="24"/>
        </w:rPr>
        <w:t>Caregiver Support</w:t>
      </w:r>
    </w:p>
    <w:p w14:paraId="20F3B93C" w14:textId="77777777" w:rsidR="00E860B6" w:rsidRPr="00234C4E" w:rsidRDefault="00E860B6" w:rsidP="00E860B6">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411600F3" w14:textId="77777777" w:rsidR="00E860B6" w:rsidRPr="00234C4E" w:rsidRDefault="00E860B6" w:rsidP="00E860B6">
      <w:pPr>
        <w:ind w:left="1440"/>
        <w:rPr>
          <w:szCs w:val="24"/>
        </w:rPr>
      </w:pPr>
    </w:p>
    <w:p w14:paraId="042F2F11" w14:textId="77777777" w:rsidR="00E860B6" w:rsidRDefault="00E860B6" w:rsidP="00E860B6">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5C50F715" w14:textId="77777777" w:rsidR="00A11C84" w:rsidRPr="00234C4E" w:rsidRDefault="00A11C84" w:rsidP="00A11C84">
      <w:pPr>
        <w:rPr>
          <w:szCs w:val="24"/>
        </w:rPr>
      </w:pPr>
    </w:p>
    <w:p w14:paraId="2923C688" w14:textId="40F5A16B" w:rsidR="00A11C84" w:rsidRPr="00234C4E" w:rsidRDefault="00A11C84" w:rsidP="00A11C84">
      <w:pPr>
        <w:ind w:left="1440"/>
        <w:rPr>
          <w:szCs w:val="24"/>
        </w:rPr>
      </w:pPr>
      <w:r w:rsidRPr="00234C4E">
        <w:rPr>
          <w:b/>
          <w:szCs w:val="24"/>
        </w:rPr>
        <w:t>6.3.2.</w:t>
      </w:r>
      <w:r w:rsidR="00E860B6">
        <w:rPr>
          <w:b/>
          <w:szCs w:val="24"/>
        </w:rPr>
        <w:t>6</w:t>
      </w:r>
      <w:r w:rsidRPr="00234C4E">
        <w:rPr>
          <w:b/>
          <w:szCs w:val="24"/>
        </w:rPr>
        <w:t>-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Respite Care</w:t>
      </w:r>
    </w:p>
    <w:p w14:paraId="5C842A71"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555D257D" w14:textId="77777777" w:rsidR="00A11C84" w:rsidRPr="00234C4E" w:rsidRDefault="00A11C84" w:rsidP="00A11C84">
      <w:pPr>
        <w:ind w:left="1440"/>
        <w:rPr>
          <w:szCs w:val="24"/>
        </w:rPr>
      </w:pPr>
    </w:p>
    <w:p w14:paraId="71741096"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0CAD4514" w14:textId="77777777" w:rsidR="00A11C84" w:rsidRPr="00234C4E" w:rsidRDefault="00A11C84" w:rsidP="00A11C84">
      <w:pPr>
        <w:rPr>
          <w:szCs w:val="24"/>
        </w:rPr>
      </w:pPr>
    </w:p>
    <w:p w14:paraId="6E3FCA08" w14:textId="38D9A5ED" w:rsidR="00A11C84" w:rsidRPr="00234C4E" w:rsidRDefault="00A11C84" w:rsidP="00A11C84">
      <w:pPr>
        <w:ind w:left="1440"/>
        <w:rPr>
          <w:szCs w:val="24"/>
        </w:rPr>
      </w:pPr>
      <w:r w:rsidRPr="00234C4E">
        <w:rPr>
          <w:b/>
          <w:szCs w:val="24"/>
        </w:rPr>
        <w:t>6.3.2.</w:t>
      </w:r>
      <w:r w:rsidR="00E860B6">
        <w:rPr>
          <w:b/>
          <w:szCs w:val="24"/>
        </w:rPr>
        <w:t>7</w:t>
      </w:r>
      <w:r w:rsidRPr="00234C4E">
        <w:rPr>
          <w:b/>
          <w:szCs w:val="24"/>
        </w:rPr>
        <w:t xml:space="preserve">-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Intensive in-home services</w:t>
      </w:r>
    </w:p>
    <w:p w14:paraId="203696D6"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69454204" w14:textId="77777777" w:rsidR="00A11C84" w:rsidRPr="00234C4E" w:rsidRDefault="00A11C84" w:rsidP="00A11C84">
      <w:pPr>
        <w:ind w:left="1440"/>
        <w:rPr>
          <w:szCs w:val="24"/>
        </w:rPr>
      </w:pPr>
    </w:p>
    <w:p w14:paraId="21028F16"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7A380D97" w14:textId="77777777" w:rsidR="00A11C84" w:rsidRPr="00234C4E" w:rsidRDefault="00A11C84" w:rsidP="00A11C84">
      <w:pPr>
        <w:rPr>
          <w:szCs w:val="24"/>
        </w:rPr>
      </w:pPr>
    </w:p>
    <w:p w14:paraId="536E4873" w14:textId="49EBB64A" w:rsidR="00A11C84" w:rsidRPr="00234C4E" w:rsidRDefault="00A11C84" w:rsidP="00A11C84">
      <w:pPr>
        <w:ind w:left="1440"/>
        <w:rPr>
          <w:szCs w:val="24"/>
        </w:rPr>
      </w:pPr>
      <w:r w:rsidRPr="00234C4E">
        <w:rPr>
          <w:b/>
          <w:szCs w:val="24"/>
        </w:rPr>
        <w:t>6.3.2.</w:t>
      </w:r>
      <w:r w:rsidR="00E860B6">
        <w:rPr>
          <w:b/>
          <w:szCs w:val="24"/>
        </w:rPr>
        <w:t>8</w:t>
      </w:r>
      <w:r w:rsidRPr="00234C4E">
        <w:rPr>
          <w:b/>
          <w:szCs w:val="24"/>
        </w:rPr>
        <w:t xml:space="preserve">-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Intensive outpatient</w:t>
      </w:r>
    </w:p>
    <w:p w14:paraId="48DE4183"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11842159" w14:textId="77777777" w:rsidR="00A11C84" w:rsidRPr="00234C4E" w:rsidRDefault="00A11C84" w:rsidP="00A11C84">
      <w:pPr>
        <w:ind w:left="1440"/>
        <w:rPr>
          <w:szCs w:val="24"/>
        </w:rPr>
      </w:pPr>
    </w:p>
    <w:p w14:paraId="1500163F"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3F622A3B" w14:textId="77777777" w:rsidR="00A11C84" w:rsidRPr="00234C4E" w:rsidRDefault="00A11C84" w:rsidP="00A11C84">
      <w:pPr>
        <w:ind w:left="1440"/>
        <w:rPr>
          <w:szCs w:val="24"/>
        </w:rPr>
      </w:pPr>
    </w:p>
    <w:p w14:paraId="33FAEDE1" w14:textId="1A74C7F1" w:rsidR="00A11C84" w:rsidRPr="00234C4E" w:rsidRDefault="00A11C84" w:rsidP="00A11C84">
      <w:pPr>
        <w:ind w:left="1440"/>
        <w:rPr>
          <w:szCs w:val="24"/>
        </w:rPr>
      </w:pPr>
      <w:r w:rsidRPr="00234C4E">
        <w:rPr>
          <w:b/>
          <w:szCs w:val="24"/>
        </w:rPr>
        <w:t>6.3.2.</w:t>
      </w:r>
      <w:r w:rsidR="00E860B6">
        <w:rPr>
          <w:b/>
          <w:szCs w:val="24"/>
        </w:rPr>
        <w:t>9</w:t>
      </w:r>
      <w:r w:rsidRPr="00234C4E">
        <w:rPr>
          <w:b/>
          <w:szCs w:val="24"/>
        </w:rPr>
        <w:t xml:space="preserve">-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Psychosocial rehabilitation</w:t>
      </w:r>
    </w:p>
    <w:p w14:paraId="3C849F6A"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46E474B5" w14:textId="77777777" w:rsidR="00A11C84" w:rsidRPr="00234C4E" w:rsidRDefault="00A11C84" w:rsidP="00A11C84">
      <w:pPr>
        <w:ind w:left="1440"/>
        <w:rPr>
          <w:szCs w:val="24"/>
        </w:rPr>
      </w:pPr>
    </w:p>
    <w:p w14:paraId="455E1D5E"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46998247" w14:textId="77777777" w:rsidR="00A11C84" w:rsidRPr="00234C4E" w:rsidRDefault="00A11C84" w:rsidP="00A11C84">
      <w:pPr>
        <w:rPr>
          <w:szCs w:val="24"/>
        </w:rPr>
      </w:pPr>
    </w:p>
    <w:p w14:paraId="497C8A0F" w14:textId="77777777" w:rsidR="00351858" w:rsidRPr="002E5EC8" w:rsidRDefault="00351858" w:rsidP="00351858">
      <w:pPr>
        <w:ind w:left="720"/>
        <w:rPr>
          <w:szCs w:val="24"/>
          <w:u w:val="single"/>
        </w:rPr>
      </w:pPr>
      <w:r w:rsidRPr="002E5EC8">
        <w:rPr>
          <w:szCs w:val="24"/>
          <w:u w:val="single"/>
        </w:rPr>
        <w:t xml:space="preserve">Guidance: If the state considers day treatment and partial hospitalization to be the same benefit, please indicate that in the benefit description. If there are differences between these benefits, such as the staffing or intensity of the setting, please specify those in the description of the benefit’s amount, duration, and scope. </w:t>
      </w:r>
    </w:p>
    <w:p w14:paraId="001DB71B" w14:textId="77777777" w:rsidR="00351858" w:rsidRDefault="00351858" w:rsidP="00A11C84">
      <w:pPr>
        <w:ind w:left="720"/>
        <w:rPr>
          <w:b/>
          <w:szCs w:val="24"/>
        </w:rPr>
      </w:pPr>
    </w:p>
    <w:p w14:paraId="0A27C38D" w14:textId="2357F34E" w:rsidR="00A11C84" w:rsidRPr="00234C4E" w:rsidRDefault="00A11C84" w:rsidP="00A11C84">
      <w:pPr>
        <w:ind w:left="720"/>
        <w:rPr>
          <w:szCs w:val="24"/>
        </w:rPr>
      </w:pPr>
      <w:r w:rsidRPr="00234C4E">
        <w:rPr>
          <w:b/>
          <w:szCs w:val="24"/>
        </w:rPr>
        <w:t xml:space="preserve">6.3.3-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Day Treatment</w:t>
      </w:r>
    </w:p>
    <w:p w14:paraId="32859EF6"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4B3019AF" w14:textId="77777777" w:rsidR="00A11C84" w:rsidRPr="00234C4E" w:rsidRDefault="00A11C84" w:rsidP="00A11C84">
      <w:pPr>
        <w:ind w:left="1440"/>
        <w:rPr>
          <w:szCs w:val="24"/>
        </w:rPr>
      </w:pPr>
    </w:p>
    <w:p w14:paraId="0F563202"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78C92B9F" w14:textId="77777777" w:rsidR="00A11C84" w:rsidRPr="00234C4E" w:rsidRDefault="00A11C84" w:rsidP="00A11C84">
      <w:pPr>
        <w:ind w:left="1440"/>
        <w:rPr>
          <w:szCs w:val="24"/>
        </w:rPr>
      </w:pPr>
    </w:p>
    <w:p w14:paraId="589B7C1B" w14:textId="77777777" w:rsidR="00A11C84" w:rsidRPr="00234C4E" w:rsidRDefault="00A11C84" w:rsidP="00A11C84">
      <w:pPr>
        <w:ind w:left="720" w:firstLine="720"/>
        <w:rPr>
          <w:szCs w:val="24"/>
        </w:rPr>
      </w:pPr>
      <w:r w:rsidRPr="00234C4E">
        <w:rPr>
          <w:b/>
          <w:szCs w:val="24"/>
        </w:rPr>
        <w:t>6.3.3.1-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Partial Hospitalization</w:t>
      </w:r>
    </w:p>
    <w:p w14:paraId="5FF4EFB3"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529C8257" w14:textId="77777777" w:rsidR="00A11C84" w:rsidRPr="00234C4E" w:rsidRDefault="00A11C84" w:rsidP="00A11C84">
      <w:pPr>
        <w:ind w:left="1440"/>
        <w:rPr>
          <w:szCs w:val="24"/>
        </w:rPr>
      </w:pPr>
    </w:p>
    <w:p w14:paraId="5941150D"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30D17E92" w14:textId="77777777" w:rsidR="00A11C84" w:rsidRPr="00234C4E" w:rsidRDefault="00A11C84" w:rsidP="00A11C84">
      <w:pPr>
        <w:tabs>
          <w:tab w:val="left" w:pos="-1440"/>
        </w:tabs>
        <w:ind w:left="2434" w:hanging="1714"/>
        <w:rPr>
          <w:b/>
          <w:szCs w:val="24"/>
        </w:rPr>
      </w:pPr>
    </w:p>
    <w:p w14:paraId="6FF181A0" w14:textId="77777777" w:rsidR="00A11C84" w:rsidRPr="00234C4E" w:rsidRDefault="00A11C84" w:rsidP="00A11C84">
      <w:pPr>
        <w:tabs>
          <w:tab w:val="left" w:pos="-1440"/>
        </w:tabs>
        <w:ind w:left="2434" w:hanging="1714"/>
        <w:rPr>
          <w:szCs w:val="24"/>
        </w:rPr>
      </w:pPr>
      <w:r w:rsidRPr="00234C4E">
        <w:rPr>
          <w:b/>
          <w:szCs w:val="24"/>
        </w:rPr>
        <w:t>6.3.4- BH</w:t>
      </w:r>
      <w:r w:rsidRPr="00234C4E">
        <w:rPr>
          <w:szCs w:val="24"/>
        </w:rPr>
        <w:t xml:space="preserve">  </w:t>
      </w:r>
      <w:r w:rsidRPr="00234C4E">
        <w:rPr>
          <w:szCs w:val="24"/>
        </w:rPr>
        <w:fldChar w:fldCharType="begin">
          <w:ffData>
            <w:name w:val=""/>
            <w:enabled/>
            <w:calcOnExit w:val="0"/>
            <w:statusText w:type="text" w:val="This is a checkbox to select inpatient mental health services."/>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r w:rsidRPr="00234C4E">
        <w:rPr>
          <w:szCs w:val="24"/>
        </w:rPr>
        <w:tab/>
        <w:t>Inpatient services, including services furnished in a state-operated mental</w:t>
      </w:r>
      <w:r>
        <w:rPr>
          <w:szCs w:val="24"/>
        </w:rPr>
        <w:t xml:space="preserve"> </w:t>
      </w:r>
      <w:r w:rsidRPr="00234C4E">
        <w:rPr>
          <w:szCs w:val="24"/>
        </w:rPr>
        <w:t>hospital and includi</w:t>
      </w:r>
      <w:r>
        <w:rPr>
          <w:szCs w:val="24"/>
        </w:rPr>
        <w:t xml:space="preserve">ng residential or other 24-hour </w:t>
      </w:r>
      <w:r w:rsidRPr="00234C4E">
        <w:rPr>
          <w:szCs w:val="24"/>
        </w:rPr>
        <w:t>therapeutically planned structural services (Sections 2110(a)(10) and 2110(a)(18))</w:t>
      </w:r>
    </w:p>
    <w:p w14:paraId="1F06C81F" w14:textId="77777777" w:rsidR="00A11C84" w:rsidRPr="00234C4E" w:rsidRDefault="00A11C84" w:rsidP="00A11C84">
      <w:pPr>
        <w:tabs>
          <w:tab w:val="left" w:pos="-1440"/>
        </w:tabs>
        <w:ind w:left="2880" w:hanging="1440"/>
        <w:rPr>
          <w:szCs w:val="24"/>
        </w:rPr>
      </w:pPr>
      <w:r w:rsidRPr="00234C4E">
        <w:rPr>
          <w:szCs w:val="24"/>
        </w:rPr>
        <w:t xml:space="preserve"> 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6237FD70" w14:textId="77777777" w:rsidR="00A11C84" w:rsidRPr="00234C4E" w:rsidRDefault="00A11C84" w:rsidP="00A11C84">
      <w:pPr>
        <w:tabs>
          <w:tab w:val="left" w:pos="-1440"/>
          <w:tab w:val="left" w:pos="1440"/>
        </w:tabs>
        <w:ind w:left="2160" w:hanging="1440"/>
        <w:rPr>
          <w:szCs w:val="24"/>
        </w:rPr>
      </w:pPr>
      <w:r w:rsidRPr="00234C4E">
        <w:rPr>
          <w:szCs w:val="24"/>
        </w:rPr>
        <w:tab/>
      </w:r>
      <w:r w:rsidRPr="00234C4E">
        <w:rPr>
          <w:szCs w:val="24"/>
        </w:rPr>
        <w:fldChar w:fldCharType="begin">
          <w:ffData>
            <w:name w:val="Text99"/>
            <w:enabled/>
            <w:calcOnExit w:val="0"/>
            <w:statusText w:type="text" w:val="This is a text field to describe in patient outpatent services."/>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1902AA06" w14:textId="77777777" w:rsidR="00A11C84" w:rsidRPr="00234C4E" w:rsidRDefault="00A11C84" w:rsidP="00A11C84">
      <w:pPr>
        <w:tabs>
          <w:tab w:val="left" w:pos="-1440"/>
          <w:tab w:val="left" w:pos="2148"/>
        </w:tabs>
        <w:ind w:left="2160" w:hanging="1440"/>
        <w:rPr>
          <w:szCs w:val="24"/>
        </w:rPr>
      </w:pPr>
    </w:p>
    <w:p w14:paraId="68821E5E" w14:textId="5D66BBA9" w:rsidR="00A11C84" w:rsidRDefault="00351858" w:rsidP="00A11C84">
      <w:pPr>
        <w:ind w:left="1440"/>
        <w:rPr>
          <w:szCs w:val="24"/>
          <w:u w:val="single"/>
        </w:rPr>
      </w:pPr>
      <w:r w:rsidRPr="00234C4E">
        <w:rPr>
          <w:szCs w:val="24"/>
          <w:u w:val="single"/>
        </w:rPr>
        <w:t xml:space="preserve">Guidance: </w:t>
      </w:r>
      <w:r>
        <w:rPr>
          <w:szCs w:val="24"/>
          <w:u w:val="single"/>
        </w:rPr>
        <w:t>If applicable, p</w:t>
      </w:r>
      <w:r w:rsidRPr="00234C4E">
        <w:rPr>
          <w:szCs w:val="24"/>
          <w:u w:val="single"/>
        </w:rPr>
        <w:t>lease clarify any differences</w:t>
      </w:r>
      <w:r>
        <w:rPr>
          <w:szCs w:val="24"/>
          <w:u w:val="single"/>
        </w:rPr>
        <w:t xml:space="preserve"> within the residential treatment benefit</w:t>
      </w:r>
      <w:r w:rsidRPr="00234C4E">
        <w:rPr>
          <w:szCs w:val="24"/>
          <w:u w:val="single"/>
        </w:rPr>
        <w:t xml:space="preserve"> </w:t>
      </w:r>
      <w:r>
        <w:rPr>
          <w:szCs w:val="24"/>
          <w:u w:val="single"/>
        </w:rPr>
        <w:t>(</w:t>
      </w:r>
      <w:proofErr w:type="gramStart"/>
      <w:r>
        <w:rPr>
          <w:szCs w:val="24"/>
          <w:u w:val="single"/>
        </w:rPr>
        <w:t>e.g.</w:t>
      </w:r>
      <w:proofErr w:type="gramEnd"/>
      <w:r w:rsidRPr="00234C4E">
        <w:rPr>
          <w:szCs w:val="24"/>
          <w:u w:val="single"/>
        </w:rPr>
        <w:t xml:space="preserve"> intensity of services, provider types, or settings in which the residential </w:t>
      </w:r>
      <w:r>
        <w:rPr>
          <w:szCs w:val="24"/>
          <w:u w:val="single"/>
        </w:rPr>
        <w:t>treatment services are provided)</w:t>
      </w:r>
      <w:r w:rsidRPr="00234C4E">
        <w:rPr>
          <w:szCs w:val="24"/>
          <w:u w:val="single"/>
        </w:rPr>
        <w:t>.</w:t>
      </w:r>
    </w:p>
    <w:p w14:paraId="493A1E2E" w14:textId="77777777" w:rsidR="00351858" w:rsidRPr="00234C4E" w:rsidRDefault="00351858" w:rsidP="00A11C84">
      <w:pPr>
        <w:ind w:left="1440"/>
        <w:rPr>
          <w:szCs w:val="24"/>
          <w:u w:val="single"/>
        </w:rPr>
      </w:pPr>
    </w:p>
    <w:p w14:paraId="62D3EFC3" w14:textId="77777777" w:rsidR="00A11C84" w:rsidRPr="00234C4E" w:rsidRDefault="00A11C84" w:rsidP="00A11C84">
      <w:pPr>
        <w:ind w:left="1440"/>
        <w:rPr>
          <w:szCs w:val="24"/>
        </w:rPr>
      </w:pPr>
      <w:r w:rsidRPr="00234C4E">
        <w:rPr>
          <w:b/>
          <w:szCs w:val="24"/>
        </w:rPr>
        <w:lastRenderedPageBreak/>
        <w:t>6.3.4.1-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Residential Treatment</w:t>
      </w:r>
    </w:p>
    <w:p w14:paraId="77A1F017"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1A84A3E9" w14:textId="77777777" w:rsidR="00A11C84" w:rsidRPr="00234C4E" w:rsidRDefault="00A11C84" w:rsidP="00A11C84">
      <w:pPr>
        <w:ind w:left="1440"/>
        <w:rPr>
          <w:szCs w:val="24"/>
        </w:rPr>
      </w:pPr>
    </w:p>
    <w:p w14:paraId="6D90D75E"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68A3140D" w14:textId="77777777" w:rsidR="00A11C84" w:rsidRPr="00234C4E" w:rsidRDefault="00A11C84" w:rsidP="00A11C84">
      <w:pPr>
        <w:ind w:left="720"/>
        <w:rPr>
          <w:szCs w:val="24"/>
        </w:rPr>
      </w:pPr>
    </w:p>
    <w:p w14:paraId="53452DEF" w14:textId="77777777" w:rsidR="00A11C84" w:rsidRPr="00234C4E" w:rsidRDefault="00A11C84" w:rsidP="00A11C84">
      <w:pPr>
        <w:ind w:left="720"/>
        <w:rPr>
          <w:szCs w:val="24"/>
        </w:rPr>
      </w:pPr>
      <w:r w:rsidRPr="00234C4E">
        <w:rPr>
          <w:szCs w:val="24"/>
        </w:rPr>
        <w:tab/>
      </w:r>
      <w:r w:rsidRPr="00234C4E">
        <w:rPr>
          <w:b/>
          <w:szCs w:val="24"/>
        </w:rPr>
        <w:t>6.3.4.2-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Detoxification</w:t>
      </w:r>
    </w:p>
    <w:p w14:paraId="2000034A"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3B8B0314" w14:textId="77777777" w:rsidR="00A11C84" w:rsidRPr="00234C4E" w:rsidRDefault="00A11C84" w:rsidP="00A11C84">
      <w:pPr>
        <w:ind w:left="1440"/>
        <w:rPr>
          <w:szCs w:val="24"/>
        </w:rPr>
      </w:pPr>
    </w:p>
    <w:p w14:paraId="5F01DDE5"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65AA8CE8" w14:textId="77777777" w:rsidR="00A11C84" w:rsidRPr="00234C4E" w:rsidRDefault="00A11C84" w:rsidP="00A11C84">
      <w:pPr>
        <w:ind w:left="720"/>
        <w:rPr>
          <w:szCs w:val="24"/>
        </w:rPr>
      </w:pPr>
    </w:p>
    <w:p w14:paraId="5AEC7DA4" w14:textId="77777777" w:rsidR="00A11C84" w:rsidRPr="00234C4E" w:rsidRDefault="00A11C84" w:rsidP="00A11C84">
      <w:pPr>
        <w:ind w:left="720"/>
        <w:rPr>
          <w:szCs w:val="24"/>
          <w:u w:val="single"/>
        </w:rPr>
      </w:pPr>
      <w:r w:rsidRPr="00234C4E">
        <w:rPr>
          <w:szCs w:val="24"/>
          <w:u w:val="single"/>
        </w:rPr>
        <w:t xml:space="preserve">Guidance: Crisis intervention and stabilization could include services such as mobile crisis, or short term residential or other </w:t>
      </w:r>
      <w:proofErr w:type="gramStart"/>
      <w:r w:rsidRPr="00234C4E">
        <w:rPr>
          <w:szCs w:val="24"/>
          <w:u w:val="single"/>
        </w:rPr>
        <w:t>facility based</w:t>
      </w:r>
      <w:proofErr w:type="gramEnd"/>
      <w:r w:rsidRPr="00234C4E">
        <w:rPr>
          <w:szCs w:val="24"/>
          <w:u w:val="single"/>
        </w:rPr>
        <w:t xml:space="preserve"> services in order to avoid inpatient hospitalization.</w:t>
      </w:r>
    </w:p>
    <w:p w14:paraId="3D9CE2DB" w14:textId="77777777" w:rsidR="00A11C84" w:rsidRPr="00234C4E" w:rsidRDefault="00A11C84" w:rsidP="00A11C84">
      <w:pPr>
        <w:ind w:left="720"/>
        <w:rPr>
          <w:b/>
          <w:szCs w:val="24"/>
        </w:rPr>
      </w:pPr>
    </w:p>
    <w:p w14:paraId="46B7C313" w14:textId="77777777" w:rsidR="00A11C84" w:rsidRPr="00234C4E" w:rsidRDefault="00A11C84" w:rsidP="00A11C84">
      <w:pPr>
        <w:ind w:left="720"/>
        <w:rPr>
          <w:szCs w:val="24"/>
        </w:rPr>
      </w:pPr>
      <w:r w:rsidRPr="00234C4E">
        <w:rPr>
          <w:b/>
          <w:szCs w:val="24"/>
        </w:rPr>
        <w:t>6.3.5-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Emergency services</w:t>
      </w:r>
    </w:p>
    <w:p w14:paraId="12C38FBD"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736E0559" w14:textId="77777777" w:rsidR="00A11C84" w:rsidRPr="00234C4E" w:rsidRDefault="00A11C84" w:rsidP="00A11C84">
      <w:pPr>
        <w:ind w:left="1440"/>
        <w:rPr>
          <w:szCs w:val="24"/>
        </w:rPr>
      </w:pPr>
    </w:p>
    <w:p w14:paraId="5ED0104E"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6F0E6C9B" w14:textId="77777777" w:rsidR="00A11C84" w:rsidRPr="00234C4E" w:rsidRDefault="00A11C84" w:rsidP="00A11C84">
      <w:pPr>
        <w:ind w:left="720"/>
        <w:rPr>
          <w:b/>
          <w:szCs w:val="24"/>
        </w:rPr>
      </w:pPr>
    </w:p>
    <w:p w14:paraId="17696235" w14:textId="77777777" w:rsidR="00A11C84" w:rsidRPr="00234C4E" w:rsidRDefault="00A11C84" w:rsidP="00A11C84">
      <w:pPr>
        <w:ind w:left="1440"/>
        <w:rPr>
          <w:szCs w:val="24"/>
        </w:rPr>
      </w:pPr>
      <w:r w:rsidRPr="00234C4E">
        <w:rPr>
          <w:b/>
          <w:szCs w:val="24"/>
        </w:rPr>
        <w:t>6.3.5.1-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Crisis Intervention and Stabilization</w:t>
      </w:r>
    </w:p>
    <w:p w14:paraId="40E9544F"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5254385C" w14:textId="77777777" w:rsidR="00A11C84" w:rsidRPr="00234C4E" w:rsidRDefault="00A11C84" w:rsidP="00A11C84">
      <w:pPr>
        <w:ind w:left="1440"/>
        <w:rPr>
          <w:szCs w:val="24"/>
        </w:rPr>
      </w:pPr>
    </w:p>
    <w:p w14:paraId="0402FD37"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01B8C7A7" w14:textId="77777777" w:rsidR="00A11C84" w:rsidRPr="00234C4E" w:rsidRDefault="00A11C84" w:rsidP="00A11C84">
      <w:pPr>
        <w:rPr>
          <w:szCs w:val="24"/>
        </w:rPr>
      </w:pPr>
    </w:p>
    <w:p w14:paraId="28D00CA3" w14:textId="77777777" w:rsidR="00A11C84" w:rsidRPr="00234C4E" w:rsidRDefault="00A11C84" w:rsidP="00A11C84">
      <w:pPr>
        <w:ind w:left="720"/>
        <w:rPr>
          <w:szCs w:val="24"/>
        </w:rPr>
      </w:pPr>
      <w:r w:rsidRPr="00234C4E">
        <w:rPr>
          <w:b/>
          <w:szCs w:val="24"/>
        </w:rPr>
        <w:t xml:space="preserve">6.3.6-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Continuing care </w:t>
      </w:r>
      <w:proofErr w:type="gramStart"/>
      <w:r w:rsidRPr="00234C4E">
        <w:rPr>
          <w:szCs w:val="24"/>
        </w:rPr>
        <w:t>services</w:t>
      </w:r>
      <w:proofErr w:type="gramEnd"/>
    </w:p>
    <w:p w14:paraId="5081A12F"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18115BFF" w14:textId="77777777" w:rsidR="00A11C84" w:rsidRPr="00234C4E" w:rsidRDefault="00A11C84" w:rsidP="00A11C84">
      <w:pPr>
        <w:ind w:left="1440"/>
        <w:rPr>
          <w:szCs w:val="24"/>
        </w:rPr>
      </w:pPr>
    </w:p>
    <w:p w14:paraId="6D0309E5"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289F823D" w14:textId="77777777" w:rsidR="00A11C84" w:rsidRPr="00234C4E" w:rsidRDefault="00A11C84" w:rsidP="00A11C84">
      <w:pPr>
        <w:ind w:left="720"/>
        <w:rPr>
          <w:szCs w:val="24"/>
        </w:rPr>
      </w:pPr>
    </w:p>
    <w:p w14:paraId="0A54354E" w14:textId="77777777" w:rsidR="00A11C84" w:rsidRPr="00234C4E" w:rsidRDefault="00A11C84" w:rsidP="00A11C84">
      <w:pPr>
        <w:ind w:left="720"/>
        <w:rPr>
          <w:szCs w:val="24"/>
        </w:rPr>
      </w:pPr>
      <w:r w:rsidRPr="00234C4E">
        <w:rPr>
          <w:b/>
          <w:szCs w:val="24"/>
        </w:rPr>
        <w:t xml:space="preserve">6.3.7-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Care Coordination</w:t>
      </w:r>
    </w:p>
    <w:p w14:paraId="5B8DAE54"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6565A0CF" w14:textId="77777777" w:rsidR="00A11C84" w:rsidRPr="00234C4E" w:rsidRDefault="00A11C84" w:rsidP="00A11C84">
      <w:pPr>
        <w:ind w:left="1440"/>
        <w:rPr>
          <w:szCs w:val="24"/>
        </w:rPr>
      </w:pPr>
    </w:p>
    <w:p w14:paraId="06D70C4E"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02FFBD6B" w14:textId="77777777" w:rsidR="00A11C84" w:rsidRPr="00234C4E" w:rsidRDefault="00A11C84" w:rsidP="00A11C84">
      <w:pPr>
        <w:ind w:left="1440"/>
        <w:rPr>
          <w:szCs w:val="24"/>
        </w:rPr>
      </w:pPr>
    </w:p>
    <w:p w14:paraId="28126460" w14:textId="77777777" w:rsidR="00A11C84" w:rsidRPr="00234C4E" w:rsidRDefault="00A11C84" w:rsidP="00A11C84">
      <w:pPr>
        <w:ind w:left="1440"/>
        <w:rPr>
          <w:szCs w:val="24"/>
        </w:rPr>
      </w:pPr>
      <w:r w:rsidRPr="00234C4E">
        <w:rPr>
          <w:b/>
          <w:szCs w:val="24"/>
        </w:rPr>
        <w:t>6.3.7.1-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Intensive wraparound</w:t>
      </w:r>
    </w:p>
    <w:p w14:paraId="64A17AAF"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21EC8B2E" w14:textId="77777777" w:rsidR="00A11C84" w:rsidRPr="00234C4E" w:rsidRDefault="00A11C84" w:rsidP="00A11C84">
      <w:pPr>
        <w:ind w:left="1440"/>
        <w:rPr>
          <w:szCs w:val="24"/>
        </w:rPr>
      </w:pPr>
    </w:p>
    <w:p w14:paraId="0AA42401"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5605E7FE" w14:textId="77777777" w:rsidR="00A11C84" w:rsidRPr="00234C4E" w:rsidRDefault="00A11C84" w:rsidP="00A11C84">
      <w:pPr>
        <w:ind w:left="1440"/>
        <w:rPr>
          <w:szCs w:val="24"/>
        </w:rPr>
      </w:pPr>
      <w:r w:rsidRPr="00234C4E">
        <w:rPr>
          <w:szCs w:val="24"/>
        </w:rPr>
        <w:t xml:space="preserve"> </w:t>
      </w:r>
    </w:p>
    <w:p w14:paraId="3BA1ECDE" w14:textId="77777777" w:rsidR="00A11C84" w:rsidRPr="00234C4E" w:rsidRDefault="00A11C84" w:rsidP="00A11C84">
      <w:pPr>
        <w:ind w:left="1440"/>
        <w:rPr>
          <w:szCs w:val="24"/>
        </w:rPr>
      </w:pPr>
      <w:r w:rsidRPr="00234C4E">
        <w:rPr>
          <w:b/>
          <w:szCs w:val="24"/>
        </w:rPr>
        <w:t>6.3.7.2- BH</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Care transition services</w:t>
      </w:r>
    </w:p>
    <w:p w14:paraId="4E08C236"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410F68FC" w14:textId="77777777" w:rsidR="00A11C84" w:rsidRPr="00234C4E" w:rsidRDefault="00A11C84" w:rsidP="00A11C84">
      <w:pPr>
        <w:ind w:left="720"/>
        <w:rPr>
          <w:szCs w:val="24"/>
        </w:rPr>
      </w:pPr>
    </w:p>
    <w:p w14:paraId="073B5D73" w14:textId="77777777" w:rsidR="00A11C84" w:rsidRPr="00234C4E" w:rsidRDefault="00A11C84" w:rsidP="00A11C84">
      <w:pPr>
        <w:ind w:left="720"/>
        <w:rPr>
          <w:szCs w:val="24"/>
        </w:rPr>
      </w:pPr>
      <w:r w:rsidRPr="00234C4E">
        <w:rPr>
          <w:b/>
          <w:szCs w:val="24"/>
        </w:rPr>
        <w:t xml:space="preserve">6.3.8-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Case Management</w:t>
      </w:r>
    </w:p>
    <w:p w14:paraId="0B7CA659"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48066632" w14:textId="77777777" w:rsidR="00A11C84" w:rsidRPr="00234C4E" w:rsidRDefault="00A11C84" w:rsidP="00A11C84">
      <w:pPr>
        <w:ind w:left="1440"/>
        <w:rPr>
          <w:szCs w:val="24"/>
        </w:rPr>
      </w:pPr>
    </w:p>
    <w:p w14:paraId="388B590B"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54E3BC68" w14:textId="77777777" w:rsidR="00A11C84" w:rsidRPr="00234C4E" w:rsidRDefault="00A11C84" w:rsidP="00A11C84">
      <w:pPr>
        <w:ind w:left="720"/>
        <w:rPr>
          <w:b/>
          <w:szCs w:val="24"/>
        </w:rPr>
      </w:pPr>
    </w:p>
    <w:p w14:paraId="3FBFD193" w14:textId="77777777" w:rsidR="00A11C84" w:rsidRPr="00234C4E" w:rsidRDefault="00A11C84" w:rsidP="00A11C84">
      <w:pPr>
        <w:ind w:left="720"/>
        <w:rPr>
          <w:szCs w:val="24"/>
        </w:rPr>
      </w:pPr>
      <w:r w:rsidRPr="00234C4E">
        <w:rPr>
          <w:b/>
          <w:szCs w:val="24"/>
        </w:rPr>
        <w:t xml:space="preserve">6.3.9- BH </w:t>
      </w:r>
      <w:r w:rsidRPr="00234C4E">
        <w:rPr>
          <w:szCs w:val="24"/>
        </w:rPr>
        <w:t xml:space="preserve">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Other</w:t>
      </w:r>
    </w:p>
    <w:p w14:paraId="3CD7CE8B" w14:textId="77777777" w:rsidR="00A11C84" w:rsidRPr="00234C4E" w:rsidRDefault="00A11C84" w:rsidP="00A11C84">
      <w:pPr>
        <w:ind w:left="1440"/>
        <w:rPr>
          <w:szCs w:val="24"/>
        </w:rPr>
      </w:pPr>
      <w:r w:rsidRPr="00234C4E">
        <w:rPr>
          <w:szCs w:val="24"/>
        </w:rPr>
        <w:t xml:space="preserve">Provided for: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w:t>
      </w:r>
      <w:proofErr w:type="gramEnd"/>
    </w:p>
    <w:p w14:paraId="3E1B71AE" w14:textId="77777777" w:rsidR="00A11C84" w:rsidRPr="00234C4E" w:rsidRDefault="00A11C84" w:rsidP="00A11C84">
      <w:pPr>
        <w:ind w:left="1440"/>
        <w:rPr>
          <w:szCs w:val="24"/>
        </w:rPr>
      </w:pPr>
    </w:p>
    <w:p w14:paraId="3DE4E91E" w14:textId="77777777" w:rsidR="00A11C84" w:rsidRPr="00234C4E"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11CFF3A0" w14:textId="77777777" w:rsidR="00A11C84" w:rsidRPr="00234C4E" w:rsidRDefault="00A11C84" w:rsidP="00A11C84">
      <w:pPr>
        <w:ind w:left="720"/>
        <w:rPr>
          <w:szCs w:val="24"/>
        </w:rPr>
      </w:pPr>
    </w:p>
    <w:p w14:paraId="71C1FECA" w14:textId="77777777" w:rsidR="00A11C84" w:rsidRPr="00234C4E" w:rsidRDefault="00A11C84" w:rsidP="00A11C84">
      <w:pPr>
        <w:rPr>
          <w:b/>
          <w:szCs w:val="24"/>
        </w:rPr>
      </w:pPr>
      <w:r w:rsidRPr="00234C4E">
        <w:rPr>
          <w:b/>
          <w:szCs w:val="24"/>
        </w:rPr>
        <w:t xml:space="preserve">6.4- BH Assessment Tools  </w:t>
      </w:r>
    </w:p>
    <w:p w14:paraId="3A587808" w14:textId="77777777" w:rsidR="00A11C84" w:rsidRPr="00234C4E" w:rsidRDefault="00A11C84" w:rsidP="00A11C84">
      <w:pPr>
        <w:rPr>
          <w:b/>
          <w:szCs w:val="24"/>
        </w:rPr>
      </w:pPr>
    </w:p>
    <w:p w14:paraId="6F018D11" w14:textId="154B4B22" w:rsidR="00A11C84" w:rsidRDefault="00A11C84" w:rsidP="00A11C84">
      <w:pPr>
        <w:ind w:left="720"/>
        <w:rPr>
          <w:szCs w:val="24"/>
        </w:rPr>
      </w:pPr>
      <w:r w:rsidRPr="00A11C84">
        <w:rPr>
          <w:b/>
          <w:szCs w:val="24"/>
        </w:rPr>
        <w:t xml:space="preserve">6.4.1- </w:t>
      </w:r>
      <w:proofErr w:type="gramStart"/>
      <w:r w:rsidRPr="00A11C84">
        <w:rPr>
          <w:b/>
          <w:szCs w:val="24"/>
        </w:rPr>
        <w:t>BH</w:t>
      </w:r>
      <w:r w:rsidRPr="00234C4E">
        <w:rPr>
          <w:szCs w:val="24"/>
        </w:rPr>
        <w:t xml:space="preserve">  Please</w:t>
      </w:r>
      <w:proofErr w:type="gramEnd"/>
      <w:r w:rsidRPr="00234C4E">
        <w:rPr>
          <w:szCs w:val="24"/>
        </w:rPr>
        <w:t xml:space="preserve"> specify or describe </w:t>
      </w:r>
      <w:r w:rsidR="00051EE4">
        <w:rPr>
          <w:szCs w:val="24"/>
        </w:rPr>
        <w:t xml:space="preserve">all of </w:t>
      </w:r>
      <w:r w:rsidRPr="00234C4E">
        <w:rPr>
          <w:szCs w:val="24"/>
        </w:rPr>
        <w:t xml:space="preserve">the tool(s) </w:t>
      </w:r>
      <w:r w:rsidR="00E860B6">
        <w:rPr>
          <w:szCs w:val="24"/>
        </w:rPr>
        <w:t>required</w:t>
      </w:r>
      <w:r w:rsidRPr="00234C4E">
        <w:rPr>
          <w:szCs w:val="24"/>
        </w:rPr>
        <w:t xml:space="preserve"> by the state </w:t>
      </w:r>
      <w:r w:rsidR="00051EE4">
        <w:rPr>
          <w:szCs w:val="24"/>
        </w:rPr>
        <w:t>and/</w:t>
      </w:r>
      <w:r w:rsidR="00051EE4" w:rsidRPr="00234C4E">
        <w:rPr>
          <w:szCs w:val="24"/>
        </w:rPr>
        <w:t>or</w:t>
      </w:r>
      <w:r w:rsidRPr="00234C4E">
        <w:rPr>
          <w:szCs w:val="24"/>
        </w:rPr>
        <w:t xml:space="preserve"> each managed care entity:</w:t>
      </w:r>
    </w:p>
    <w:p w14:paraId="298DADED" w14:textId="77777777" w:rsidR="00A11C84" w:rsidRPr="00234C4E" w:rsidRDefault="00A11C84" w:rsidP="00A11C84">
      <w:pPr>
        <w:ind w:left="720"/>
        <w:rPr>
          <w:szCs w:val="24"/>
        </w:rPr>
      </w:pPr>
    </w:p>
    <w:p w14:paraId="3B56348A" w14:textId="77777777" w:rsidR="00A11C84" w:rsidRPr="00234C4E" w:rsidRDefault="00A11C84" w:rsidP="00A11C84">
      <w:pPr>
        <w:ind w:left="720" w:firstLine="72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ASAM</w:t>
      </w:r>
      <w:r>
        <w:rPr>
          <w:szCs w:val="24"/>
        </w:rPr>
        <w:t xml:space="preserve"> Criteria (American Society Addiction Medicine)</w:t>
      </w:r>
      <w:r w:rsidRPr="00234C4E">
        <w:rPr>
          <w:szCs w:val="24"/>
        </w:rPr>
        <w:t xml:space="preserve">    </w:t>
      </w:r>
    </w:p>
    <w:p w14:paraId="752A6AFF" w14:textId="77777777" w:rsidR="00A11C84" w:rsidRPr="00234C4E" w:rsidRDefault="00A11C84" w:rsidP="00A11C84">
      <w:pPr>
        <w:ind w:left="216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7757A2CF" w14:textId="77777777" w:rsidR="00A11C84" w:rsidRPr="00234C4E" w:rsidRDefault="00A11C84" w:rsidP="00A11C84">
      <w:pPr>
        <w:ind w:left="2160"/>
        <w:rPr>
          <w:szCs w:val="24"/>
        </w:rPr>
      </w:pPr>
    </w:p>
    <w:p w14:paraId="780DC7DF" w14:textId="77777777" w:rsidR="00A11C84" w:rsidRPr="00234C4E" w:rsidRDefault="00A11C84" w:rsidP="00A11C84">
      <w:pPr>
        <w:ind w:left="144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InterQual    </w:t>
      </w:r>
    </w:p>
    <w:p w14:paraId="43B9ACC6" w14:textId="77777777" w:rsidR="00A11C84" w:rsidRPr="00234C4E" w:rsidRDefault="00A11C84" w:rsidP="00A11C84">
      <w:pPr>
        <w:ind w:left="216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4525FE06" w14:textId="77777777" w:rsidR="00A11C84" w:rsidRPr="00234C4E" w:rsidRDefault="00A11C84" w:rsidP="00A11C84">
      <w:pPr>
        <w:ind w:left="2160"/>
        <w:rPr>
          <w:szCs w:val="24"/>
        </w:rPr>
      </w:pPr>
    </w:p>
    <w:p w14:paraId="5D8EFAB4" w14:textId="77777777" w:rsidR="00A11C84" w:rsidRPr="00234C4E" w:rsidRDefault="00A11C84" w:rsidP="00A11C84">
      <w:pPr>
        <w:ind w:left="144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MCG</w:t>
      </w:r>
      <w:r>
        <w:rPr>
          <w:szCs w:val="24"/>
        </w:rPr>
        <w:t xml:space="preserve"> Care Guidelines</w:t>
      </w:r>
    </w:p>
    <w:p w14:paraId="5134B304" w14:textId="77777777" w:rsidR="00A11C84" w:rsidRPr="00234C4E" w:rsidRDefault="00A11C84" w:rsidP="00A11C84">
      <w:pPr>
        <w:ind w:left="216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6DC4824F" w14:textId="77777777" w:rsidR="00A11C84" w:rsidRPr="00234C4E" w:rsidRDefault="00A11C84" w:rsidP="00A11C84">
      <w:pPr>
        <w:ind w:left="2160"/>
        <w:rPr>
          <w:szCs w:val="24"/>
        </w:rPr>
      </w:pPr>
    </w:p>
    <w:p w14:paraId="26C7F315" w14:textId="77777777" w:rsidR="00A11C84" w:rsidRPr="00234C4E" w:rsidRDefault="00A11C84" w:rsidP="00A11C84">
      <w:pPr>
        <w:ind w:left="144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CALOCUS/LOCUS</w:t>
      </w:r>
      <w:r>
        <w:rPr>
          <w:szCs w:val="24"/>
        </w:rPr>
        <w:t xml:space="preserve"> (Child and Adolescent Level of Care Utilization System)</w:t>
      </w:r>
    </w:p>
    <w:p w14:paraId="5FC53323" w14:textId="77777777" w:rsidR="00A11C84" w:rsidRPr="00234C4E" w:rsidRDefault="00A11C84" w:rsidP="00A11C84">
      <w:pPr>
        <w:ind w:left="1440"/>
        <w:rPr>
          <w:szCs w:val="24"/>
        </w:rPr>
      </w:pPr>
      <w:r w:rsidRPr="00234C4E">
        <w:rPr>
          <w:szCs w:val="24"/>
        </w:rPr>
        <w:tab/>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2B479CA2" w14:textId="77777777" w:rsidR="00A11C84" w:rsidRPr="00234C4E" w:rsidRDefault="00A11C84" w:rsidP="00A11C84">
      <w:pPr>
        <w:ind w:left="1440"/>
        <w:rPr>
          <w:szCs w:val="24"/>
        </w:rPr>
      </w:pPr>
    </w:p>
    <w:p w14:paraId="7550C14C" w14:textId="77777777" w:rsidR="00A11C84" w:rsidRPr="00234C4E" w:rsidRDefault="00A11C84" w:rsidP="00A11C84">
      <w:pPr>
        <w:ind w:left="144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CASII</w:t>
      </w:r>
      <w:r>
        <w:rPr>
          <w:szCs w:val="24"/>
        </w:rPr>
        <w:t xml:space="preserve"> (Child and Adolescent Service Intensity Instrument)</w:t>
      </w:r>
    </w:p>
    <w:p w14:paraId="361487A2" w14:textId="77777777" w:rsidR="00A11C84" w:rsidRPr="00234C4E" w:rsidRDefault="00A11C84" w:rsidP="00A11C84">
      <w:pPr>
        <w:ind w:left="216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4CA4119D" w14:textId="77777777" w:rsidR="00A11C84" w:rsidRPr="00234C4E" w:rsidRDefault="00A11C84" w:rsidP="00A11C84">
      <w:pPr>
        <w:ind w:left="2160"/>
        <w:rPr>
          <w:szCs w:val="24"/>
        </w:rPr>
      </w:pPr>
    </w:p>
    <w:p w14:paraId="4D44A3FA" w14:textId="77777777" w:rsidR="00A11C84" w:rsidRPr="00234C4E" w:rsidRDefault="00A11C84" w:rsidP="00A11C84">
      <w:pPr>
        <w:ind w:left="144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CANS</w:t>
      </w:r>
      <w:r>
        <w:rPr>
          <w:szCs w:val="24"/>
        </w:rPr>
        <w:t xml:space="preserve"> (Child and Adolescent Needs and Strengths)</w:t>
      </w:r>
    </w:p>
    <w:p w14:paraId="5D5395E5" w14:textId="77777777" w:rsidR="00A11C84" w:rsidRPr="00234C4E" w:rsidRDefault="00A11C84" w:rsidP="00A11C84">
      <w:pPr>
        <w:ind w:left="216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6AAA577E" w14:textId="77777777" w:rsidR="00A11C84" w:rsidRPr="00234C4E" w:rsidRDefault="00A11C84" w:rsidP="00A11C84">
      <w:pPr>
        <w:ind w:left="2160"/>
        <w:rPr>
          <w:szCs w:val="24"/>
        </w:rPr>
      </w:pPr>
    </w:p>
    <w:p w14:paraId="69E7E23A" w14:textId="58CAC361" w:rsidR="008C42D8" w:rsidRPr="00234C4E" w:rsidRDefault="008C42D8" w:rsidP="008C42D8">
      <w:pPr>
        <w:ind w:left="144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Pr>
          <w:szCs w:val="24"/>
        </w:rPr>
        <w:t xml:space="preserve">   State-specific criteria (</w:t>
      </w:r>
      <w:proofErr w:type="gramStart"/>
      <w:r>
        <w:rPr>
          <w:szCs w:val="24"/>
        </w:rPr>
        <w:t>e.g.</w:t>
      </w:r>
      <w:proofErr w:type="gramEnd"/>
      <w:r>
        <w:rPr>
          <w:szCs w:val="24"/>
        </w:rPr>
        <w:t xml:space="preserve"> state law or policies)</w:t>
      </w:r>
      <w:r w:rsidRPr="00234C4E">
        <w:rPr>
          <w:szCs w:val="24"/>
        </w:rPr>
        <w:t xml:space="preserve"> (please describe)</w:t>
      </w:r>
    </w:p>
    <w:p w14:paraId="7FDEAAD3" w14:textId="77777777" w:rsidR="008C42D8" w:rsidRPr="00234C4E" w:rsidRDefault="008C42D8" w:rsidP="008C42D8">
      <w:pPr>
        <w:ind w:left="216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1C4C661A" w14:textId="77777777" w:rsidR="008C42D8" w:rsidRPr="00234C4E" w:rsidRDefault="008C42D8" w:rsidP="008C42D8">
      <w:pPr>
        <w:ind w:left="720"/>
        <w:rPr>
          <w:szCs w:val="24"/>
        </w:rPr>
      </w:pPr>
    </w:p>
    <w:p w14:paraId="39F5BA41" w14:textId="77777777" w:rsidR="008C42D8" w:rsidRDefault="008C42D8" w:rsidP="008C42D8">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22F71C0B" w14:textId="77777777" w:rsidR="008C42D8" w:rsidRDefault="008C42D8" w:rsidP="008C42D8">
      <w:pPr>
        <w:ind w:left="1440"/>
        <w:rPr>
          <w:szCs w:val="24"/>
        </w:rPr>
      </w:pPr>
    </w:p>
    <w:p w14:paraId="7CFB8FF5" w14:textId="792EA178" w:rsidR="008C42D8" w:rsidRPr="00234C4E" w:rsidRDefault="008C42D8" w:rsidP="008C42D8">
      <w:pPr>
        <w:ind w:left="144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Pr>
          <w:szCs w:val="24"/>
        </w:rPr>
        <w:t xml:space="preserve">   Plan-specific criteria</w:t>
      </w:r>
      <w:r w:rsidRPr="00234C4E">
        <w:rPr>
          <w:szCs w:val="24"/>
        </w:rPr>
        <w:t xml:space="preserve"> (please describe)</w:t>
      </w:r>
    </w:p>
    <w:p w14:paraId="59CEB286" w14:textId="77777777" w:rsidR="008C42D8" w:rsidRPr="00234C4E" w:rsidRDefault="008C42D8" w:rsidP="008C42D8">
      <w:pPr>
        <w:ind w:left="216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69A396B8" w14:textId="77777777" w:rsidR="008C42D8" w:rsidRPr="00234C4E" w:rsidRDefault="008C42D8" w:rsidP="008C42D8">
      <w:pPr>
        <w:ind w:left="720"/>
        <w:rPr>
          <w:szCs w:val="24"/>
        </w:rPr>
      </w:pPr>
    </w:p>
    <w:p w14:paraId="43D9FB18" w14:textId="77777777" w:rsidR="008C42D8" w:rsidRDefault="008C42D8" w:rsidP="008C42D8">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2C925F9F" w14:textId="77777777" w:rsidR="008C42D8" w:rsidRDefault="008C42D8" w:rsidP="00A11C84">
      <w:pPr>
        <w:ind w:left="1440"/>
        <w:rPr>
          <w:szCs w:val="24"/>
        </w:rPr>
      </w:pPr>
    </w:p>
    <w:p w14:paraId="23EB6CCB" w14:textId="40D0FD4E" w:rsidR="00A11C84" w:rsidRPr="00234C4E" w:rsidRDefault="00A11C84" w:rsidP="00A11C84">
      <w:pPr>
        <w:ind w:left="144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Other (please describe)</w:t>
      </w:r>
    </w:p>
    <w:p w14:paraId="19B9706E" w14:textId="77777777" w:rsidR="00A11C84" w:rsidRPr="00234C4E" w:rsidRDefault="00A11C84" w:rsidP="00A11C84">
      <w:pPr>
        <w:ind w:left="216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7A1AE6C7" w14:textId="77777777" w:rsidR="00A11C84" w:rsidRPr="00234C4E" w:rsidRDefault="00A11C84" w:rsidP="00A11C84">
      <w:pPr>
        <w:ind w:left="720"/>
        <w:rPr>
          <w:szCs w:val="24"/>
        </w:rPr>
      </w:pPr>
    </w:p>
    <w:p w14:paraId="751450AF" w14:textId="7C7E0014" w:rsidR="00A11C84" w:rsidRDefault="00A11C84" w:rsidP="00A11C84">
      <w:pPr>
        <w:ind w:left="144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08D5EEB0" w14:textId="7BA276D6" w:rsidR="00E860B6" w:rsidRDefault="00E860B6" w:rsidP="00A11C84">
      <w:pPr>
        <w:ind w:left="1440"/>
        <w:rPr>
          <w:szCs w:val="24"/>
        </w:rPr>
      </w:pPr>
    </w:p>
    <w:p w14:paraId="5F68E281" w14:textId="77777777" w:rsidR="00E860B6" w:rsidRPr="00234C4E" w:rsidRDefault="00E860B6" w:rsidP="00E860B6">
      <w:pPr>
        <w:ind w:left="144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r>
        <w:rPr>
          <w:szCs w:val="24"/>
        </w:rPr>
        <w:t xml:space="preserve">No specific criteria or tools are </w:t>
      </w:r>
      <w:proofErr w:type="gramStart"/>
      <w:r>
        <w:rPr>
          <w:szCs w:val="24"/>
        </w:rPr>
        <w:t>required</w:t>
      </w:r>
      <w:proofErr w:type="gramEnd"/>
    </w:p>
    <w:p w14:paraId="55C650CB" w14:textId="77777777" w:rsidR="00E860B6" w:rsidRPr="00234C4E" w:rsidRDefault="00E860B6" w:rsidP="00E860B6">
      <w:pPr>
        <w:ind w:left="216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Mental Health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w:t>
      </w:r>
      <w:proofErr w:type="gramStart"/>
      <w:r w:rsidRPr="00234C4E">
        <w:rPr>
          <w:szCs w:val="24"/>
        </w:rPr>
        <w:t>Substance Use Disorders</w:t>
      </w:r>
      <w:proofErr w:type="gramEnd"/>
    </w:p>
    <w:p w14:paraId="22B5EE39" w14:textId="77777777" w:rsidR="00E860B6" w:rsidRDefault="00E860B6" w:rsidP="00A11C84">
      <w:pPr>
        <w:ind w:left="1440"/>
        <w:rPr>
          <w:szCs w:val="24"/>
        </w:rPr>
      </w:pPr>
    </w:p>
    <w:p w14:paraId="58A4344E" w14:textId="77777777" w:rsidR="00A11C84" w:rsidRPr="00234C4E" w:rsidRDefault="00A11C84" w:rsidP="00A11C84">
      <w:pPr>
        <w:ind w:left="1440"/>
        <w:rPr>
          <w:szCs w:val="24"/>
        </w:rPr>
      </w:pPr>
    </w:p>
    <w:p w14:paraId="48D6F6C6" w14:textId="77777777" w:rsidR="00351858" w:rsidRPr="00234C4E" w:rsidRDefault="00351858" w:rsidP="00351858">
      <w:pPr>
        <w:ind w:left="720"/>
        <w:rPr>
          <w:szCs w:val="24"/>
          <w:u w:val="single"/>
        </w:rPr>
      </w:pPr>
      <w:r w:rsidRPr="00234C4E">
        <w:rPr>
          <w:szCs w:val="24"/>
          <w:u w:val="single"/>
        </w:rPr>
        <w:t xml:space="preserve">Guidance: Examples of facilitation efforts include </w:t>
      </w:r>
      <w:r>
        <w:rPr>
          <w:szCs w:val="24"/>
          <w:u w:val="single"/>
        </w:rPr>
        <w:t xml:space="preserve">requiring </w:t>
      </w:r>
      <w:r w:rsidRPr="00234C4E">
        <w:rPr>
          <w:szCs w:val="24"/>
          <w:u w:val="single"/>
        </w:rPr>
        <w:t xml:space="preserve">managed care organizations and their networks </w:t>
      </w:r>
      <w:r>
        <w:rPr>
          <w:szCs w:val="24"/>
          <w:u w:val="single"/>
        </w:rPr>
        <w:t xml:space="preserve">to use </w:t>
      </w:r>
      <w:r w:rsidRPr="00234C4E">
        <w:rPr>
          <w:szCs w:val="24"/>
          <w:u w:val="single"/>
        </w:rPr>
        <w:t>suc</w:t>
      </w:r>
      <w:r>
        <w:rPr>
          <w:szCs w:val="24"/>
          <w:u w:val="single"/>
        </w:rPr>
        <w:t>h tools to determine possible treatments or plans of care</w:t>
      </w:r>
      <w:r w:rsidRPr="00234C4E">
        <w:rPr>
          <w:szCs w:val="24"/>
          <w:u w:val="single"/>
        </w:rPr>
        <w:t>, providing education, training, and technical resources, and covering the costs of administering or purchasing the</w:t>
      </w:r>
      <w:r>
        <w:rPr>
          <w:szCs w:val="24"/>
          <w:u w:val="single"/>
        </w:rPr>
        <w:t xml:space="preserve"> assessment</w:t>
      </w:r>
      <w:r w:rsidRPr="00234C4E">
        <w:rPr>
          <w:szCs w:val="24"/>
          <w:u w:val="single"/>
        </w:rPr>
        <w:t xml:space="preserve"> tools.</w:t>
      </w:r>
    </w:p>
    <w:p w14:paraId="39E01A12" w14:textId="77777777" w:rsidR="00351858" w:rsidRDefault="00351858" w:rsidP="00A11C84">
      <w:pPr>
        <w:ind w:left="720"/>
        <w:rPr>
          <w:b/>
          <w:szCs w:val="24"/>
        </w:rPr>
      </w:pPr>
    </w:p>
    <w:p w14:paraId="27683519" w14:textId="51DA2C3E" w:rsidR="00A11C84" w:rsidRPr="00234C4E" w:rsidRDefault="00A11C84" w:rsidP="00A11C84">
      <w:pPr>
        <w:ind w:left="720"/>
        <w:rPr>
          <w:szCs w:val="24"/>
        </w:rPr>
      </w:pPr>
      <w:r w:rsidRPr="00A11C84">
        <w:rPr>
          <w:b/>
          <w:szCs w:val="24"/>
        </w:rPr>
        <w:t>6.4.2- BH</w:t>
      </w:r>
      <w:r w:rsidRPr="00234C4E">
        <w:rPr>
          <w:b/>
          <w:szCs w:val="24"/>
        </w:rPr>
        <w:t xml:space="preserve">  </w:t>
      </w: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Please describe the state’s strategy to facilitate the use of validated assessment tools for the treatment of behavioral health conditions.</w:t>
      </w:r>
    </w:p>
    <w:p w14:paraId="63C9CCBB" w14:textId="77777777" w:rsidR="00A11C84" w:rsidRPr="00234C4E" w:rsidRDefault="00A11C84" w:rsidP="00A11C84">
      <w:pPr>
        <w:ind w:left="720" w:firstLine="720"/>
        <w:rPr>
          <w:szCs w:val="24"/>
        </w:rPr>
      </w:pPr>
      <w:r w:rsidRPr="00234C4E">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sidRPr="00234C4E">
        <w:rPr>
          <w:szCs w:val="24"/>
        </w:rPr>
        <w:instrText xml:space="preserve"> FORMTEXT </w:instrText>
      </w:r>
      <w:r w:rsidRPr="00234C4E">
        <w:rPr>
          <w:szCs w:val="24"/>
        </w:rPr>
      </w:r>
      <w:r w:rsidRPr="00234C4E">
        <w:rPr>
          <w:szCs w:val="24"/>
        </w:rPr>
        <w:fldChar w:fldCharType="separate"/>
      </w:r>
      <w:r w:rsidRPr="00234C4E">
        <w:rPr>
          <w:szCs w:val="24"/>
        </w:rPr>
        <w:t> </w:t>
      </w:r>
      <w:r w:rsidRPr="00234C4E">
        <w:rPr>
          <w:szCs w:val="24"/>
        </w:rPr>
        <w:t> </w:t>
      </w:r>
      <w:r w:rsidRPr="00234C4E">
        <w:rPr>
          <w:szCs w:val="24"/>
        </w:rPr>
        <w:t> </w:t>
      </w:r>
      <w:r w:rsidRPr="00234C4E">
        <w:rPr>
          <w:szCs w:val="24"/>
        </w:rPr>
        <w:t> </w:t>
      </w:r>
      <w:r w:rsidRPr="00234C4E">
        <w:rPr>
          <w:szCs w:val="24"/>
        </w:rPr>
        <w:t> </w:t>
      </w:r>
      <w:r w:rsidRPr="00234C4E">
        <w:rPr>
          <w:szCs w:val="24"/>
        </w:rPr>
        <w:fldChar w:fldCharType="end"/>
      </w:r>
    </w:p>
    <w:p w14:paraId="4FC01B2B" w14:textId="77777777" w:rsidR="00A11C84" w:rsidRPr="00234C4E" w:rsidRDefault="00A11C84" w:rsidP="00A11C84">
      <w:pPr>
        <w:rPr>
          <w:b/>
          <w:szCs w:val="24"/>
        </w:rPr>
      </w:pPr>
    </w:p>
    <w:p w14:paraId="17DF166B" w14:textId="77777777" w:rsidR="00A11C84" w:rsidRPr="00234C4E" w:rsidRDefault="00A11C84" w:rsidP="00A11C84">
      <w:pPr>
        <w:rPr>
          <w:szCs w:val="24"/>
        </w:rPr>
      </w:pPr>
      <w:r w:rsidRPr="00234C4E">
        <w:rPr>
          <w:b/>
          <w:szCs w:val="24"/>
        </w:rPr>
        <w:t xml:space="preserve">6.2.5- </w:t>
      </w:r>
      <w:proofErr w:type="gramStart"/>
      <w:r w:rsidRPr="00A11C84">
        <w:rPr>
          <w:b/>
          <w:szCs w:val="24"/>
        </w:rPr>
        <w:t>BH</w:t>
      </w:r>
      <w:r w:rsidRPr="00A11C84">
        <w:rPr>
          <w:szCs w:val="24"/>
        </w:rPr>
        <w:t xml:space="preserve">  </w:t>
      </w:r>
      <w:r w:rsidRPr="00A11C84">
        <w:rPr>
          <w:b/>
          <w:szCs w:val="24"/>
        </w:rPr>
        <w:t>Covered</w:t>
      </w:r>
      <w:proofErr w:type="gramEnd"/>
      <w:r w:rsidRPr="00A11C84">
        <w:rPr>
          <w:b/>
          <w:szCs w:val="24"/>
        </w:rPr>
        <w:t xml:space="preserve"> Benefits</w:t>
      </w:r>
      <w:r w:rsidRPr="00234C4E">
        <w:rPr>
          <w:szCs w:val="24"/>
        </w:rPr>
        <w:t xml:space="preserve">  The State assures the following related to the provision of behavioral health benefits in CHIP:</w:t>
      </w:r>
    </w:p>
    <w:p w14:paraId="646BB985" w14:textId="77777777" w:rsidR="00A11C84" w:rsidRPr="00234C4E" w:rsidRDefault="00A11C84" w:rsidP="00A11C84">
      <w:pPr>
        <w:ind w:left="720"/>
        <w:rPr>
          <w:szCs w:val="24"/>
        </w:rPr>
      </w:pPr>
    </w:p>
    <w:p w14:paraId="13B91B6E" w14:textId="77777777" w:rsidR="00A11C84" w:rsidRPr="00234C4E" w:rsidRDefault="00A11C84" w:rsidP="00A11C84">
      <w:pPr>
        <w:ind w:left="72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All behavioral health benefits are provided in a culturally and linguistically appropriate manner consistent with the requirements of section 2103(c)(6), regardless of delivery system.</w:t>
      </w:r>
      <w:r w:rsidRPr="00234C4E">
        <w:rPr>
          <w:szCs w:val="24"/>
        </w:rPr>
        <w:tab/>
      </w:r>
    </w:p>
    <w:p w14:paraId="3F5E04F5" w14:textId="77777777" w:rsidR="00A11C84" w:rsidRPr="00234C4E" w:rsidRDefault="00A11C84" w:rsidP="00A11C84">
      <w:pPr>
        <w:ind w:left="720"/>
        <w:rPr>
          <w:szCs w:val="24"/>
        </w:rPr>
      </w:pPr>
    </w:p>
    <w:p w14:paraId="14F0F51C" w14:textId="77777777" w:rsidR="00A11C84" w:rsidRPr="00234C4E" w:rsidRDefault="00A11C84" w:rsidP="00A11C84">
      <w:pPr>
        <w:ind w:left="720"/>
        <w:rPr>
          <w:szCs w:val="24"/>
        </w:rPr>
      </w:pPr>
      <w:r w:rsidRPr="00234C4E">
        <w:rPr>
          <w:szCs w:val="24"/>
        </w:rPr>
        <w:fldChar w:fldCharType="begin">
          <w:ffData>
            <w:name w:val=""/>
            <w:enabled/>
            <w:calcOnExit w:val="0"/>
            <w:statusText w:type="text" w:val="This is a checkbox to check Other description attached"/>
            <w:checkBox>
              <w:sizeAuto/>
              <w:default w:val="0"/>
            </w:checkBox>
          </w:ffData>
        </w:fldChar>
      </w:r>
      <w:r w:rsidRPr="00234C4E">
        <w:rPr>
          <w:szCs w:val="24"/>
        </w:rPr>
        <w:instrText xml:space="preserve"> FORMCHECKBOX </w:instrText>
      </w:r>
      <w:r w:rsidR="00000000">
        <w:rPr>
          <w:szCs w:val="24"/>
        </w:rPr>
      </w:r>
      <w:r w:rsidR="00000000">
        <w:rPr>
          <w:szCs w:val="24"/>
        </w:rPr>
        <w:fldChar w:fldCharType="separate"/>
      </w:r>
      <w:r w:rsidRPr="00234C4E">
        <w:rPr>
          <w:szCs w:val="24"/>
        </w:rPr>
        <w:fldChar w:fldCharType="end"/>
      </w:r>
      <w:r w:rsidRPr="00234C4E">
        <w:rPr>
          <w:szCs w:val="24"/>
        </w:rPr>
        <w:t xml:space="preserve"> The state will provide all behavioral health benefits consistent with 42 CFR 457.495 to ensure there are procedures in place to access covered services as well as appropriate and timely treatment and monitoring of children with chronic, </w:t>
      </w:r>
      <w:proofErr w:type="gramStart"/>
      <w:r w:rsidRPr="00234C4E">
        <w:rPr>
          <w:szCs w:val="24"/>
        </w:rPr>
        <w:t>complex</w:t>
      </w:r>
      <w:proofErr w:type="gramEnd"/>
      <w:r w:rsidRPr="00234C4E">
        <w:rPr>
          <w:szCs w:val="24"/>
        </w:rPr>
        <w:t xml:space="preserve"> or serious conditions.</w:t>
      </w:r>
    </w:p>
    <w:p w14:paraId="39180D7B" w14:textId="77777777" w:rsidR="00A11C84" w:rsidRDefault="00A11C84" w:rsidP="006944F0">
      <w:pPr>
        <w:ind w:left="1440" w:hanging="1440"/>
        <w:rPr>
          <w:b/>
          <w:bCs/>
          <w:szCs w:val="24"/>
        </w:rPr>
      </w:pPr>
    </w:p>
    <w:p w14:paraId="1B3E619C" w14:textId="0266B41A" w:rsidR="007C0E24" w:rsidRPr="002B013C" w:rsidRDefault="007C0E24" w:rsidP="006944F0">
      <w:pPr>
        <w:ind w:left="1440" w:hanging="1440"/>
        <w:rPr>
          <w:b/>
          <w:bCs/>
          <w:szCs w:val="24"/>
        </w:rPr>
      </w:pPr>
      <w:r w:rsidRPr="00B83D66">
        <w:rPr>
          <w:b/>
          <w:bCs/>
          <w:szCs w:val="24"/>
        </w:rPr>
        <w:t>6.</w:t>
      </w:r>
      <w:r w:rsidR="006F7F9A" w:rsidRPr="00B83D66">
        <w:rPr>
          <w:b/>
          <w:bCs/>
          <w:szCs w:val="24"/>
        </w:rPr>
        <w:t>2-D</w:t>
      </w:r>
      <w:r w:rsidR="0097446A" w:rsidRPr="00B83D66">
        <w:rPr>
          <w:b/>
          <w:bCs/>
          <w:szCs w:val="24"/>
        </w:rPr>
        <w:t xml:space="preserve">C </w:t>
      </w:r>
      <w:r w:rsidR="006944F0">
        <w:rPr>
          <w:b/>
          <w:bCs/>
          <w:szCs w:val="24"/>
        </w:rPr>
        <w:tab/>
      </w:r>
      <w:r w:rsidR="00F3234C" w:rsidRPr="00B83D66">
        <w:rPr>
          <w:b/>
          <w:bCs/>
          <w:szCs w:val="24"/>
        </w:rPr>
        <w:t>Dental Coverage</w:t>
      </w:r>
      <w:r w:rsidR="00F3234C" w:rsidRPr="00B83D66">
        <w:rPr>
          <w:bCs/>
          <w:szCs w:val="24"/>
        </w:rPr>
        <w:t xml:space="preserve"> </w:t>
      </w:r>
      <w:r w:rsidR="000F07A4" w:rsidRPr="00B83D66">
        <w:rPr>
          <w:bCs/>
          <w:szCs w:val="24"/>
        </w:rPr>
        <w:t>(</w:t>
      </w:r>
      <w:r w:rsidR="000F07A4" w:rsidRPr="00B83D66">
        <w:rPr>
          <w:szCs w:val="24"/>
        </w:rPr>
        <w:t xml:space="preserve">CHIPRA # 7, SHO # #09-012 issued October 7, 2009) </w:t>
      </w:r>
      <w:r w:rsidRPr="00B83D66">
        <w:rPr>
          <w:bCs/>
          <w:szCs w:val="24"/>
        </w:rPr>
        <w:t xml:space="preserve">The State will provide dental coverage to </w:t>
      </w:r>
      <w:r w:rsidRPr="002B013C">
        <w:rPr>
          <w:bCs/>
          <w:szCs w:val="24"/>
        </w:rPr>
        <w:t>children through one of the following.</w:t>
      </w:r>
      <w:r w:rsidR="00121008" w:rsidRPr="002B013C">
        <w:rPr>
          <w:bCs/>
          <w:szCs w:val="24"/>
        </w:rPr>
        <w:t xml:space="preserve"> Please update S</w:t>
      </w:r>
      <w:r w:rsidR="005209FD" w:rsidRPr="002B013C">
        <w:rPr>
          <w:bCs/>
          <w:szCs w:val="24"/>
        </w:rPr>
        <w:t xml:space="preserve">ections </w:t>
      </w:r>
      <w:r w:rsidR="00A20F91" w:rsidRPr="002B013C">
        <w:rPr>
          <w:bCs/>
          <w:szCs w:val="24"/>
        </w:rPr>
        <w:t>9.10</w:t>
      </w:r>
      <w:r w:rsidR="005209FD" w:rsidRPr="002B013C">
        <w:rPr>
          <w:bCs/>
          <w:szCs w:val="24"/>
        </w:rPr>
        <w:t xml:space="preserve"> and 10.3-DC</w:t>
      </w:r>
      <w:r w:rsidR="00A20F91" w:rsidRPr="002B013C">
        <w:rPr>
          <w:bCs/>
          <w:szCs w:val="24"/>
        </w:rPr>
        <w:t xml:space="preserve"> when electing this option.</w:t>
      </w:r>
      <w:r w:rsidRPr="002B013C">
        <w:rPr>
          <w:bCs/>
          <w:szCs w:val="24"/>
        </w:rPr>
        <w:t xml:space="preserve"> Dental services provided to children eligible for dental-only supplemental services must receive the same dental services as provided to otherwise eligible CHIP children (Section 2103(a)(5)):</w:t>
      </w:r>
    </w:p>
    <w:p w14:paraId="43336F1E" w14:textId="77777777" w:rsidR="007C0E24" w:rsidRPr="002B013C" w:rsidRDefault="007C0E24" w:rsidP="00323C32">
      <w:pPr>
        <w:widowControl/>
        <w:autoSpaceDE w:val="0"/>
        <w:autoSpaceDN w:val="0"/>
        <w:adjustRightInd w:val="0"/>
        <w:ind w:left="720"/>
        <w:rPr>
          <w:b/>
          <w:bCs/>
          <w:snapToGrid/>
          <w:color w:val="000000"/>
          <w:szCs w:val="24"/>
        </w:rPr>
      </w:pPr>
    </w:p>
    <w:p w14:paraId="273ABCBF" w14:textId="77777777" w:rsidR="007C0E24" w:rsidRPr="00B83D66" w:rsidRDefault="007C0E24" w:rsidP="006944F0">
      <w:pPr>
        <w:widowControl/>
        <w:autoSpaceDE w:val="0"/>
        <w:autoSpaceDN w:val="0"/>
        <w:adjustRightInd w:val="0"/>
        <w:ind w:left="2160" w:hanging="1440"/>
        <w:rPr>
          <w:snapToGrid/>
          <w:color w:val="000000"/>
          <w:szCs w:val="24"/>
        </w:rPr>
      </w:pPr>
      <w:r w:rsidRPr="002B013C">
        <w:rPr>
          <w:b/>
          <w:bCs/>
          <w:snapToGrid/>
          <w:color w:val="000000"/>
          <w:szCs w:val="24"/>
        </w:rPr>
        <w:t>6.</w:t>
      </w:r>
      <w:r w:rsidR="006F7F9A" w:rsidRPr="002B013C">
        <w:rPr>
          <w:b/>
          <w:bCs/>
          <w:snapToGrid/>
          <w:color w:val="000000"/>
          <w:szCs w:val="24"/>
        </w:rPr>
        <w:t>2</w:t>
      </w:r>
      <w:r w:rsidRPr="002B013C">
        <w:rPr>
          <w:b/>
          <w:bCs/>
          <w:snapToGrid/>
          <w:color w:val="000000"/>
          <w:szCs w:val="24"/>
        </w:rPr>
        <w:t>.1</w:t>
      </w:r>
      <w:r w:rsidR="006F7F9A" w:rsidRPr="002B013C">
        <w:rPr>
          <w:b/>
          <w:bCs/>
          <w:snapToGrid/>
          <w:color w:val="000000"/>
          <w:szCs w:val="24"/>
        </w:rPr>
        <w:t>-D</w:t>
      </w:r>
      <w:r w:rsidR="0097446A" w:rsidRPr="002B013C">
        <w:rPr>
          <w:b/>
          <w:bCs/>
          <w:snapToGrid/>
          <w:color w:val="000000"/>
          <w:szCs w:val="24"/>
        </w:rPr>
        <w:t>C</w:t>
      </w:r>
      <w:r w:rsidRPr="002B013C">
        <w:rPr>
          <w:bCs/>
          <w:snapToGrid/>
          <w:color w:val="000000"/>
          <w:szCs w:val="24"/>
        </w:rPr>
        <w:t xml:space="preserve"> </w:t>
      </w:r>
      <w:r w:rsidR="003166E9">
        <w:rPr>
          <w:szCs w:val="24"/>
        </w:rPr>
        <w:fldChar w:fldCharType="begin">
          <w:ffData>
            <w:name w:val=""/>
            <w:enabled/>
            <w:calcOnExit w:val="0"/>
            <w:statusText w:type="text" w:val="This is a checkbox to check State Specific Dental Benefit Package."/>
            <w:checkBox>
              <w:sizeAuto/>
              <w:default w:val="0"/>
            </w:checkBox>
          </w:ffData>
        </w:fldChar>
      </w:r>
      <w:r w:rsidR="003166E9">
        <w:rPr>
          <w:szCs w:val="24"/>
        </w:rPr>
        <w:instrText xml:space="preserve"> FORMCHECKBOX </w:instrText>
      </w:r>
      <w:r w:rsidR="00000000">
        <w:rPr>
          <w:szCs w:val="24"/>
        </w:rPr>
      </w:r>
      <w:r w:rsidR="00000000">
        <w:rPr>
          <w:szCs w:val="24"/>
        </w:rPr>
        <w:fldChar w:fldCharType="separate"/>
      </w:r>
      <w:r w:rsidR="003166E9">
        <w:rPr>
          <w:szCs w:val="24"/>
        </w:rPr>
        <w:fldChar w:fldCharType="end"/>
      </w:r>
      <w:r w:rsidR="004041C1" w:rsidRPr="002B013C">
        <w:rPr>
          <w:szCs w:val="24"/>
        </w:rPr>
        <w:tab/>
      </w:r>
      <w:r w:rsidRPr="002B013C">
        <w:rPr>
          <w:bCs/>
          <w:snapToGrid/>
          <w:color w:val="000000"/>
          <w:szCs w:val="24"/>
        </w:rPr>
        <w:t>State Specific Dental Benefit Package. The State</w:t>
      </w:r>
      <w:r w:rsidRPr="00B83D66">
        <w:rPr>
          <w:bCs/>
          <w:snapToGrid/>
          <w:color w:val="000000"/>
          <w:szCs w:val="24"/>
        </w:rPr>
        <w:t xml:space="preserve"> assures dental services represented by the following categories of common dental terminology (CDT</w:t>
      </w:r>
      <w:r w:rsidR="00F102C0" w:rsidRPr="00B83D66">
        <w:rPr>
          <w:rStyle w:val="FootnoteReference"/>
          <w:bCs/>
          <w:snapToGrid/>
          <w:color w:val="000000"/>
          <w:szCs w:val="24"/>
          <w:vertAlign w:val="superscript"/>
        </w:rPr>
        <w:footnoteReference w:id="2"/>
      </w:r>
      <w:r w:rsidRPr="00B83D66">
        <w:rPr>
          <w:bCs/>
          <w:snapToGrid/>
          <w:color w:val="000000"/>
          <w:szCs w:val="24"/>
        </w:rPr>
        <w:t xml:space="preserve">) codes are included in the dental benefits: </w:t>
      </w:r>
    </w:p>
    <w:p w14:paraId="1367C5FA"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Diagnostic (i.e., clinical exams, x-rays) (CDT codes: D0100-D0999) (must follow periodicity schedule) </w:t>
      </w:r>
    </w:p>
    <w:p w14:paraId="0F22D274"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Preventive (i.e., dental prophylaxis, topical fluoride treatments, sealants) (CDT codes: D1000-D1999) (must follow periodicity schedule) </w:t>
      </w:r>
    </w:p>
    <w:p w14:paraId="45F05C52"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Restorative (i.e., fillings, crowns) (CDT codes: D2000-D2999) </w:t>
      </w:r>
    </w:p>
    <w:p w14:paraId="311287C3"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Endodontic (i.e., root canals) (CDT codes: D3000-D3999) </w:t>
      </w:r>
    </w:p>
    <w:p w14:paraId="2EEF12BE"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lastRenderedPageBreak/>
        <w:t xml:space="preserve">Periodontic (treatment of gum disease) (CDT codes: D4000-D4999) </w:t>
      </w:r>
    </w:p>
    <w:p w14:paraId="24AEC0C4"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Prosthodontic (dentures) (CDT codes: D5000-D5899, D5900-D5999, and D6200-D6999) </w:t>
      </w:r>
    </w:p>
    <w:p w14:paraId="5F25EC74"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Oral and Maxillofacial Surgery (i.e., extractions of teeth and other oral surgical procedures) (CDT codes: D7000-D7999) </w:t>
      </w:r>
    </w:p>
    <w:p w14:paraId="4CED0265"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Orthodontics (i.e., braces) (CDT codes: D8000-D8999) </w:t>
      </w:r>
    </w:p>
    <w:p w14:paraId="3B81B7E1"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Emergency Dental Services </w:t>
      </w:r>
    </w:p>
    <w:p w14:paraId="7A780EBF" w14:textId="77777777" w:rsidR="00D403DB" w:rsidRPr="00B83D66" w:rsidRDefault="003166E9" w:rsidP="003166E9">
      <w:pPr>
        <w:widowControl/>
        <w:tabs>
          <w:tab w:val="left" w:pos="1092"/>
        </w:tabs>
        <w:autoSpaceDE w:val="0"/>
        <w:autoSpaceDN w:val="0"/>
        <w:adjustRightInd w:val="0"/>
        <w:rPr>
          <w:snapToGrid/>
          <w:color w:val="000000"/>
          <w:szCs w:val="24"/>
        </w:rPr>
      </w:pPr>
      <w:r>
        <w:rPr>
          <w:snapToGrid/>
          <w:color w:val="000000"/>
          <w:szCs w:val="24"/>
        </w:rPr>
        <w:tab/>
      </w:r>
      <w:bookmarkStart w:id="143" w:name="Text118"/>
      <w:r>
        <w:rPr>
          <w:snapToGrid/>
          <w:color w:val="000000"/>
          <w:szCs w:val="24"/>
        </w:rPr>
        <w:fldChar w:fldCharType="begin">
          <w:ffData>
            <w:name w:val="Text118"/>
            <w:enabled/>
            <w:calcOnExit w:val="0"/>
            <w:statusText w:type="text" w:val="This is a textbox to describe emergency dental services."/>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43"/>
    </w:p>
    <w:p w14:paraId="6ADAB7AF" w14:textId="77777777" w:rsidR="007C0E24" w:rsidRPr="00B83D66" w:rsidRDefault="007C0E24" w:rsidP="009C6506">
      <w:pPr>
        <w:widowControl/>
        <w:autoSpaceDE w:val="0"/>
        <w:autoSpaceDN w:val="0"/>
        <w:adjustRightInd w:val="0"/>
        <w:ind w:left="2880" w:hanging="1440"/>
        <w:rPr>
          <w:snapToGrid/>
          <w:color w:val="000000"/>
          <w:szCs w:val="24"/>
        </w:rPr>
      </w:pPr>
      <w:r w:rsidRPr="00B83D66">
        <w:rPr>
          <w:b/>
          <w:bCs/>
          <w:snapToGrid/>
          <w:color w:val="000000"/>
          <w:szCs w:val="24"/>
        </w:rPr>
        <w:t>6.</w:t>
      </w:r>
      <w:r w:rsidR="006F7F9A" w:rsidRPr="00B83D66">
        <w:rPr>
          <w:b/>
          <w:bCs/>
          <w:snapToGrid/>
          <w:color w:val="000000"/>
          <w:szCs w:val="24"/>
        </w:rPr>
        <w:t>2</w:t>
      </w:r>
      <w:r w:rsidRPr="00B83D66">
        <w:rPr>
          <w:b/>
          <w:bCs/>
          <w:snapToGrid/>
          <w:color w:val="000000"/>
          <w:szCs w:val="24"/>
        </w:rPr>
        <w:t>.1.</w:t>
      </w:r>
      <w:r w:rsidR="00EE5323" w:rsidRPr="00B83D66">
        <w:rPr>
          <w:b/>
          <w:bCs/>
          <w:snapToGrid/>
          <w:color w:val="000000"/>
          <w:szCs w:val="24"/>
        </w:rPr>
        <w:t>1</w:t>
      </w:r>
      <w:r w:rsidR="006F7F9A" w:rsidRPr="00B83D66">
        <w:rPr>
          <w:b/>
          <w:bCs/>
          <w:snapToGrid/>
          <w:color w:val="000000"/>
          <w:szCs w:val="24"/>
        </w:rPr>
        <w:t>-D</w:t>
      </w:r>
      <w:r w:rsidR="0097446A" w:rsidRPr="00B83D66">
        <w:rPr>
          <w:b/>
          <w:bCs/>
          <w:snapToGrid/>
          <w:color w:val="000000"/>
          <w:szCs w:val="24"/>
        </w:rPr>
        <w:t>C</w:t>
      </w:r>
      <w:r w:rsidR="009C6506">
        <w:rPr>
          <w:b/>
          <w:bCs/>
          <w:snapToGrid/>
          <w:color w:val="000000"/>
          <w:szCs w:val="24"/>
        </w:rPr>
        <w:t xml:space="preserve"> </w:t>
      </w:r>
      <w:r w:rsidR="009C6506">
        <w:rPr>
          <w:bCs/>
          <w:snapToGrid/>
          <w:color w:val="000000"/>
          <w:szCs w:val="24"/>
        </w:rPr>
        <w:tab/>
      </w:r>
      <w:r w:rsidRPr="00B83D66">
        <w:rPr>
          <w:bCs/>
          <w:snapToGrid/>
          <w:color w:val="000000"/>
          <w:szCs w:val="24"/>
        </w:rPr>
        <w:t xml:space="preserve">Periodicity Schedule. The State has adopted the following periodicity schedule: </w:t>
      </w:r>
    </w:p>
    <w:p w14:paraId="63C5AFFB" w14:textId="77777777" w:rsidR="007C0E24" w:rsidRPr="00B83D66" w:rsidRDefault="003166E9" w:rsidP="00CF0A69">
      <w:pPr>
        <w:widowControl/>
        <w:autoSpaceDE w:val="0"/>
        <w:autoSpaceDN w:val="0"/>
        <w:adjustRightInd w:val="0"/>
        <w:ind w:left="2160"/>
        <w:rPr>
          <w:snapToGrid/>
          <w:color w:val="000000"/>
          <w:szCs w:val="24"/>
        </w:rPr>
      </w:pPr>
      <w:r>
        <w:rPr>
          <w:szCs w:val="24"/>
        </w:rPr>
        <w:fldChar w:fldCharType="begin">
          <w:ffData>
            <w:name w:val=""/>
            <w:enabled/>
            <w:calcOnExit w:val="0"/>
            <w:statusText w:type="text" w:val="This is a checkbox to select State-developed Medicaid-specific."/>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7331DC" w:rsidRPr="00B83D66">
        <w:rPr>
          <w:szCs w:val="24"/>
        </w:rPr>
        <w:t xml:space="preserve"> </w:t>
      </w:r>
      <w:r w:rsidR="007C0E24" w:rsidRPr="00B83D66">
        <w:rPr>
          <w:snapToGrid/>
          <w:color w:val="000000"/>
          <w:szCs w:val="24"/>
        </w:rPr>
        <w:t xml:space="preserve">State-developed </w:t>
      </w:r>
      <w:r w:rsidR="007C0E24" w:rsidRPr="00B83D66">
        <w:rPr>
          <w:bCs/>
          <w:snapToGrid/>
          <w:color w:val="000000"/>
          <w:szCs w:val="24"/>
        </w:rPr>
        <w:t xml:space="preserve">Medicaid-specific </w:t>
      </w:r>
    </w:p>
    <w:p w14:paraId="31FD1051" w14:textId="77777777" w:rsidR="007C0E24" w:rsidRPr="00B83D66" w:rsidRDefault="003166E9" w:rsidP="00CF0A69">
      <w:pPr>
        <w:widowControl/>
        <w:autoSpaceDE w:val="0"/>
        <w:autoSpaceDN w:val="0"/>
        <w:adjustRightInd w:val="0"/>
        <w:ind w:left="2160"/>
        <w:rPr>
          <w:snapToGrid/>
          <w:color w:val="000000"/>
          <w:szCs w:val="24"/>
        </w:rPr>
      </w:pPr>
      <w:r>
        <w:rPr>
          <w:szCs w:val="24"/>
        </w:rPr>
        <w:fldChar w:fldCharType="begin">
          <w:ffData>
            <w:name w:val=""/>
            <w:enabled/>
            <w:calcOnExit w:val="0"/>
            <w:statusText w:type="text" w:val="This is a checkbox to check American Academy of Pediatric Dentistry"/>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7C0E24" w:rsidRPr="00B83D66">
        <w:rPr>
          <w:bCs/>
          <w:snapToGrid/>
          <w:color w:val="000000"/>
          <w:szCs w:val="24"/>
        </w:rPr>
        <w:t xml:space="preserve"> American Academy of Pediatric Dentistry </w:t>
      </w:r>
    </w:p>
    <w:p w14:paraId="5467CEFD" w14:textId="77777777" w:rsidR="007C0E24" w:rsidRPr="00B83D66" w:rsidRDefault="003166E9" w:rsidP="00CF0A69">
      <w:pPr>
        <w:widowControl/>
        <w:autoSpaceDE w:val="0"/>
        <w:autoSpaceDN w:val="0"/>
        <w:adjustRightInd w:val="0"/>
        <w:ind w:left="2160"/>
        <w:rPr>
          <w:snapToGrid/>
          <w:color w:val="000000"/>
          <w:szCs w:val="24"/>
        </w:rPr>
      </w:pPr>
      <w:r>
        <w:rPr>
          <w:szCs w:val="24"/>
        </w:rPr>
        <w:fldChar w:fldCharType="begin">
          <w:ffData>
            <w:name w:val=""/>
            <w:enabled/>
            <w:calcOnExit w:val="0"/>
            <w:statusText w:type="text" w:val="This is a checkbox to check Other Nationally recognized periodicity schedul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7C0E24" w:rsidRPr="00B83D66">
        <w:rPr>
          <w:bCs/>
          <w:snapToGrid/>
          <w:color w:val="000000"/>
          <w:szCs w:val="24"/>
        </w:rPr>
        <w:t xml:space="preserve"> Other Nationally recognized periodicity schedule </w:t>
      </w:r>
    </w:p>
    <w:p w14:paraId="2D7C9867" w14:textId="77777777" w:rsidR="007C0E24" w:rsidRPr="00B83D66" w:rsidRDefault="003166E9" w:rsidP="00CF0A69">
      <w:pPr>
        <w:widowControl/>
        <w:autoSpaceDE w:val="0"/>
        <w:autoSpaceDN w:val="0"/>
        <w:adjustRightInd w:val="0"/>
        <w:ind w:left="2160"/>
        <w:rPr>
          <w:bCs/>
          <w:snapToGrid/>
          <w:color w:val="000000"/>
          <w:szCs w:val="24"/>
        </w:rPr>
      </w:pPr>
      <w:r>
        <w:rPr>
          <w:szCs w:val="24"/>
        </w:rPr>
        <w:fldChar w:fldCharType="begin">
          <w:ffData>
            <w:name w:val=""/>
            <w:enabled/>
            <w:calcOnExit w:val="0"/>
            <w:statusText w:type="text" w:val="This is a checkbox to check Other description attached"/>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7C0E24" w:rsidRPr="00B83D66">
        <w:rPr>
          <w:bCs/>
          <w:snapToGrid/>
          <w:color w:val="000000"/>
          <w:szCs w:val="24"/>
        </w:rPr>
        <w:t xml:space="preserve"> Other (description attached) </w:t>
      </w:r>
    </w:p>
    <w:p w14:paraId="1FEF6EC1" w14:textId="77777777" w:rsidR="00EE5323" w:rsidRPr="00B83D66" w:rsidRDefault="000204DB" w:rsidP="00CF0A69">
      <w:pPr>
        <w:widowControl/>
        <w:autoSpaceDE w:val="0"/>
        <w:autoSpaceDN w:val="0"/>
        <w:adjustRightInd w:val="0"/>
        <w:ind w:left="720"/>
        <w:rPr>
          <w:bCs/>
          <w:snapToGrid/>
          <w:color w:val="000000"/>
          <w:szCs w:val="24"/>
        </w:rPr>
      </w:pPr>
      <w:r>
        <w:rPr>
          <w:bCs/>
          <w:snapToGrid/>
          <w:color w:val="000000"/>
          <w:szCs w:val="24"/>
        </w:rPr>
        <w:tab/>
      </w:r>
      <w:r>
        <w:rPr>
          <w:bCs/>
          <w:snapToGrid/>
          <w:color w:val="000000"/>
          <w:szCs w:val="24"/>
        </w:rPr>
        <w:tab/>
        <w:t xml:space="preserve">     </w:t>
      </w:r>
      <w:bookmarkStart w:id="144" w:name="Text122"/>
      <w:r>
        <w:rPr>
          <w:bCs/>
          <w:snapToGrid/>
          <w:color w:val="000000"/>
          <w:szCs w:val="24"/>
        </w:rPr>
        <w:fldChar w:fldCharType="begin">
          <w:ffData>
            <w:name w:val="Text122"/>
            <w:enabled/>
            <w:calcOnExit w:val="0"/>
            <w:statusText w:type="text" w:val="This is a text field to describe Other."/>
            <w:textInput/>
          </w:ffData>
        </w:fldChar>
      </w:r>
      <w:r>
        <w:rPr>
          <w:bCs/>
          <w:snapToGrid/>
          <w:color w:val="000000"/>
          <w:szCs w:val="24"/>
        </w:rPr>
        <w:instrText xml:space="preserve"> FORMTEXT </w:instrText>
      </w:r>
      <w:r>
        <w:rPr>
          <w:bCs/>
          <w:snapToGrid/>
          <w:color w:val="000000"/>
          <w:szCs w:val="24"/>
        </w:rPr>
      </w:r>
      <w:r>
        <w:rPr>
          <w:bCs/>
          <w:snapToGrid/>
          <w:color w:val="000000"/>
          <w:szCs w:val="24"/>
        </w:rPr>
        <w:fldChar w:fldCharType="separate"/>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Pr>
          <w:bCs/>
          <w:snapToGrid/>
          <w:color w:val="000000"/>
          <w:szCs w:val="24"/>
        </w:rPr>
        <w:fldChar w:fldCharType="end"/>
      </w:r>
      <w:bookmarkEnd w:id="144"/>
    </w:p>
    <w:p w14:paraId="3F789298" w14:textId="77777777" w:rsidR="007C0E24" w:rsidRPr="00B83D66" w:rsidRDefault="007C0E24" w:rsidP="009C6506">
      <w:pPr>
        <w:widowControl/>
        <w:autoSpaceDE w:val="0"/>
        <w:autoSpaceDN w:val="0"/>
        <w:adjustRightInd w:val="0"/>
        <w:ind w:left="2160" w:hanging="1440"/>
        <w:rPr>
          <w:snapToGrid/>
          <w:color w:val="000000"/>
          <w:szCs w:val="24"/>
        </w:rPr>
      </w:pPr>
      <w:r w:rsidRPr="00B83D66">
        <w:rPr>
          <w:b/>
          <w:bCs/>
          <w:snapToGrid/>
          <w:color w:val="000000"/>
          <w:szCs w:val="24"/>
        </w:rPr>
        <w:t>6.</w:t>
      </w:r>
      <w:r w:rsidR="006F7F9A" w:rsidRPr="00B83D66">
        <w:rPr>
          <w:b/>
          <w:bCs/>
          <w:snapToGrid/>
          <w:color w:val="000000"/>
          <w:szCs w:val="24"/>
        </w:rPr>
        <w:t>2</w:t>
      </w:r>
      <w:r w:rsidRPr="00B83D66">
        <w:rPr>
          <w:b/>
          <w:bCs/>
          <w:snapToGrid/>
          <w:color w:val="000000"/>
          <w:szCs w:val="24"/>
        </w:rPr>
        <w:t>.2</w:t>
      </w:r>
      <w:r w:rsidR="006F7F9A" w:rsidRPr="00B83D66">
        <w:rPr>
          <w:b/>
          <w:bCs/>
          <w:snapToGrid/>
          <w:color w:val="000000"/>
          <w:szCs w:val="24"/>
        </w:rPr>
        <w:t>-D</w:t>
      </w:r>
      <w:r w:rsidR="0097446A" w:rsidRPr="00B83D66">
        <w:rPr>
          <w:b/>
          <w:bCs/>
          <w:snapToGrid/>
          <w:color w:val="000000"/>
          <w:szCs w:val="24"/>
        </w:rPr>
        <w:t>C</w:t>
      </w:r>
      <w:r w:rsidRPr="00B83D66">
        <w:rPr>
          <w:bCs/>
          <w:snapToGrid/>
          <w:color w:val="000000"/>
          <w:szCs w:val="24"/>
        </w:rPr>
        <w:t xml:space="preserve"> </w:t>
      </w:r>
      <w:r w:rsidR="003166E9">
        <w:rPr>
          <w:szCs w:val="24"/>
        </w:rPr>
        <w:fldChar w:fldCharType="begin">
          <w:ffData>
            <w:name w:val=""/>
            <w:enabled/>
            <w:calcOnExit w:val="0"/>
            <w:statusText w:type="text" w:val="This is a checkbox to select Benchmark coverage"/>
            <w:checkBox>
              <w:sizeAuto/>
              <w:default w:val="0"/>
            </w:checkBox>
          </w:ffData>
        </w:fldChar>
      </w:r>
      <w:r w:rsidR="003166E9">
        <w:rPr>
          <w:szCs w:val="24"/>
        </w:rPr>
        <w:instrText xml:space="preserve"> FORMCHECKBOX </w:instrText>
      </w:r>
      <w:r w:rsidR="00000000">
        <w:rPr>
          <w:szCs w:val="24"/>
        </w:rPr>
      </w:r>
      <w:r w:rsidR="00000000">
        <w:rPr>
          <w:szCs w:val="24"/>
        </w:rPr>
        <w:fldChar w:fldCharType="separate"/>
      </w:r>
      <w:r w:rsidR="003166E9">
        <w:rPr>
          <w:szCs w:val="24"/>
        </w:rPr>
        <w:fldChar w:fldCharType="end"/>
      </w:r>
      <w:r w:rsidR="009C6506">
        <w:rPr>
          <w:szCs w:val="24"/>
        </w:rPr>
        <w:tab/>
      </w:r>
      <w:r w:rsidRPr="00B83D66">
        <w:rPr>
          <w:bCs/>
          <w:snapToGrid/>
          <w:color w:val="000000"/>
          <w:szCs w:val="24"/>
        </w:rPr>
        <w:t>Benchmark coverage; (Section 2103(</w:t>
      </w:r>
      <w:r w:rsidRPr="00B83D66">
        <w:rPr>
          <w:snapToGrid/>
          <w:color w:val="000000"/>
          <w:szCs w:val="24"/>
        </w:rPr>
        <w:t>c</w:t>
      </w:r>
      <w:r w:rsidRPr="00B83D66">
        <w:rPr>
          <w:bCs/>
          <w:snapToGrid/>
          <w:color w:val="000000"/>
          <w:szCs w:val="24"/>
        </w:rPr>
        <w:t xml:space="preserve">)(5), </w:t>
      </w:r>
      <w:r w:rsidRPr="00B83D66">
        <w:rPr>
          <w:snapToGrid/>
          <w:color w:val="000000"/>
          <w:szCs w:val="24"/>
        </w:rPr>
        <w:t>42 CFR 457.410, and 42 CFR 457.420</w:t>
      </w:r>
      <w:r w:rsidRPr="00B83D66">
        <w:rPr>
          <w:bCs/>
          <w:snapToGrid/>
          <w:color w:val="000000"/>
          <w:szCs w:val="24"/>
        </w:rPr>
        <w:t xml:space="preserve">) </w:t>
      </w:r>
    </w:p>
    <w:p w14:paraId="0F9C98B4" w14:textId="77777777" w:rsidR="007C0E24" w:rsidRPr="00B83D66" w:rsidRDefault="007C0E24" w:rsidP="00CF0A69">
      <w:pPr>
        <w:widowControl/>
        <w:autoSpaceDE w:val="0"/>
        <w:autoSpaceDN w:val="0"/>
        <w:adjustRightInd w:val="0"/>
        <w:ind w:left="720"/>
        <w:rPr>
          <w:b/>
          <w:bCs/>
          <w:snapToGrid/>
          <w:color w:val="000000"/>
          <w:szCs w:val="24"/>
        </w:rPr>
      </w:pPr>
    </w:p>
    <w:p w14:paraId="059AEFCF" w14:textId="77777777" w:rsidR="007E1A18" w:rsidRPr="00B83D66" w:rsidRDefault="007C0E24" w:rsidP="009C6506">
      <w:pPr>
        <w:widowControl/>
        <w:autoSpaceDE w:val="0"/>
        <w:autoSpaceDN w:val="0"/>
        <w:adjustRightInd w:val="0"/>
        <w:ind w:left="2880" w:hanging="1440"/>
        <w:rPr>
          <w:bCs/>
          <w:snapToGrid/>
          <w:color w:val="000000"/>
          <w:szCs w:val="24"/>
        </w:rPr>
      </w:pPr>
      <w:r w:rsidRPr="00B83D66">
        <w:rPr>
          <w:b/>
          <w:bCs/>
          <w:snapToGrid/>
          <w:color w:val="000000"/>
          <w:szCs w:val="24"/>
        </w:rPr>
        <w:t>6.</w:t>
      </w:r>
      <w:r w:rsidR="006F7F9A" w:rsidRPr="00B83D66">
        <w:rPr>
          <w:b/>
          <w:bCs/>
          <w:snapToGrid/>
          <w:color w:val="000000"/>
          <w:szCs w:val="24"/>
        </w:rPr>
        <w:t>2</w:t>
      </w:r>
      <w:r w:rsidRPr="00B83D66">
        <w:rPr>
          <w:b/>
          <w:bCs/>
          <w:snapToGrid/>
          <w:color w:val="000000"/>
          <w:szCs w:val="24"/>
        </w:rPr>
        <w:t>.2.1</w:t>
      </w:r>
      <w:r w:rsidR="006F7F9A" w:rsidRPr="00B83D66">
        <w:rPr>
          <w:b/>
          <w:bCs/>
          <w:snapToGrid/>
          <w:color w:val="000000"/>
          <w:szCs w:val="24"/>
        </w:rPr>
        <w:t>-D</w:t>
      </w:r>
      <w:r w:rsidR="0097446A" w:rsidRPr="00B83D66">
        <w:rPr>
          <w:b/>
          <w:bCs/>
          <w:snapToGrid/>
          <w:color w:val="000000"/>
          <w:szCs w:val="24"/>
        </w:rPr>
        <w:t>C</w:t>
      </w:r>
      <w:r w:rsidRPr="00B83D66">
        <w:rPr>
          <w:rFonts w:hAnsi="Cambria Math"/>
          <w:snapToGrid/>
          <w:color w:val="000000"/>
          <w:szCs w:val="24"/>
        </w:rPr>
        <w:t xml:space="preserve"> </w:t>
      </w:r>
      <w:r w:rsidR="003166E9">
        <w:rPr>
          <w:szCs w:val="24"/>
        </w:rPr>
        <w:fldChar w:fldCharType="begin">
          <w:ffData>
            <w:name w:val=""/>
            <w:enabled/>
            <w:calcOnExit w:val="0"/>
            <w:statusText w:type="text" w:val="This is a checkbox to select FEHBP equivalent coverage."/>
            <w:checkBox>
              <w:sizeAuto/>
              <w:default w:val="0"/>
            </w:checkBox>
          </w:ffData>
        </w:fldChar>
      </w:r>
      <w:r w:rsidR="003166E9">
        <w:rPr>
          <w:szCs w:val="24"/>
        </w:rPr>
        <w:instrText xml:space="preserve"> FORMCHECKBOX </w:instrText>
      </w:r>
      <w:r w:rsidR="00000000">
        <w:rPr>
          <w:szCs w:val="24"/>
        </w:rPr>
      </w:r>
      <w:r w:rsidR="00000000">
        <w:rPr>
          <w:szCs w:val="24"/>
        </w:rPr>
        <w:fldChar w:fldCharType="separate"/>
      </w:r>
      <w:r w:rsidR="003166E9">
        <w:rPr>
          <w:szCs w:val="24"/>
        </w:rPr>
        <w:fldChar w:fldCharType="end"/>
      </w:r>
      <w:r w:rsidR="009C6506">
        <w:rPr>
          <w:szCs w:val="24"/>
        </w:rPr>
        <w:tab/>
      </w:r>
      <w:r w:rsidRPr="00B83D66">
        <w:rPr>
          <w:bCs/>
          <w:snapToGrid/>
          <w:color w:val="000000"/>
          <w:szCs w:val="24"/>
        </w:rPr>
        <w:t>FEHBP-equivalent coverage; (Section 2103(</w:t>
      </w:r>
      <w:r w:rsidRPr="00B83D66">
        <w:rPr>
          <w:snapToGrid/>
          <w:color w:val="000000"/>
          <w:szCs w:val="24"/>
        </w:rPr>
        <w:t>c</w:t>
      </w:r>
      <w:r w:rsidRPr="00B83D66">
        <w:rPr>
          <w:bCs/>
          <w:snapToGrid/>
          <w:color w:val="000000"/>
          <w:szCs w:val="24"/>
        </w:rPr>
        <w:t>)(</w:t>
      </w:r>
      <w:r w:rsidRPr="00B83D66">
        <w:rPr>
          <w:snapToGrid/>
          <w:color w:val="000000"/>
          <w:szCs w:val="24"/>
        </w:rPr>
        <w:t>5</w:t>
      </w:r>
      <w:r w:rsidRPr="00B83D66">
        <w:rPr>
          <w:bCs/>
          <w:snapToGrid/>
          <w:color w:val="000000"/>
          <w:szCs w:val="24"/>
        </w:rPr>
        <w:t>)</w:t>
      </w:r>
      <w:r w:rsidRPr="00B83D66">
        <w:rPr>
          <w:snapToGrid/>
          <w:color w:val="000000"/>
          <w:szCs w:val="24"/>
        </w:rPr>
        <w:t>(C)(</w:t>
      </w:r>
      <w:proofErr w:type="spellStart"/>
      <w:r w:rsidRPr="00B83D66">
        <w:rPr>
          <w:snapToGrid/>
          <w:color w:val="000000"/>
          <w:szCs w:val="24"/>
        </w:rPr>
        <w:t>i</w:t>
      </w:r>
      <w:proofErr w:type="spellEnd"/>
      <w:r w:rsidRPr="00B83D66">
        <w:rPr>
          <w:snapToGrid/>
          <w:color w:val="000000"/>
          <w:szCs w:val="24"/>
        </w:rPr>
        <w:t>)</w:t>
      </w:r>
      <w:r w:rsidRPr="00B83D66">
        <w:rPr>
          <w:bCs/>
          <w:snapToGrid/>
          <w:color w:val="000000"/>
          <w:szCs w:val="24"/>
        </w:rPr>
        <w:t>) (If checked, attach copy of the dental supplemental plan benefits description and the applicable CDT</w:t>
      </w:r>
      <w:r w:rsidR="007B31A3" w:rsidRPr="00B83D66">
        <w:rPr>
          <w:rStyle w:val="FootnoteReference"/>
          <w:bCs/>
          <w:snapToGrid/>
          <w:color w:val="000000"/>
          <w:szCs w:val="24"/>
          <w:vertAlign w:val="superscript"/>
        </w:rPr>
        <w:footnoteReference w:id="3"/>
      </w:r>
      <w:r w:rsidRPr="00B83D66">
        <w:rPr>
          <w:bCs/>
          <w:snapToGrid/>
          <w:color w:val="000000"/>
          <w:szCs w:val="24"/>
        </w:rPr>
        <w:t xml:space="preserve"> codes. If the State chooses to provide supplemental services, also attach a description of the services and applicable CDT codes) </w:t>
      </w:r>
    </w:p>
    <w:p w14:paraId="23EE9771" w14:textId="77777777" w:rsidR="007C0E24" w:rsidRPr="00B83D66" w:rsidRDefault="003166E9" w:rsidP="009C6506">
      <w:pPr>
        <w:widowControl/>
        <w:autoSpaceDE w:val="0"/>
        <w:autoSpaceDN w:val="0"/>
        <w:adjustRightInd w:val="0"/>
        <w:ind w:left="1440"/>
        <w:rPr>
          <w:b/>
          <w:bCs/>
          <w:snapToGrid/>
          <w:color w:val="000000"/>
          <w:szCs w:val="24"/>
        </w:rPr>
      </w:pPr>
      <w:r>
        <w:rPr>
          <w:b/>
          <w:bCs/>
          <w:snapToGrid/>
          <w:color w:val="000000"/>
          <w:szCs w:val="24"/>
        </w:rPr>
        <w:tab/>
      </w:r>
      <w:r>
        <w:rPr>
          <w:b/>
          <w:bCs/>
          <w:snapToGrid/>
          <w:color w:val="000000"/>
          <w:szCs w:val="24"/>
        </w:rPr>
        <w:tab/>
      </w:r>
      <w:bookmarkStart w:id="145" w:name="Text119"/>
      <w:r>
        <w:rPr>
          <w:b/>
          <w:bCs/>
          <w:snapToGrid/>
          <w:color w:val="000000"/>
          <w:szCs w:val="24"/>
        </w:rPr>
        <w:fldChar w:fldCharType="begin">
          <w:ffData>
            <w:name w:val="Text119"/>
            <w:enabled/>
            <w:calcOnExit w:val="0"/>
            <w:statusText w:type="text" w:val="This is a textbox to describe supplemental services and applicable CDT codes."/>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45"/>
    </w:p>
    <w:p w14:paraId="13348938" w14:textId="77777777" w:rsidR="007E1A18" w:rsidRPr="00B83D66" w:rsidRDefault="007C0E24" w:rsidP="009C6506">
      <w:pPr>
        <w:widowControl/>
        <w:autoSpaceDE w:val="0"/>
        <w:autoSpaceDN w:val="0"/>
        <w:adjustRightInd w:val="0"/>
        <w:ind w:left="2880" w:hanging="1440"/>
        <w:rPr>
          <w:bCs/>
          <w:snapToGrid/>
          <w:color w:val="000000"/>
          <w:szCs w:val="24"/>
        </w:rPr>
      </w:pPr>
      <w:r w:rsidRPr="00B83D66">
        <w:rPr>
          <w:b/>
          <w:bCs/>
          <w:snapToGrid/>
          <w:color w:val="000000"/>
          <w:szCs w:val="24"/>
        </w:rPr>
        <w:t>6.</w:t>
      </w:r>
      <w:r w:rsidR="006F7F9A" w:rsidRPr="00B83D66">
        <w:rPr>
          <w:b/>
          <w:bCs/>
          <w:snapToGrid/>
          <w:color w:val="000000"/>
          <w:szCs w:val="24"/>
        </w:rPr>
        <w:t>2</w:t>
      </w:r>
      <w:r w:rsidRPr="00B83D66">
        <w:rPr>
          <w:b/>
          <w:bCs/>
          <w:snapToGrid/>
          <w:color w:val="000000"/>
          <w:szCs w:val="24"/>
        </w:rPr>
        <w:t>.2.2</w:t>
      </w:r>
      <w:r w:rsidR="006F7F9A" w:rsidRPr="00B83D66">
        <w:rPr>
          <w:b/>
          <w:bCs/>
          <w:snapToGrid/>
          <w:color w:val="000000"/>
          <w:szCs w:val="24"/>
        </w:rPr>
        <w:t>-D</w:t>
      </w:r>
      <w:r w:rsidR="0097446A" w:rsidRPr="00B83D66">
        <w:rPr>
          <w:b/>
          <w:bCs/>
          <w:snapToGrid/>
          <w:color w:val="000000"/>
          <w:szCs w:val="24"/>
        </w:rPr>
        <w:t>C</w:t>
      </w:r>
      <w:r w:rsidRPr="00B83D66">
        <w:rPr>
          <w:bCs/>
          <w:snapToGrid/>
          <w:color w:val="000000"/>
          <w:szCs w:val="24"/>
        </w:rPr>
        <w:t xml:space="preserve"> </w:t>
      </w:r>
      <w:r w:rsidR="000204DB">
        <w:rPr>
          <w:szCs w:val="24"/>
        </w:rPr>
        <w:fldChar w:fldCharType="begin">
          <w:ffData>
            <w:name w:val=""/>
            <w:enabled/>
            <w:calcOnExit w:val="0"/>
            <w:statusText w:type="text" w:val="This is a checkbox to select state employee coverage."/>
            <w:checkBox>
              <w:sizeAuto/>
              <w:default w:val="0"/>
            </w:checkBox>
          </w:ffData>
        </w:fldChar>
      </w:r>
      <w:r w:rsidR="000204DB">
        <w:rPr>
          <w:szCs w:val="24"/>
        </w:rPr>
        <w:instrText xml:space="preserve"> FORMCHECKBOX </w:instrText>
      </w:r>
      <w:r w:rsidR="00000000">
        <w:rPr>
          <w:szCs w:val="24"/>
        </w:rPr>
      </w:r>
      <w:r w:rsidR="00000000">
        <w:rPr>
          <w:szCs w:val="24"/>
        </w:rPr>
        <w:fldChar w:fldCharType="separate"/>
      </w:r>
      <w:r w:rsidR="000204DB">
        <w:rPr>
          <w:szCs w:val="24"/>
        </w:rPr>
        <w:fldChar w:fldCharType="end"/>
      </w:r>
      <w:r w:rsidR="009C6506">
        <w:rPr>
          <w:bCs/>
          <w:snapToGrid/>
          <w:color w:val="000000"/>
          <w:szCs w:val="24"/>
        </w:rPr>
        <w:tab/>
      </w:r>
      <w:r w:rsidRPr="00B83D66">
        <w:rPr>
          <w:bCs/>
          <w:snapToGrid/>
          <w:color w:val="000000"/>
          <w:szCs w:val="24"/>
        </w:rPr>
        <w:t>State employee coverage; (Section 2103(</w:t>
      </w:r>
      <w:r w:rsidRPr="00B83D66">
        <w:rPr>
          <w:snapToGrid/>
          <w:color w:val="000000"/>
          <w:szCs w:val="24"/>
        </w:rPr>
        <w:t>c</w:t>
      </w:r>
      <w:r w:rsidRPr="00B83D66">
        <w:rPr>
          <w:bCs/>
          <w:snapToGrid/>
          <w:color w:val="000000"/>
          <w:szCs w:val="24"/>
        </w:rPr>
        <w:t>)(5)</w:t>
      </w:r>
      <w:r w:rsidRPr="00B83D66">
        <w:rPr>
          <w:snapToGrid/>
          <w:color w:val="000000"/>
          <w:szCs w:val="24"/>
        </w:rPr>
        <w:t>(C)(ii)</w:t>
      </w:r>
      <w:r w:rsidRPr="00B83D66">
        <w:rPr>
          <w:bCs/>
          <w:snapToGrid/>
          <w:color w:val="000000"/>
          <w:szCs w:val="24"/>
        </w:rPr>
        <w:t xml:space="preserve">) (If checked, identify the </w:t>
      </w:r>
      <w:proofErr w:type="gramStart"/>
      <w:r w:rsidRPr="00B83D66">
        <w:rPr>
          <w:bCs/>
          <w:snapToGrid/>
          <w:color w:val="000000"/>
          <w:szCs w:val="24"/>
        </w:rPr>
        <w:t>plan</w:t>
      </w:r>
      <w:proofErr w:type="gramEnd"/>
      <w:r w:rsidRPr="00B83D66">
        <w:rPr>
          <w:bCs/>
          <w:snapToGrid/>
          <w:color w:val="000000"/>
          <w:szCs w:val="24"/>
        </w:rPr>
        <w:t xml:space="preserve"> and attach a copy of the benefits description and the applicable CDT codes. If the State chooses to provide supplemental services, also attach a description of the services and applicable CDT codes)</w:t>
      </w:r>
      <w:r w:rsidRPr="00B83D66">
        <w:rPr>
          <w:snapToGrid/>
          <w:color w:val="000000"/>
          <w:szCs w:val="24"/>
        </w:rPr>
        <w:t xml:space="preserve"> </w:t>
      </w:r>
    </w:p>
    <w:p w14:paraId="6180E18A" w14:textId="77777777" w:rsidR="007C0E24" w:rsidRPr="00B83D66" w:rsidRDefault="000204DB" w:rsidP="000204DB">
      <w:pPr>
        <w:tabs>
          <w:tab w:val="left" w:pos="2772"/>
        </w:tabs>
        <w:ind w:left="90" w:hanging="720"/>
        <w:rPr>
          <w:b/>
          <w:bCs/>
          <w:snapToGrid/>
          <w:color w:val="000000"/>
          <w:szCs w:val="24"/>
        </w:rPr>
      </w:pPr>
      <w:r>
        <w:rPr>
          <w:b/>
          <w:bCs/>
          <w:snapToGrid/>
          <w:color w:val="000000"/>
          <w:szCs w:val="24"/>
        </w:rPr>
        <w:tab/>
      </w:r>
      <w:r>
        <w:rPr>
          <w:b/>
          <w:bCs/>
          <w:snapToGrid/>
          <w:color w:val="000000"/>
          <w:szCs w:val="24"/>
        </w:rPr>
        <w:tab/>
      </w:r>
      <w:bookmarkStart w:id="146" w:name="Text120"/>
      <w:r>
        <w:rPr>
          <w:b/>
          <w:bCs/>
          <w:snapToGrid/>
          <w:color w:val="000000"/>
          <w:szCs w:val="24"/>
        </w:rPr>
        <w:t xml:space="preserve">  </w:t>
      </w:r>
      <w:r>
        <w:rPr>
          <w:b/>
          <w:bCs/>
          <w:snapToGrid/>
          <w:color w:val="000000"/>
          <w:szCs w:val="24"/>
        </w:rPr>
        <w:fldChar w:fldCharType="begin">
          <w:ffData>
            <w:name w:val="Text120"/>
            <w:enabled/>
            <w:calcOnExit w:val="0"/>
            <w:statusText w:type="text" w:val="This is a text field to describe supplemental services and applicable CDT codes."/>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46"/>
    </w:p>
    <w:p w14:paraId="28594DD1" w14:textId="77777777" w:rsidR="007E1A18" w:rsidRPr="00B83D66" w:rsidRDefault="007C0E24" w:rsidP="009C6506">
      <w:pPr>
        <w:ind w:left="2880" w:hanging="1440"/>
        <w:rPr>
          <w:szCs w:val="24"/>
        </w:rPr>
      </w:pPr>
      <w:r w:rsidRPr="00B83D66">
        <w:rPr>
          <w:b/>
          <w:bCs/>
          <w:snapToGrid/>
          <w:color w:val="000000"/>
          <w:szCs w:val="24"/>
        </w:rPr>
        <w:t>6.</w:t>
      </w:r>
      <w:r w:rsidR="006F7F9A" w:rsidRPr="00B83D66">
        <w:rPr>
          <w:b/>
          <w:bCs/>
          <w:snapToGrid/>
          <w:color w:val="000000"/>
          <w:szCs w:val="24"/>
        </w:rPr>
        <w:t>2</w:t>
      </w:r>
      <w:r w:rsidRPr="00B83D66">
        <w:rPr>
          <w:b/>
          <w:bCs/>
          <w:snapToGrid/>
          <w:color w:val="000000"/>
          <w:szCs w:val="24"/>
        </w:rPr>
        <w:t>.2.3</w:t>
      </w:r>
      <w:r w:rsidR="006F7F9A" w:rsidRPr="00B83D66">
        <w:rPr>
          <w:b/>
          <w:bCs/>
          <w:snapToGrid/>
          <w:color w:val="000000"/>
          <w:szCs w:val="24"/>
        </w:rPr>
        <w:t>-D</w:t>
      </w:r>
      <w:r w:rsidR="0097446A" w:rsidRPr="00B83D66">
        <w:rPr>
          <w:b/>
          <w:bCs/>
          <w:snapToGrid/>
          <w:color w:val="000000"/>
          <w:szCs w:val="24"/>
        </w:rPr>
        <w:t>C</w:t>
      </w:r>
      <w:r w:rsidRPr="00B83D66">
        <w:rPr>
          <w:bCs/>
          <w:snapToGrid/>
          <w:color w:val="000000"/>
          <w:szCs w:val="24"/>
        </w:rPr>
        <w:t xml:space="preserve"> </w:t>
      </w:r>
      <w:r w:rsidR="000204DB">
        <w:rPr>
          <w:szCs w:val="24"/>
        </w:rPr>
        <w:fldChar w:fldCharType="begin">
          <w:ffData>
            <w:name w:val=""/>
            <w:enabled/>
            <w:calcOnExit w:val="0"/>
            <w:statusText w:type="text" w:val="This is a checkbox to select HMO with largest insured commercial enrollment."/>
            <w:checkBox>
              <w:sizeAuto/>
              <w:default w:val="0"/>
            </w:checkBox>
          </w:ffData>
        </w:fldChar>
      </w:r>
      <w:r w:rsidR="000204DB">
        <w:rPr>
          <w:szCs w:val="24"/>
        </w:rPr>
        <w:instrText xml:space="preserve"> FORMCHECKBOX </w:instrText>
      </w:r>
      <w:r w:rsidR="00000000">
        <w:rPr>
          <w:szCs w:val="24"/>
        </w:rPr>
      </w:r>
      <w:r w:rsidR="00000000">
        <w:rPr>
          <w:szCs w:val="24"/>
        </w:rPr>
        <w:fldChar w:fldCharType="separate"/>
      </w:r>
      <w:r w:rsidR="000204DB">
        <w:rPr>
          <w:szCs w:val="24"/>
        </w:rPr>
        <w:fldChar w:fldCharType="end"/>
      </w:r>
      <w:r w:rsidR="009C6506">
        <w:rPr>
          <w:bCs/>
          <w:snapToGrid/>
          <w:color w:val="000000"/>
          <w:szCs w:val="24"/>
        </w:rPr>
        <w:tab/>
      </w:r>
      <w:r w:rsidRPr="00B83D66">
        <w:rPr>
          <w:bCs/>
          <w:snapToGrid/>
          <w:color w:val="000000"/>
          <w:szCs w:val="24"/>
        </w:rPr>
        <w:t>HMO with largest insured commercial enrollment (Section 2103(</w:t>
      </w:r>
      <w:r w:rsidRPr="00B83D66">
        <w:rPr>
          <w:snapToGrid/>
          <w:color w:val="000000"/>
          <w:szCs w:val="24"/>
        </w:rPr>
        <w:t>c</w:t>
      </w:r>
      <w:r w:rsidRPr="00B83D66">
        <w:rPr>
          <w:bCs/>
          <w:snapToGrid/>
          <w:color w:val="000000"/>
          <w:szCs w:val="24"/>
        </w:rPr>
        <w:t>)(</w:t>
      </w:r>
      <w:r w:rsidRPr="00B83D66">
        <w:rPr>
          <w:snapToGrid/>
          <w:color w:val="000000"/>
          <w:szCs w:val="24"/>
        </w:rPr>
        <w:t>5</w:t>
      </w:r>
      <w:r w:rsidRPr="00B83D66">
        <w:rPr>
          <w:bCs/>
          <w:snapToGrid/>
          <w:color w:val="000000"/>
          <w:szCs w:val="24"/>
        </w:rPr>
        <w:t>)</w:t>
      </w:r>
      <w:r w:rsidRPr="00B83D66">
        <w:rPr>
          <w:snapToGrid/>
          <w:color w:val="000000"/>
          <w:szCs w:val="24"/>
        </w:rPr>
        <w:t>(C)(iii)</w:t>
      </w:r>
      <w:r w:rsidRPr="00B83D66">
        <w:rPr>
          <w:bCs/>
          <w:snapToGrid/>
          <w:color w:val="000000"/>
          <w:szCs w:val="24"/>
        </w:rPr>
        <w:t xml:space="preserve">) (If checked, identify the </w:t>
      </w:r>
      <w:proofErr w:type="gramStart"/>
      <w:r w:rsidRPr="00B83D66">
        <w:rPr>
          <w:bCs/>
          <w:snapToGrid/>
          <w:color w:val="000000"/>
          <w:szCs w:val="24"/>
        </w:rPr>
        <w:t>plan</w:t>
      </w:r>
      <w:proofErr w:type="gramEnd"/>
      <w:r w:rsidRPr="00B83D66">
        <w:rPr>
          <w:bCs/>
          <w:snapToGrid/>
          <w:color w:val="000000"/>
          <w:szCs w:val="24"/>
        </w:rPr>
        <w:t xml:space="preserve"> and attach a copy of the benefits description and the applicable CDT codes. If the State chooses to provide supplemental services, also attach a description of the services and applicable CDT codes)</w:t>
      </w:r>
    </w:p>
    <w:p w14:paraId="050B06DF" w14:textId="77777777" w:rsidR="00BE08C3" w:rsidRPr="00B83D66" w:rsidRDefault="000204DB" w:rsidP="000204DB">
      <w:pPr>
        <w:tabs>
          <w:tab w:val="left" w:pos="2988"/>
        </w:tabs>
        <w:rPr>
          <w:szCs w:val="24"/>
        </w:rPr>
      </w:pPr>
      <w:r>
        <w:rPr>
          <w:szCs w:val="24"/>
        </w:rPr>
        <w:t xml:space="preserve">                                                </w:t>
      </w:r>
      <w:bookmarkStart w:id="147" w:name="Text121"/>
      <w:r>
        <w:rPr>
          <w:szCs w:val="24"/>
        </w:rPr>
        <w:fldChar w:fldCharType="begin">
          <w:ffData>
            <w:name w:val="Text121"/>
            <w:enabled/>
            <w:calcOnExit w:val="0"/>
            <w:statusText w:type="text" w:val="This is a text field to describe supplemental services and applicable CDT cod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47"/>
    </w:p>
    <w:p w14:paraId="1313587B" w14:textId="77777777" w:rsidR="000D635C" w:rsidRPr="00B83D66" w:rsidRDefault="00996987" w:rsidP="0041748B">
      <w:pPr>
        <w:tabs>
          <w:tab w:val="left" w:pos="-1440"/>
        </w:tabs>
        <w:ind w:left="1440" w:hanging="1440"/>
        <w:rPr>
          <w:rStyle w:val="Heading3Char"/>
          <w:rFonts w:ascii="Times New Roman" w:hAnsi="Times New Roman" w:cs="Times New Roman"/>
          <w:b w:val="0"/>
          <w:sz w:val="24"/>
          <w:szCs w:val="24"/>
        </w:rPr>
      </w:pPr>
      <w:bookmarkStart w:id="148" w:name="_Toc200444709"/>
      <w:r w:rsidRPr="00B83D66">
        <w:rPr>
          <w:b/>
          <w:bCs/>
          <w:szCs w:val="24"/>
        </w:rPr>
        <w:t>6.</w:t>
      </w:r>
      <w:r w:rsidR="00A259E6" w:rsidRPr="00B83D66">
        <w:rPr>
          <w:b/>
          <w:bCs/>
          <w:szCs w:val="24"/>
        </w:rPr>
        <w:t>2-DS</w:t>
      </w:r>
      <w:r w:rsidR="00B516A2">
        <w:rPr>
          <w:b/>
          <w:bCs/>
          <w:szCs w:val="24"/>
        </w:rPr>
        <w:t xml:space="preserve"> </w:t>
      </w:r>
      <w:r w:rsidR="00ED7476">
        <w:rPr>
          <w:szCs w:val="24"/>
        </w:rPr>
        <w:fldChar w:fldCharType="begin">
          <w:ffData>
            <w:name w:val=""/>
            <w:enabled/>
            <w:calcOnExit w:val="0"/>
            <w:statusText w:type="text" w:val="This is a text field to check supplemental dental coverage."/>
            <w:checkBox>
              <w:sizeAuto/>
              <w:default w:val="0"/>
            </w:checkBox>
          </w:ffData>
        </w:fldChar>
      </w:r>
      <w:r w:rsidR="00ED7476">
        <w:rPr>
          <w:szCs w:val="24"/>
        </w:rPr>
        <w:instrText xml:space="preserve"> FORMCHECKBOX </w:instrText>
      </w:r>
      <w:r w:rsidR="00000000">
        <w:rPr>
          <w:szCs w:val="24"/>
        </w:rPr>
      </w:r>
      <w:r w:rsidR="00000000">
        <w:rPr>
          <w:szCs w:val="24"/>
        </w:rPr>
        <w:fldChar w:fldCharType="separate"/>
      </w:r>
      <w:r w:rsidR="00ED7476">
        <w:rPr>
          <w:szCs w:val="24"/>
        </w:rPr>
        <w:fldChar w:fldCharType="end"/>
      </w:r>
      <w:r w:rsidR="0041748B">
        <w:rPr>
          <w:b/>
          <w:szCs w:val="24"/>
        </w:rPr>
        <w:tab/>
      </w:r>
      <w:r w:rsidR="003A56EF" w:rsidRPr="00B83D66">
        <w:rPr>
          <w:b/>
          <w:szCs w:val="24"/>
        </w:rPr>
        <w:t xml:space="preserve">Supplemental Dental Coverage- </w:t>
      </w:r>
      <w:r w:rsidRPr="00B83D66">
        <w:rPr>
          <w:bCs/>
          <w:szCs w:val="24"/>
        </w:rPr>
        <w:t xml:space="preserve">The State will provide dental coverage to children eligible for dental-only supplemental </w:t>
      </w:r>
      <w:r w:rsidR="003A56EF" w:rsidRPr="00B83D66">
        <w:rPr>
          <w:bCs/>
          <w:szCs w:val="24"/>
        </w:rPr>
        <w:t xml:space="preserve">services. Children eligible for </w:t>
      </w:r>
      <w:r w:rsidRPr="00B83D66">
        <w:rPr>
          <w:bCs/>
          <w:szCs w:val="24"/>
        </w:rPr>
        <w:t>this option must receive the same dental services as provided to otherwise elig</w:t>
      </w:r>
      <w:r w:rsidR="00B516A2">
        <w:rPr>
          <w:bCs/>
          <w:szCs w:val="24"/>
        </w:rPr>
        <w:t>ible CHIP children (Section 2110(b</w:t>
      </w:r>
      <w:r w:rsidRPr="00B83D66">
        <w:rPr>
          <w:bCs/>
          <w:szCs w:val="24"/>
        </w:rPr>
        <w:t>)(5)</w:t>
      </w:r>
      <w:r w:rsidR="00B516A2">
        <w:rPr>
          <w:bCs/>
          <w:szCs w:val="24"/>
        </w:rPr>
        <w:t>(C)(ii)</w:t>
      </w:r>
      <w:r w:rsidR="00FE7999">
        <w:rPr>
          <w:bCs/>
          <w:szCs w:val="24"/>
        </w:rPr>
        <w:t>)</w:t>
      </w:r>
      <w:r w:rsidR="005209FD" w:rsidRPr="00B83D66">
        <w:rPr>
          <w:bCs/>
          <w:szCs w:val="24"/>
        </w:rPr>
        <w:t xml:space="preserve">. Please update </w:t>
      </w:r>
      <w:r w:rsidR="00121008">
        <w:rPr>
          <w:bCs/>
          <w:szCs w:val="24"/>
        </w:rPr>
        <w:t>S</w:t>
      </w:r>
      <w:r w:rsidR="005209FD" w:rsidRPr="00B83D66">
        <w:rPr>
          <w:bCs/>
          <w:szCs w:val="24"/>
        </w:rPr>
        <w:t xml:space="preserve">ections 1.1-DS, 4.1-DS, 4.2-DS, and </w:t>
      </w:r>
      <w:r w:rsidR="00A20F91" w:rsidRPr="00B83D66">
        <w:rPr>
          <w:bCs/>
          <w:szCs w:val="24"/>
        </w:rPr>
        <w:t>9.10 when electing this option.</w:t>
      </w:r>
    </w:p>
    <w:p w14:paraId="68361463" w14:textId="77777777" w:rsidR="009C0AE0" w:rsidRPr="00FC2619" w:rsidRDefault="009C0AE0" w:rsidP="00323C32">
      <w:pPr>
        <w:tabs>
          <w:tab w:val="left" w:pos="-1440"/>
        </w:tabs>
        <w:ind w:left="1440" w:hanging="1440"/>
        <w:rPr>
          <w:szCs w:val="24"/>
        </w:rPr>
      </w:pPr>
    </w:p>
    <w:p w14:paraId="7DB91285" w14:textId="77777777" w:rsidR="00C05E52" w:rsidRPr="00B83D66" w:rsidRDefault="009C0AE0" w:rsidP="00323C32">
      <w:pPr>
        <w:tabs>
          <w:tab w:val="left" w:pos="-1440"/>
        </w:tabs>
        <w:ind w:left="1440" w:hanging="1440"/>
        <w:rPr>
          <w:szCs w:val="24"/>
          <w:u w:val="single"/>
        </w:rPr>
      </w:pPr>
      <w:r w:rsidRPr="00B83D66">
        <w:rPr>
          <w:szCs w:val="24"/>
          <w:u w:val="single"/>
        </w:rPr>
        <w:t xml:space="preserve">Guidance: </w:t>
      </w:r>
      <w:r w:rsidRPr="00B83D66">
        <w:rPr>
          <w:szCs w:val="24"/>
          <w:u w:val="single"/>
        </w:rPr>
        <w:tab/>
        <w:t xml:space="preserve">Under Title XXI, pre-existing condition exclusions are not allowed, with the only </w:t>
      </w:r>
      <w:r w:rsidRPr="00B83D66">
        <w:rPr>
          <w:szCs w:val="24"/>
          <w:u w:val="single"/>
        </w:rPr>
        <w:lastRenderedPageBreak/>
        <w:t>exception being in relation to another law in existence (HIPAA/ERISA)</w:t>
      </w:r>
      <w:r w:rsidR="003335CF" w:rsidRPr="00B83D66">
        <w:rPr>
          <w:szCs w:val="24"/>
          <w:u w:val="single"/>
        </w:rPr>
        <w:t xml:space="preserve">. </w:t>
      </w:r>
      <w:r w:rsidRPr="00B83D66">
        <w:rPr>
          <w:szCs w:val="24"/>
          <w:u w:val="single"/>
        </w:rPr>
        <w:t>Indicate that the plan adheres to this requirement by checking the applicable description</w:t>
      </w:r>
      <w:r w:rsidR="00634459" w:rsidRPr="00B83D66">
        <w:rPr>
          <w:szCs w:val="24"/>
          <w:u w:val="single"/>
        </w:rPr>
        <w:t>.</w:t>
      </w:r>
    </w:p>
    <w:p w14:paraId="4008827C" w14:textId="77777777" w:rsidR="009C0AE0" w:rsidRPr="00B83D66" w:rsidRDefault="009C0AE0" w:rsidP="00323C32">
      <w:pPr>
        <w:tabs>
          <w:tab w:val="left" w:pos="-1440"/>
        </w:tabs>
        <w:ind w:left="1440" w:hanging="1440"/>
        <w:rPr>
          <w:szCs w:val="24"/>
          <w:u w:val="single"/>
        </w:rPr>
      </w:pPr>
    </w:p>
    <w:p w14:paraId="2182A6CA" w14:textId="77777777" w:rsidR="009C0AE0" w:rsidRDefault="009C0AE0" w:rsidP="00323C32">
      <w:pPr>
        <w:tabs>
          <w:tab w:val="left" w:pos="-1440"/>
        </w:tabs>
        <w:ind w:left="1440" w:hanging="1440"/>
        <w:rPr>
          <w:szCs w:val="24"/>
          <w:u w:val="single"/>
        </w:rPr>
      </w:pPr>
      <w:r w:rsidRPr="00B83D66">
        <w:rPr>
          <w:szCs w:val="24"/>
        </w:rPr>
        <w:tab/>
      </w:r>
      <w:r w:rsidRPr="00B83D66">
        <w:rPr>
          <w:szCs w:val="24"/>
          <w:u w:val="single"/>
        </w:rPr>
        <w:t xml:space="preserve">In the event that the State provides benefits through a group health plan or group health </w:t>
      </w:r>
      <w:proofErr w:type="gramStart"/>
      <w:r w:rsidRPr="00B83D66">
        <w:rPr>
          <w:szCs w:val="24"/>
          <w:u w:val="single"/>
        </w:rPr>
        <w:t>coverage, or</w:t>
      </w:r>
      <w:proofErr w:type="gramEnd"/>
      <w:r w:rsidRPr="00B83D66">
        <w:rPr>
          <w:szCs w:val="24"/>
          <w:u w:val="single"/>
        </w:rPr>
        <w:t xml:space="preserve"> provides family coverage through a group health plan under a waiver (see Section 6.4.2.), pre-existing condition limits are allowed to the extent permitted by HIPAA/ERISA</w:t>
      </w:r>
      <w:r w:rsidR="003335CF" w:rsidRPr="00B83D66">
        <w:rPr>
          <w:szCs w:val="24"/>
          <w:u w:val="single"/>
        </w:rPr>
        <w:t xml:space="preserve">. </w:t>
      </w:r>
      <w:r w:rsidRPr="00B83D66">
        <w:rPr>
          <w:szCs w:val="24"/>
          <w:u w:val="single"/>
        </w:rPr>
        <w:t xml:space="preserve">If the State is contracting with a group health plan or provides benefits through group health coverage, </w:t>
      </w:r>
      <w:proofErr w:type="gramStart"/>
      <w:r w:rsidRPr="00B83D66">
        <w:rPr>
          <w:szCs w:val="24"/>
          <w:u w:val="single"/>
        </w:rPr>
        <w:t>describe briefly</w:t>
      </w:r>
      <w:proofErr w:type="gramEnd"/>
      <w:r w:rsidRPr="00B83D66">
        <w:rPr>
          <w:szCs w:val="24"/>
          <w:u w:val="single"/>
        </w:rPr>
        <w:t xml:space="preserve"> any limitations on pre-existing conditions</w:t>
      </w:r>
      <w:r w:rsidR="003335CF" w:rsidRPr="00B83D66">
        <w:rPr>
          <w:szCs w:val="24"/>
          <w:u w:val="single"/>
        </w:rPr>
        <w:t xml:space="preserve">. </w:t>
      </w:r>
      <w:r w:rsidR="0099644E">
        <w:rPr>
          <w:szCs w:val="24"/>
          <w:u w:val="single"/>
        </w:rPr>
        <w:t>(Formerly</w:t>
      </w:r>
      <w:r w:rsidRPr="00B83D66">
        <w:rPr>
          <w:szCs w:val="24"/>
          <w:u w:val="single"/>
        </w:rPr>
        <w:t xml:space="preserve"> 8.6</w:t>
      </w:r>
      <w:r w:rsidR="0099644E">
        <w:rPr>
          <w:szCs w:val="24"/>
          <w:u w:val="single"/>
        </w:rPr>
        <w:t>.)</w:t>
      </w:r>
    </w:p>
    <w:p w14:paraId="2C4561C2" w14:textId="77777777" w:rsidR="009D67D6" w:rsidRDefault="009D67D6" w:rsidP="00323C32">
      <w:pPr>
        <w:tabs>
          <w:tab w:val="left" w:pos="-1440"/>
        </w:tabs>
        <w:ind w:left="1440" w:hanging="1440"/>
        <w:rPr>
          <w:szCs w:val="24"/>
          <w:u w:val="single"/>
        </w:rPr>
      </w:pPr>
    </w:p>
    <w:p w14:paraId="7CC4292A" w14:textId="77777777" w:rsidR="009D67D6" w:rsidRDefault="009D67D6" w:rsidP="009D67D6">
      <w:pPr>
        <w:rPr>
          <w:szCs w:val="24"/>
        </w:rPr>
      </w:pPr>
      <w:r w:rsidRPr="004E761A">
        <w:rPr>
          <w:b/>
          <w:szCs w:val="24"/>
        </w:rPr>
        <w:t>6.2- MHPAEA</w:t>
      </w:r>
      <w:r>
        <w:rPr>
          <w:b/>
          <w:szCs w:val="24"/>
        </w:rPr>
        <w:t xml:space="preserve"> </w:t>
      </w:r>
      <w:r w:rsidRPr="004E761A">
        <w:rPr>
          <w:b/>
          <w:szCs w:val="24"/>
        </w:rPr>
        <w:t xml:space="preserve">   </w:t>
      </w:r>
      <w:r w:rsidRPr="004E761A">
        <w:rPr>
          <w:szCs w:val="24"/>
        </w:rPr>
        <w:t>Section 2103(c)(6)(A) of the Social Security Act requires that</w:t>
      </w:r>
      <w:r>
        <w:rPr>
          <w:szCs w:val="24"/>
        </w:rPr>
        <w:t xml:space="preserve">, </w:t>
      </w:r>
      <w:r w:rsidRPr="004E761A">
        <w:rPr>
          <w:szCs w:val="24"/>
        </w:rPr>
        <w:t>to the extent that it provides both medical/surgical benefits and mental health or substance use disorder benefits</w:t>
      </w:r>
      <w:r>
        <w:rPr>
          <w:szCs w:val="24"/>
        </w:rPr>
        <w:t>,</w:t>
      </w:r>
      <w:r w:rsidRPr="004E761A">
        <w:rPr>
          <w:szCs w:val="24"/>
        </w:rPr>
        <w:t xml:space="preserve"> a State child health plan ensures that financial requirements and treatment limitations applicable to mental health and substance use disorder benefits comply with the mental health parity requirements of section 2705(a) of the Public Health Service Act in the same manner that such requirements apply to a group health plan. </w:t>
      </w:r>
      <w:r>
        <w:rPr>
          <w:szCs w:val="24"/>
        </w:rPr>
        <w:t>If the state child health plan provides for delivery of services through a managed care arrangement, this requirement applies to both the state and managed care plans.  These requirements are also applicable to any additional benefits provided voluntarily to the child health plan population by managed care entities and will be considered as part of CMS’s contract review process at 457.1201(l).</w:t>
      </w:r>
    </w:p>
    <w:p w14:paraId="0C6C1A5C" w14:textId="77777777" w:rsidR="009D67D6" w:rsidRPr="00584943" w:rsidRDefault="009D67D6" w:rsidP="009D67D6">
      <w:pPr>
        <w:rPr>
          <w:szCs w:val="24"/>
        </w:rPr>
      </w:pPr>
    </w:p>
    <w:p w14:paraId="2A3BF6B1" w14:textId="77777777" w:rsidR="009D67D6" w:rsidRDefault="009D67D6" w:rsidP="009D67D6">
      <w:pPr>
        <w:rPr>
          <w:szCs w:val="24"/>
        </w:rPr>
      </w:pPr>
      <w:r w:rsidRPr="00E75D94">
        <w:rPr>
          <w:b/>
          <w:szCs w:val="24"/>
        </w:rPr>
        <w:t xml:space="preserve">6.2.1- MHPAEA    </w:t>
      </w:r>
      <w:r>
        <w:rPr>
          <w:szCs w:val="24"/>
        </w:rPr>
        <w:t>Before</w:t>
      </w:r>
      <w:r w:rsidRPr="00E75D94">
        <w:rPr>
          <w:szCs w:val="24"/>
        </w:rPr>
        <w:t xml:space="preserve"> completing a parity analysis, the State must determine whether each </w:t>
      </w:r>
      <w:r>
        <w:rPr>
          <w:szCs w:val="24"/>
        </w:rPr>
        <w:t xml:space="preserve">covered </w:t>
      </w:r>
      <w:r w:rsidRPr="00E75D94">
        <w:rPr>
          <w:szCs w:val="24"/>
        </w:rPr>
        <w:t>benefit is a medical/surgical, mental health, or substance use disorder benefit based on a standard that is consistent with state and federal law and generally recognized independent standards of medical practice (§457.496(f)(1)(</w:t>
      </w:r>
      <w:proofErr w:type="spellStart"/>
      <w:r w:rsidRPr="00E75D94">
        <w:rPr>
          <w:szCs w:val="24"/>
        </w:rPr>
        <w:t>i</w:t>
      </w:r>
      <w:proofErr w:type="spellEnd"/>
      <w:r w:rsidRPr="00E75D94">
        <w:rPr>
          <w:szCs w:val="24"/>
        </w:rPr>
        <w:t>)).</w:t>
      </w:r>
    </w:p>
    <w:p w14:paraId="5973B1C7" w14:textId="77777777" w:rsidR="009D67D6" w:rsidRPr="00E75D94" w:rsidRDefault="009D67D6" w:rsidP="009D67D6">
      <w:pPr>
        <w:rPr>
          <w:szCs w:val="24"/>
        </w:rPr>
      </w:pPr>
    </w:p>
    <w:p w14:paraId="4677F217" w14:textId="77777777" w:rsidR="009D67D6" w:rsidRDefault="009D67D6" w:rsidP="009D67D6">
      <w:pPr>
        <w:ind w:left="720"/>
        <w:rPr>
          <w:szCs w:val="24"/>
        </w:rPr>
      </w:pPr>
      <w:r w:rsidRPr="00E75D94">
        <w:rPr>
          <w:b/>
          <w:szCs w:val="24"/>
        </w:rPr>
        <w:t xml:space="preserve">6.2.1.1- MHPAEA  </w:t>
      </w:r>
      <w:r w:rsidRPr="00E75D94">
        <w:rPr>
          <w:szCs w:val="24"/>
        </w:rPr>
        <w:t xml:space="preserve">  Please choose the standard(s) the state uses to determine whether a covered benefit is a medical/surgical benefit, mental health benefit, or substance use disorder benefit.  The most current version of the standard elected must be used.  If different standards are used for the different benefit types, please specify </w:t>
      </w:r>
      <w:r>
        <w:rPr>
          <w:szCs w:val="24"/>
        </w:rPr>
        <w:t xml:space="preserve">the </w:t>
      </w:r>
      <w:r w:rsidRPr="00E75D94">
        <w:rPr>
          <w:szCs w:val="24"/>
        </w:rPr>
        <w:t>benefit type</w:t>
      </w:r>
      <w:r>
        <w:rPr>
          <w:szCs w:val="24"/>
        </w:rPr>
        <w:t>(s)</w:t>
      </w:r>
      <w:r w:rsidRPr="00E75D94">
        <w:rPr>
          <w:szCs w:val="24"/>
        </w:rPr>
        <w:t xml:space="preserve"> to </w:t>
      </w:r>
      <w:r>
        <w:rPr>
          <w:szCs w:val="24"/>
        </w:rPr>
        <w:t xml:space="preserve">which </w:t>
      </w:r>
      <w:r w:rsidRPr="00E75D94">
        <w:rPr>
          <w:szCs w:val="24"/>
        </w:rPr>
        <w:t>each standard</w:t>
      </w:r>
      <w:r>
        <w:rPr>
          <w:szCs w:val="24"/>
        </w:rPr>
        <w:t xml:space="preserve"> is applied</w:t>
      </w:r>
      <w:r w:rsidRPr="00E75D94">
        <w:rPr>
          <w:szCs w:val="24"/>
        </w:rPr>
        <w:t>.  If “Other” is selected, please provide a description of that standard.</w:t>
      </w:r>
    </w:p>
    <w:p w14:paraId="028F2B2F" w14:textId="77777777" w:rsidR="009D67D6" w:rsidRPr="00E75D94" w:rsidRDefault="009D67D6" w:rsidP="009D67D6">
      <w:pPr>
        <w:ind w:left="720"/>
        <w:rPr>
          <w:szCs w:val="24"/>
        </w:rPr>
      </w:pPr>
    </w:p>
    <w:p w14:paraId="497860D9" w14:textId="77777777" w:rsidR="009D67D6" w:rsidRPr="009D67D6" w:rsidRDefault="00EC5642"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9D67D6">
        <w:rPr>
          <w:szCs w:val="24"/>
        </w:rPr>
        <w:t xml:space="preserve"> </w:t>
      </w:r>
      <w:r w:rsidR="009D67D6" w:rsidRPr="009D67D6">
        <w:rPr>
          <w:szCs w:val="24"/>
        </w:rPr>
        <w:t>International Classification of Disease (ICD)</w:t>
      </w:r>
    </w:p>
    <w:p w14:paraId="2A283635" w14:textId="77777777" w:rsidR="009D67D6" w:rsidRPr="009D67D6" w:rsidRDefault="009D67D6"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Pr="009D67D6">
        <w:rPr>
          <w:szCs w:val="24"/>
        </w:rPr>
        <w:t>Diagnostic and Statistical Manual of Mental Disorders (DSM)</w:t>
      </w:r>
    </w:p>
    <w:p w14:paraId="63B463C5" w14:textId="77777777" w:rsidR="009D67D6" w:rsidRPr="009D67D6" w:rsidRDefault="009D67D6"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Pr="009D67D6">
        <w:rPr>
          <w:szCs w:val="24"/>
        </w:rPr>
        <w:t>State guidelines</w:t>
      </w:r>
    </w:p>
    <w:p w14:paraId="1A647893" w14:textId="77777777" w:rsidR="009D67D6" w:rsidRPr="009D67D6" w:rsidRDefault="009D67D6"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Pr="009D67D6">
        <w:rPr>
          <w:szCs w:val="24"/>
        </w:rPr>
        <w:t xml:space="preserve">Other (Describe: </w:t>
      </w:r>
      <w:r w:rsidRPr="009D67D6">
        <w:rPr>
          <w:szCs w:val="24"/>
        </w:rPr>
        <w:fldChar w:fldCharType="begin">
          <w:ffData>
            <w:name w:val="Text121"/>
            <w:enabled/>
            <w:calcOnExit w:val="0"/>
            <w:statusText w:type="text" w:val="This is a text field to describe supplemental services and applicable CDT codes."/>
            <w:textInput/>
          </w:ffData>
        </w:fldChar>
      </w:r>
      <w:r w:rsidRPr="009D67D6">
        <w:rPr>
          <w:szCs w:val="24"/>
        </w:rPr>
        <w:instrText xml:space="preserve"> FORMTEXT </w:instrText>
      </w:r>
      <w:r w:rsidRPr="009D67D6">
        <w:rPr>
          <w:szCs w:val="24"/>
        </w:rPr>
      </w:r>
      <w:r w:rsidRPr="009D67D6">
        <w:rPr>
          <w:szCs w:val="24"/>
        </w:rPr>
        <w:fldChar w:fldCharType="separate"/>
      </w:r>
      <w:r>
        <w:t> </w:t>
      </w:r>
      <w:r>
        <w:t> </w:t>
      </w:r>
      <w:r>
        <w:t> </w:t>
      </w:r>
      <w:r>
        <w:t> </w:t>
      </w:r>
      <w:r>
        <w:t> </w:t>
      </w:r>
      <w:r w:rsidRPr="009D67D6">
        <w:rPr>
          <w:szCs w:val="24"/>
        </w:rPr>
        <w:fldChar w:fldCharType="end"/>
      </w:r>
      <w:r w:rsidRPr="009D67D6">
        <w:rPr>
          <w:szCs w:val="24"/>
        </w:rPr>
        <w:t>)</w:t>
      </w:r>
    </w:p>
    <w:p w14:paraId="1B726A7C" w14:textId="77777777" w:rsidR="009D67D6" w:rsidRDefault="009D67D6" w:rsidP="009D67D6">
      <w:pPr>
        <w:ind w:left="720"/>
        <w:rPr>
          <w:szCs w:val="24"/>
        </w:rPr>
      </w:pPr>
      <w:r w:rsidRPr="004E761A">
        <w:rPr>
          <w:b/>
          <w:szCs w:val="24"/>
        </w:rPr>
        <w:t>6.2.1</w:t>
      </w:r>
      <w:r>
        <w:rPr>
          <w:b/>
          <w:szCs w:val="24"/>
        </w:rPr>
        <w:t>.2</w:t>
      </w:r>
      <w:r w:rsidRPr="004E761A">
        <w:rPr>
          <w:b/>
          <w:szCs w:val="24"/>
        </w:rPr>
        <w:t>- MHPAEA</w:t>
      </w:r>
      <w:r>
        <w:rPr>
          <w:b/>
          <w:szCs w:val="24"/>
        </w:rPr>
        <w:t xml:space="preserve"> </w:t>
      </w:r>
      <w:r w:rsidRPr="004E761A">
        <w:rPr>
          <w:szCs w:val="24"/>
        </w:rPr>
        <w:t xml:space="preserve">   Does the State</w:t>
      </w:r>
      <w:r>
        <w:rPr>
          <w:szCs w:val="24"/>
        </w:rPr>
        <w:t xml:space="preserve"> </w:t>
      </w:r>
      <w:r w:rsidRPr="004E761A">
        <w:rPr>
          <w:szCs w:val="24"/>
        </w:rPr>
        <w:t xml:space="preserve">provide </w:t>
      </w:r>
      <w:r>
        <w:rPr>
          <w:szCs w:val="24"/>
        </w:rPr>
        <w:t>mental health and/or substance use disorder benefits</w:t>
      </w:r>
      <w:r w:rsidRPr="004E761A">
        <w:rPr>
          <w:szCs w:val="24"/>
        </w:rPr>
        <w:t>?</w:t>
      </w:r>
    </w:p>
    <w:p w14:paraId="0F6BCAAD" w14:textId="77777777" w:rsidR="009D67D6" w:rsidRPr="004E761A" w:rsidRDefault="009D67D6" w:rsidP="009D67D6">
      <w:pPr>
        <w:ind w:left="720"/>
        <w:rPr>
          <w:szCs w:val="24"/>
        </w:rPr>
      </w:pPr>
    </w:p>
    <w:p w14:paraId="354B0818" w14:textId="77777777" w:rsidR="009D67D6" w:rsidRPr="009D67D6" w:rsidRDefault="009D67D6"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Pr="009D67D6">
        <w:rPr>
          <w:szCs w:val="24"/>
        </w:rPr>
        <w:t>Yes</w:t>
      </w:r>
    </w:p>
    <w:p w14:paraId="1A8251DE" w14:textId="77777777" w:rsidR="009D67D6" w:rsidRPr="009D67D6" w:rsidRDefault="009D67D6" w:rsidP="009D67D6">
      <w:pPr>
        <w:widowControl/>
        <w:spacing w:after="200" w:line="276" w:lineRule="auto"/>
        <w:ind w:left="1080"/>
        <w:rPr>
          <w:szCs w:val="24"/>
        </w:rPr>
      </w:pPr>
      <w:r>
        <w:rPr>
          <w:szCs w:val="24"/>
        </w:rPr>
        <w:lastRenderedPageBreak/>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Pr="009D67D6">
        <w:rPr>
          <w:szCs w:val="24"/>
        </w:rPr>
        <w:t>No</w:t>
      </w:r>
    </w:p>
    <w:p w14:paraId="148B80A0" w14:textId="77777777" w:rsidR="009D67D6" w:rsidRDefault="009D67D6" w:rsidP="009D67D6">
      <w:pPr>
        <w:ind w:left="1080"/>
        <w:rPr>
          <w:b/>
          <w:szCs w:val="24"/>
          <w:u w:val="single"/>
        </w:rPr>
      </w:pPr>
      <w:r>
        <w:rPr>
          <w:b/>
          <w:szCs w:val="24"/>
          <w:u w:val="single"/>
        </w:rPr>
        <w:t xml:space="preserve">Guidance: </w:t>
      </w:r>
      <w:r w:rsidRPr="004E761A">
        <w:rPr>
          <w:b/>
          <w:szCs w:val="24"/>
          <w:u w:val="single"/>
        </w:rPr>
        <w:t xml:space="preserve">If the </w:t>
      </w:r>
      <w:r>
        <w:rPr>
          <w:b/>
          <w:szCs w:val="24"/>
          <w:u w:val="single"/>
        </w:rPr>
        <w:t>S</w:t>
      </w:r>
      <w:r w:rsidRPr="004E761A">
        <w:rPr>
          <w:b/>
          <w:szCs w:val="24"/>
          <w:u w:val="single"/>
        </w:rPr>
        <w:t>tate</w:t>
      </w:r>
      <w:r>
        <w:rPr>
          <w:b/>
          <w:szCs w:val="24"/>
          <w:u w:val="single"/>
        </w:rPr>
        <w:t xml:space="preserve"> does not provide</w:t>
      </w:r>
      <w:r w:rsidRPr="004E761A">
        <w:rPr>
          <w:b/>
          <w:szCs w:val="24"/>
          <w:u w:val="single"/>
        </w:rPr>
        <w:t xml:space="preserve"> </w:t>
      </w:r>
      <w:r>
        <w:rPr>
          <w:b/>
          <w:szCs w:val="24"/>
          <w:u w:val="single"/>
        </w:rPr>
        <w:t>any</w:t>
      </w:r>
      <w:r w:rsidRPr="004E761A">
        <w:rPr>
          <w:b/>
          <w:szCs w:val="24"/>
          <w:u w:val="single"/>
        </w:rPr>
        <w:t xml:space="preserve"> mental health or substance use disorder benefits, the mental health parity requirements do not apply ((</w:t>
      </w:r>
      <w:r>
        <w:rPr>
          <w:b/>
          <w:szCs w:val="24"/>
          <w:u w:val="single"/>
        </w:rPr>
        <w:t>§</w:t>
      </w:r>
      <w:r w:rsidRPr="004E761A">
        <w:rPr>
          <w:b/>
          <w:szCs w:val="24"/>
          <w:u w:val="single"/>
        </w:rPr>
        <w:t xml:space="preserve">457.496(f)(1)).  </w:t>
      </w:r>
      <w:proofErr w:type="gramStart"/>
      <w:r w:rsidRPr="004E761A">
        <w:rPr>
          <w:b/>
          <w:szCs w:val="24"/>
          <w:u w:val="single"/>
        </w:rPr>
        <w:t>Continue on</w:t>
      </w:r>
      <w:proofErr w:type="gramEnd"/>
      <w:r w:rsidRPr="004E761A">
        <w:rPr>
          <w:b/>
          <w:szCs w:val="24"/>
          <w:u w:val="single"/>
        </w:rPr>
        <w:t xml:space="preserve"> to Section 6.3</w:t>
      </w:r>
      <w:r>
        <w:rPr>
          <w:b/>
          <w:szCs w:val="24"/>
          <w:u w:val="single"/>
        </w:rPr>
        <w:t>.</w:t>
      </w:r>
    </w:p>
    <w:p w14:paraId="46D23ED6" w14:textId="77777777" w:rsidR="009D67D6" w:rsidRPr="004E761A" w:rsidRDefault="009D67D6" w:rsidP="009D67D6">
      <w:pPr>
        <w:ind w:left="1080"/>
        <w:rPr>
          <w:szCs w:val="24"/>
        </w:rPr>
      </w:pPr>
      <w:r w:rsidRPr="004E761A">
        <w:rPr>
          <w:b/>
          <w:szCs w:val="24"/>
          <w:u w:val="single"/>
        </w:rPr>
        <w:t xml:space="preserve"> </w:t>
      </w:r>
    </w:p>
    <w:p w14:paraId="0AC160E0" w14:textId="77777777" w:rsidR="009D67D6" w:rsidRDefault="009D67D6" w:rsidP="009D67D6">
      <w:pPr>
        <w:rPr>
          <w:szCs w:val="24"/>
        </w:rPr>
      </w:pPr>
      <w:r w:rsidRPr="004E761A">
        <w:rPr>
          <w:b/>
          <w:szCs w:val="24"/>
        </w:rPr>
        <w:t>6.2.2- MHPAEA</w:t>
      </w:r>
      <w:r>
        <w:rPr>
          <w:b/>
          <w:szCs w:val="24"/>
        </w:rPr>
        <w:t xml:space="preserve"> </w:t>
      </w:r>
      <w:r w:rsidRPr="004E761A">
        <w:rPr>
          <w:szCs w:val="24"/>
        </w:rPr>
        <w:t xml:space="preserve">   Section 2103(c)(6)(B) of the Act </w:t>
      </w:r>
      <w:r>
        <w:rPr>
          <w:szCs w:val="24"/>
        </w:rPr>
        <w:t>provides</w:t>
      </w:r>
      <w:r w:rsidRPr="004E761A">
        <w:rPr>
          <w:szCs w:val="24"/>
        </w:rPr>
        <w:t xml:space="preserve"> that to the extent a State child health plan includes coverage of early and periodic screening, diagnostic, and treatment services (EPSDT) defined in section 1905(r) </w:t>
      </w:r>
      <w:r>
        <w:rPr>
          <w:szCs w:val="24"/>
        </w:rPr>
        <w:t xml:space="preserve">of the Act </w:t>
      </w:r>
      <w:r w:rsidRPr="004E761A">
        <w:rPr>
          <w:szCs w:val="24"/>
        </w:rPr>
        <w:t>and provided in accordance with section 1902(a)(43)</w:t>
      </w:r>
      <w:r>
        <w:rPr>
          <w:szCs w:val="24"/>
        </w:rPr>
        <w:t xml:space="preserve"> of the Act</w:t>
      </w:r>
      <w:r w:rsidRPr="004E761A">
        <w:rPr>
          <w:szCs w:val="24"/>
        </w:rPr>
        <w:t xml:space="preserve">, </w:t>
      </w:r>
      <w:r>
        <w:rPr>
          <w:szCs w:val="24"/>
        </w:rPr>
        <w:t>the</w:t>
      </w:r>
      <w:r w:rsidRPr="004E761A">
        <w:rPr>
          <w:szCs w:val="24"/>
        </w:rPr>
        <w:t xml:space="preserve"> plan shall be deemed to satisfy the </w:t>
      </w:r>
      <w:r>
        <w:rPr>
          <w:szCs w:val="24"/>
        </w:rPr>
        <w:t xml:space="preserve">parity </w:t>
      </w:r>
      <w:r w:rsidRPr="004E761A">
        <w:rPr>
          <w:szCs w:val="24"/>
        </w:rPr>
        <w:t xml:space="preserve">requirements of section 2103(c)(6)(A) of the Act. </w:t>
      </w:r>
    </w:p>
    <w:p w14:paraId="37AE2FA4" w14:textId="77777777" w:rsidR="009D67D6" w:rsidRDefault="009D67D6" w:rsidP="009D67D6">
      <w:pPr>
        <w:rPr>
          <w:szCs w:val="24"/>
        </w:rPr>
      </w:pPr>
    </w:p>
    <w:p w14:paraId="30667E3F" w14:textId="77777777" w:rsidR="009D67D6" w:rsidRDefault="009D67D6" w:rsidP="009D67D6">
      <w:pPr>
        <w:ind w:left="810"/>
        <w:rPr>
          <w:szCs w:val="24"/>
        </w:rPr>
      </w:pPr>
      <w:r w:rsidRPr="001B05A0">
        <w:rPr>
          <w:b/>
          <w:szCs w:val="24"/>
        </w:rPr>
        <w:t>6.2.2.1- MHPAEA</w:t>
      </w:r>
      <w:r>
        <w:rPr>
          <w:szCs w:val="24"/>
        </w:rPr>
        <w:t xml:space="preserve">    Does the State child health plan provide coverage of EPSDT?  The State must provide for coverage of EPSDT benefits, consistent with Medicaid statutory requirements, as indicated in section 6.2.26 of the State child health plan </w:t>
      </w:r>
      <w:proofErr w:type="gramStart"/>
      <w:r>
        <w:rPr>
          <w:szCs w:val="24"/>
        </w:rPr>
        <w:t>in order to</w:t>
      </w:r>
      <w:proofErr w:type="gramEnd"/>
      <w:r>
        <w:rPr>
          <w:szCs w:val="24"/>
        </w:rPr>
        <w:t xml:space="preserve"> answer “yes.” </w:t>
      </w:r>
    </w:p>
    <w:p w14:paraId="6705FE4B" w14:textId="77777777" w:rsidR="00EC5642" w:rsidRDefault="00EC5642" w:rsidP="009D67D6">
      <w:pPr>
        <w:ind w:left="810"/>
        <w:rPr>
          <w:szCs w:val="24"/>
        </w:rPr>
      </w:pPr>
    </w:p>
    <w:p w14:paraId="6BF9610E" w14:textId="77777777" w:rsidR="009D67D6" w:rsidRP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Yes</w:t>
      </w:r>
    </w:p>
    <w:p w14:paraId="590D3FCF" w14:textId="77777777" w:rsidR="009D67D6" w:rsidRP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No</w:t>
      </w:r>
    </w:p>
    <w:p w14:paraId="6C55CD6D" w14:textId="77777777" w:rsidR="009D67D6" w:rsidRDefault="009D67D6" w:rsidP="009D67D6">
      <w:pPr>
        <w:ind w:left="1800"/>
        <w:rPr>
          <w:b/>
          <w:szCs w:val="24"/>
          <w:u w:val="single"/>
        </w:rPr>
      </w:pPr>
      <w:r>
        <w:rPr>
          <w:b/>
          <w:szCs w:val="24"/>
          <w:u w:val="single"/>
        </w:rPr>
        <w:t xml:space="preserve">Guidance:  </w:t>
      </w:r>
      <w:r w:rsidRPr="001B05A0">
        <w:rPr>
          <w:b/>
          <w:szCs w:val="24"/>
          <w:u w:val="single"/>
        </w:rPr>
        <w:t xml:space="preserve">If the State child health plan </w:t>
      </w:r>
      <w:r w:rsidRPr="00B43B43">
        <w:rPr>
          <w:b/>
          <w:i/>
          <w:szCs w:val="24"/>
          <w:u w:val="single"/>
        </w:rPr>
        <w:t>does not</w:t>
      </w:r>
      <w:r w:rsidRPr="001B05A0">
        <w:rPr>
          <w:b/>
          <w:szCs w:val="24"/>
          <w:u w:val="single"/>
        </w:rPr>
        <w:t xml:space="preserve"> provide EPSDT </w:t>
      </w:r>
      <w:r>
        <w:rPr>
          <w:b/>
          <w:szCs w:val="24"/>
          <w:u w:val="single"/>
        </w:rPr>
        <w:t>consistent with Medicaid statutory requirements at sections 1902(a)(43) and 1905(r) of the Act</w:t>
      </w:r>
      <w:r w:rsidRPr="001B05A0">
        <w:rPr>
          <w:b/>
          <w:szCs w:val="24"/>
          <w:u w:val="single"/>
        </w:rPr>
        <w:t xml:space="preserve">, please go to </w:t>
      </w:r>
      <w:r>
        <w:rPr>
          <w:b/>
          <w:szCs w:val="24"/>
          <w:u w:val="single"/>
        </w:rPr>
        <w:t>S</w:t>
      </w:r>
      <w:r w:rsidRPr="001B05A0">
        <w:rPr>
          <w:b/>
          <w:szCs w:val="24"/>
          <w:u w:val="single"/>
        </w:rPr>
        <w:t>ection 6.2.3- MHPAEA</w:t>
      </w:r>
      <w:r>
        <w:rPr>
          <w:b/>
          <w:szCs w:val="24"/>
          <w:u w:val="single"/>
        </w:rPr>
        <w:t xml:space="preserve"> to complete the required parity analysis of the State child health plan</w:t>
      </w:r>
      <w:r w:rsidRPr="001B05A0">
        <w:rPr>
          <w:b/>
          <w:szCs w:val="24"/>
          <w:u w:val="single"/>
        </w:rPr>
        <w:t xml:space="preserve">. </w:t>
      </w:r>
    </w:p>
    <w:p w14:paraId="32B6B7A6" w14:textId="77777777" w:rsidR="00EC5642" w:rsidRDefault="00EC5642" w:rsidP="009D67D6">
      <w:pPr>
        <w:ind w:left="1800"/>
        <w:rPr>
          <w:b/>
          <w:szCs w:val="24"/>
          <w:u w:val="single"/>
        </w:rPr>
      </w:pPr>
    </w:p>
    <w:p w14:paraId="26B02842" w14:textId="77777777" w:rsidR="009D67D6" w:rsidRDefault="009D67D6" w:rsidP="009D67D6">
      <w:pPr>
        <w:ind w:left="1800"/>
        <w:rPr>
          <w:b/>
          <w:szCs w:val="24"/>
          <w:u w:val="single"/>
        </w:rPr>
      </w:pPr>
      <w:r w:rsidRPr="001B05A0">
        <w:rPr>
          <w:b/>
          <w:szCs w:val="24"/>
          <w:u w:val="single"/>
        </w:rPr>
        <w:t xml:space="preserve">If </w:t>
      </w:r>
      <w:r>
        <w:rPr>
          <w:b/>
          <w:szCs w:val="24"/>
          <w:u w:val="single"/>
        </w:rPr>
        <w:t xml:space="preserve">the state </w:t>
      </w:r>
      <w:r w:rsidRPr="00D35A62">
        <w:rPr>
          <w:b/>
          <w:i/>
          <w:szCs w:val="24"/>
          <w:u w:val="single"/>
        </w:rPr>
        <w:t xml:space="preserve">does </w:t>
      </w:r>
      <w:r>
        <w:rPr>
          <w:b/>
          <w:szCs w:val="24"/>
          <w:u w:val="single"/>
        </w:rPr>
        <w:t>provide EPSDT benefits consistent with Medicaid requirements,</w:t>
      </w:r>
      <w:r w:rsidRPr="001B05A0">
        <w:rPr>
          <w:b/>
          <w:szCs w:val="24"/>
          <w:u w:val="single"/>
        </w:rPr>
        <w:t xml:space="preserve"> please continue this section to demonstrate compliance with the statutory requirement</w:t>
      </w:r>
      <w:r>
        <w:rPr>
          <w:b/>
          <w:szCs w:val="24"/>
          <w:u w:val="single"/>
        </w:rPr>
        <w:t>s</w:t>
      </w:r>
      <w:r w:rsidRPr="001B05A0">
        <w:rPr>
          <w:b/>
          <w:szCs w:val="24"/>
          <w:u w:val="single"/>
        </w:rPr>
        <w:t xml:space="preserve"> of section 2103(c)(6)(B) of the Act and the mental health parity regulations of §457.496(b) related to deemed compliance.</w:t>
      </w:r>
    </w:p>
    <w:p w14:paraId="4F05345B" w14:textId="77777777" w:rsidR="00EC5642" w:rsidRDefault="00EC5642" w:rsidP="009D67D6">
      <w:pPr>
        <w:ind w:left="1800"/>
        <w:rPr>
          <w:b/>
          <w:szCs w:val="24"/>
          <w:u w:val="single"/>
        </w:rPr>
      </w:pPr>
    </w:p>
    <w:p w14:paraId="15B672BC" w14:textId="77777777" w:rsidR="009D67D6" w:rsidRDefault="009D67D6" w:rsidP="009D67D6">
      <w:pPr>
        <w:ind w:firstLine="720"/>
        <w:rPr>
          <w:szCs w:val="24"/>
        </w:rPr>
      </w:pPr>
      <w:r w:rsidRPr="004E761A">
        <w:rPr>
          <w:b/>
          <w:szCs w:val="24"/>
        </w:rPr>
        <w:t>6.2.2.</w:t>
      </w:r>
      <w:r>
        <w:rPr>
          <w:b/>
          <w:szCs w:val="24"/>
        </w:rPr>
        <w:t>2</w:t>
      </w:r>
      <w:r w:rsidRPr="004E761A">
        <w:rPr>
          <w:b/>
          <w:szCs w:val="24"/>
        </w:rPr>
        <w:t>- MHPAEA</w:t>
      </w:r>
      <w:r>
        <w:rPr>
          <w:b/>
          <w:szCs w:val="24"/>
        </w:rPr>
        <w:t xml:space="preserve"> </w:t>
      </w:r>
      <w:r w:rsidRPr="004E761A">
        <w:rPr>
          <w:szCs w:val="24"/>
        </w:rPr>
        <w:t xml:space="preserve">   EPSDT benefits are provided to the following:</w:t>
      </w:r>
    </w:p>
    <w:p w14:paraId="135C4A73" w14:textId="77777777" w:rsidR="00EC5642" w:rsidRPr="004E761A" w:rsidRDefault="00EC5642" w:rsidP="009D67D6">
      <w:pPr>
        <w:ind w:firstLine="720"/>
        <w:rPr>
          <w:szCs w:val="24"/>
        </w:rPr>
      </w:pPr>
    </w:p>
    <w:p w14:paraId="56A0E170" w14:textId="77777777" w:rsidR="009D67D6" w:rsidRP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All children covered under the State child health </w:t>
      </w:r>
      <w:proofErr w:type="gramStart"/>
      <w:r w:rsidR="009D67D6" w:rsidRPr="00EC5642">
        <w:rPr>
          <w:szCs w:val="24"/>
        </w:rPr>
        <w:t>plan</w:t>
      </w:r>
      <w:proofErr w:type="gramEnd"/>
    </w:p>
    <w:p w14:paraId="74F56059" w14:textId="77777777" w:rsid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A subset of children covered under the State child health plan. </w:t>
      </w:r>
    </w:p>
    <w:p w14:paraId="047E2E4C" w14:textId="77777777" w:rsidR="009D67D6" w:rsidRDefault="009D67D6" w:rsidP="00EC5642">
      <w:pPr>
        <w:widowControl/>
        <w:spacing w:after="200" w:line="276" w:lineRule="auto"/>
        <w:ind w:left="1800"/>
        <w:rPr>
          <w:szCs w:val="24"/>
        </w:rPr>
      </w:pPr>
      <w:r w:rsidRPr="004E761A">
        <w:rPr>
          <w:szCs w:val="24"/>
        </w:rPr>
        <w:t xml:space="preserve">Please describe the different populations </w:t>
      </w:r>
      <w:r>
        <w:rPr>
          <w:szCs w:val="24"/>
        </w:rPr>
        <w:t xml:space="preserve">(if applicable) </w:t>
      </w:r>
      <w:r w:rsidRPr="004E761A">
        <w:rPr>
          <w:szCs w:val="24"/>
        </w:rPr>
        <w:t>covered under the State child health plan that are provided</w:t>
      </w:r>
      <w:r>
        <w:rPr>
          <w:szCs w:val="24"/>
        </w:rPr>
        <w:t xml:space="preserve"> </w:t>
      </w:r>
      <w:r w:rsidRPr="004E761A">
        <w:rPr>
          <w:szCs w:val="24"/>
        </w:rPr>
        <w:t>EPSDT</w:t>
      </w:r>
      <w:r>
        <w:rPr>
          <w:szCs w:val="24"/>
        </w:rPr>
        <w:t xml:space="preserve"> benefits consistent with Medicaid statutory requirements</w:t>
      </w:r>
      <w:r w:rsidRPr="004E761A">
        <w:rPr>
          <w:szCs w:val="24"/>
        </w:rPr>
        <w:t>.</w:t>
      </w:r>
    </w:p>
    <w:p w14:paraId="77C2C5BD" w14:textId="77777777" w:rsidR="00EC5642" w:rsidRPr="004E761A" w:rsidRDefault="00EC5642" w:rsidP="00EC5642">
      <w:pPr>
        <w:widowControl/>
        <w:spacing w:after="200" w:line="276" w:lineRule="auto"/>
        <w:ind w:left="1800"/>
        <w:rPr>
          <w:szCs w:val="24"/>
        </w:rPr>
      </w:pPr>
      <w:r w:rsidRPr="009D67D6">
        <w:rPr>
          <w:szCs w:val="24"/>
        </w:rPr>
        <w:fldChar w:fldCharType="begin">
          <w:ffData>
            <w:name w:val="Text121"/>
            <w:enabled/>
            <w:calcOnExit w:val="0"/>
            <w:statusText w:type="text" w:val="This is a text field to describe supplemental services and applicable CDT codes."/>
            <w:textInput/>
          </w:ffData>
        </w:fldChar>
      </w:r>
      <w:r w:rsidRPr="009D67D6">
        <w:rPr>
          <w:szCs w:val="24"/>
        </w:rPr>
        <w:instrText xml:space="preserve"> FORMTEXT </w:instrText>
      </w:r>
      <w:r w:rsidRPr="009D67D6">
        <w:rPr>
          <w:szCs w:val="24"/>
        </w:rPr>
      </w:r>
      <w:r w:rsidRPr="009D67D6">
        <w:rPr>
          <w:szCs w:val="24"/>
        </w:rPr>
        <w:fldChar w:fldCharType="separate"/>
      </w:r>
      <w:r>
        <w:t> </w:t>
      </w:r>
      <w:r>
        <w:t> </w:t>
      </w:r>
      <w:r>
        <w:t> </w:t>
      </w:r>
      <w:r>
        <w:t> </w:t>
      </w:r>
      <w:r>
        <w:t> </w:t>
      </w:r>
      <w:r w:rsidRPr="009D67D6">
        <w:rPr>
          <w:szCs w:val="24"/>
        </w:rPr>
        <w:fldChar w:fldCharType="end"/>
      </w:r>
    </w:p>
    <w:p w14:paraId="0628E358" w14:textId="77777777" w:rsidR="009D67D6" w:rsidRDefault="009D67D6" w:rsidP="009D67D6">
      <w:pPr>
        <w:ind w:left="1800"/>
        <w:rPr>
          <w:b/>
          <w:szCs w:val="24"/>
          <w:u w:val="single"/>
        </w:rPr>
      </w:pPr>
      <w:r>
        <w:rPr>
          <w:b/>
          <w:szCs w:val="24"/>
          <w:u w:val="single"/>
        </w:rPr>
        <w:t xml:space="preserve">Guidance:  </w:t>
      </w:r>
      <w:r w:rsidRPr="004E761A">
        <w:rPr>
          <w:b/>
          <w:szCs w:val="24"/>
          <w:u w:val="single"/>
        </w:rPr>
        <w:t xml:space="preserve">If only a subset of children </w:t>
      </w:r>
      <w:proofErr w:type="gramStart"/>
      <w:r w:rsidRPr="004E761A">
        <w:rPr>
          <w:b/>
          <w:szCs w:val="24"/>
          <w:u w:val="single"/>
        </w:rPr>
        <w:t>are</w:t>
      </w:r>
      <w:proofErr w:type="gramEnd"/>
      <w:r w:rsidRPr="004E761A">
        <w:rPr>
          <w:b/>
          <w:szCs w:val="24"/>
          <w:u w:val="single"/>
        </w:rPr>
        <w:t xml:space="preserve"> provided EPSDT benefits under the State child health plan, </w:t>
      </w:r>
      <w:r>
        <w:rPr>
          <w:b/>
          <w:szCs w:val="24"/>
          <w:u w:val="single"/>
        </w:rPr>
        <w:t>§</w:t>
      </w:r>
      <w:r w:rsidRPr="004E761A">
        <w:rPr>
          <w:b/>
          <w:szCs w:val="24"/>
          <w:u w:val="single"/>
        </w:rPr>
        <w:t xml:space="preserve">457.496(b)(3) limits deemed compliance to those </w:t>
      </w:r>
      <w:r w:rsidRPr="004E761A">
        <w:rPr>
          <w:b/>
          <w:szCs w:val="24"/>
          <w:u w:val="single"/>
        </w:rPr>
        <w:lastRenderedPageBreak/>
        <w:t>children only</w:t>
      </w:r>
      <w:r>
        <w:rPr>
          <w:b/>
          <w:szCs w:val="24"/>
          <w:u w:val="single"/>
        </w:rPr>
        <w:t xml:space="preserve"> and you must complete S</w:t>
      </w:r>
      <w:r w:rsidRPr="001B05A0">
        <w:rPr>
          <w:b/>
          <w:szCs w:val="24"/>
          <w:u w:val="single"/>
        </w:rPr>
        <w:t>ection 6.2.3- MHPAEA</w:t>
      </w:r>
      <w:r>
        <w:rPr>
          <w:b/>
          <w:szCs w:val="24"/>
          <w:u w:val="single"/>
        </w:rPr>
        <w:t xml:space="preserve"> to complete the required parity analysis for the other children</w:t>
      </w:r>
      <w:r w:rsidRPr="004E761A">
        <w:rPr>
          <w:b/>
          <w:szCs w:val="24"/>
          <w:u w:val="single"/>
        </w:rPr>
        <w:t>.</w:t>
      </w:r>
    </w:p>
    <w:p w14:paraId="69A647DC" w14:textId="77777777" w:rsidR="00EC5642" w:rsidRPr="001B05A0" w:rsidRDefault="00EC5642" w:rsidP="009D67D6">
      <w:pPr>
        <w:ind w:left="1800"/>
        <w:rPr>
          <w:b/>
          <w:szCs w:val="24"/>
          <w:u w:val="single"/>
        </w:rPr>
      </w:pPr>
    </w:p>
    <w:p w14:paraId="2B1FB929" w14:textId="77777777" w:rsidR="00EC5642" w:rsidRDefault="009D67D6" w:rsidP="009D67D6">
      <w:pPr>
        <w:ind w:left="720"/>
        <w:rPr>
          <w:szCs w:val="24"/>
        </w:rPr>
      </w:pPr>
      <w:r w:rsidRPr="001B05A0">
        <w:rPr>
          <w:b/>
          <w:szCs w:val="24"/>
        </w:rPr>
        <w:t>6.2.2.</w:t>
      </w:r>
      <w:r>
        <w:rPr>
          <w:b/>
          <w:szCs w:val="24"/>
        </w:rPr>
        <w:t>3</w:t>
      </w:r>
      <w:r w:rsidRPr="001B05A0">
        <w:rPr>
          <w:b/>
          <w:szCs w:val="24"/>
        </w:rPr>
        <w:t>- MHPAEA</w:t>
      </w:r>
      <w:r w:rsidRPr="00C86962">
        <w:rPr>
          <w:szCs w:val="24"/>
        </w:rPr>
        <w:t xml:space="preserve">    </w:t>
      </w:r>
      <w:r>
        <w:rPr>
          <w:szCs w:val="24"/>
        </w:rPr>
        <w:t xml:space="preserve">To be deemed compliant with the MHPAEA parity requirements, </w:t>
      </w:r>
      <w:r w:rsidRPr="00232F70">
        <w:rPr>
          <w:szCs w:val="24"/>
        </w:rPr>
        <w:t xml:space="preserve">States </w:t>
      </w:r>
      <w:r>
        <w:rPr>
          <w:szCs w:val="24"/>
        </w:rPr>
        <w:t xml:space="preserve">must </w:t>
      </w:r>
      <w:r w:rsidRPr="00232F70">
        <w:rPr>
          <w:szCs w:val="24"/>
        </w:rPr>
        <w:t xml:space="preserve">provide EPSDT </w:t>
      </w:r>
      <w:r>
        <w:rPr>
          <w:szCs w:val="24"/>
        </w:rPr>
        <w:t>in accordance with sections 1902(a)(43) and 1905(r) of the Act (§457.496(b)(2)).</w:t>
      </w:r>
      <w:r w:rsidRPr="00C86962">
        <w:rPr>
          <w:szCs w:val="24"/>
        </w:rPr>
        <w:t xml:space="preserve"> </w:t>
      </w:r>
      <w:r>
        <w:rPr>
          <w:szCs w:val="24"/>
        </w:rPr>
        <w:t xml:space="preserve"> The</w:t>
      </w:r>
      <w:r w:rsidRPr="00C86962">
        <w:rPr>
          <w:szCs w:val="24"/>
        </w:rPr>
        <w:t xml:space="preserve"> </w:t>
      </w:r>
      <w:r>
        <w:rPr>
          <w:szCs w:val="24"/>
        </w:rPr>
        <w:t>S</w:t>
      </w:r>
      <w:r w:rsidRPr="00C86962">
        <w:rPr>
          <w:szCs w:val="24"/>
        </w:rPr>
        <w:t>tate</w:t>
      </w:r>
      <w:r>
        <w:rPr>
          <w:szCs w:val="24"/>
        </w:rPr>
        <w:t xml:space="preserve"> assures each of the</w:t>
      </w:r>
      <w:r w:rsidRPr="00C86962">
        <w:rPr>
          <w:szCs w:val="24"/>
        </w:rPr>
        <w:t xml:space="preserve"> following </w:t>
      </w:r>
      <w:r>
        <w:rPr>
          <w:szCs w:val="24"/>
        </w:rPr>
        <w:t xml:space="preserve">for children eligible for </w:t>
      </w:r>
      <w:r w:rsidRPr="00C86962">
        <w:rPr>
          <w:szCs w:val="24"/>
        </w:rPr>
        <w:t xml:space="preserve">EPSDT under the </w:t>
      </w:r>
      <w:r>
        <w:rPr>
          <w:szCs w:val="24"/>
        </w:rPr>
        <w:t xml:space="preserve">separate </w:t>
      </w:r>
      <w:r w:rsidRPr="00C86962">
        <w:rPr>
          <w:szCs w:val="24"/>
        </w:rPr>
        <w:t>State child health plan</w:t>
      </w:r>
      <w:r>
        <w:rPr>
          <w:szCs w:val="24"/>
        </w:rPr>
        <w:t>:</w:t>
      </w:r>
    </w:p>
    <w:p w14:paraId="7B0F257E" w14:textId="77777777" w:rsidR="009D67D6" w:rsidRDefault="009D67D6" w:rsidP="009D67D6">
      <w:pPr>
        <w:ind w:left="720"/>
        <w:rPr>
          <w:szCs w:val="24"/>
        </w:rPr>
      </w:pPr>
      <w:r>
        <w:rPr>
          <w:szCs w:val="24"/>
        </w:rPr>
        <w:t xml:space="preserve"> </w:t>
      </w:r>
    </w:p>
    <w:p w14:paraId="0F1E5D8B" w14:textId="77777777" w:rsidR="009D67D6" w:rsidRPr="00EB09AE"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All screening services, including screenings for mental health and substance use disorder conditions, are provided at intervals that align with a periodicity schedule that meets reasonable standards of medical or dental practice as well as when medically necessary to determine the existence of suspected illness or condition</w:t>
      </w:r>
      <w:r w:rsidR="009D67D6" w:rsidRPr="00EB09AE">
        <w:rPr>
          <w:szCs w:val="24"/>
        </w:rPr>
        <w:t>s (Section 1905(r)).</w:t>
      </w:r>
    </w:p>
    <w:p w14:paraId="1AF76043" w14:textId="77777777" w:rsidR="009D67D6" w:rsidRDefault="009D67D6" w:rsidP="00EC5642">
      <w:pPr>
        <w:pStyle w:val="ListParagraph"/>
        <w:ind w:left="1800"/>
        <w:rPr>
          <w:szCs w:val="24"/>
        </w:rPr>
      </w:pPr>
    </w:p>
    <w:p w14:paraId="1F3497C0"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All diagnostic services described in 1905(a) of the Act are provided as needed to diagnose suspected conditions or illnesses discovered through screening services, </w:t>
      </w:r>
      <w:proofErr w:type="gramStart"/>
      <w:r w:rsidR="009D67D6" w:rsidRPr="00EC5642">
        <w:rPr>
          <w:szCs w:val="24"/>
        </w:rPr>
        <w:t>whether or not</w:t>
      </w:r>
      <w:proofErr w:type="gramEnd"/>
      <w:r w:rsidR="009D67D6" w:rsidRPr="00EC5642">
        <w:rPr>
          <w:szCs w:val="24"/>
        </w:rPr>
        <w:t xml:space="preserve"> those services are covered under the Medicaid state plan (Section 1905(r)).</w:t>
      </w:r>
    </w:p>
    <w:p w14:paraId="3FAE5713" w14:textId="77777777" w:rsidR="009D67D6" w:rsidRDefault="009D67D6" w:rsidP="00EC5642">
      <w:pPr>
        <w:pStyle w:val="ListParagraph"/>
        <w:ind w:left="1800"/>
        <w:rPr>
          <w:szCs w:val="24"/>
        </w:rPr>
      </w:pPr>
    </w:p>
    <w:p w14:paraId="1E4F41D5"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All items and services described in section 1905(a) of the Act are provided when needed to correct or ameliorate a defect or any physical or mental illnesses and conditions discovered by the screening services, </w:t>
      </w:r>
      <w:proofErr w:type="gramStart"/>
      <w:r w:rsidR="009D67D6" w:rsidRPr="00EC5642">
        <w:rPr>
          <w:szCs w:val="24"/>
        </w:rPr>
        <w:t>whether or not</w:t>
      </w:r>
      <w:proofErr w:type="gramEnd"/>
      <w:r w:rsidR="009D67D6" w:rsidRPr="00EC5642">
        <w:rPr>
          <w:szCs w:val="24"/>
        </w:rPr>
        <w:t xml:space="preserve"> such services are covered under the Medicaid State plan (Section 1905(r)(5)).</w:t>
      </w:r>
    </w:p>
    <w:p w14:paraId="619D3842" w14:textId="77777777" w:rsidR="009D67D6" w:rsidRPr="00EA76A5" w:rsidRDefault="009D67D6" w:rsidP="00EC5642">
      <w:pPr>
        <w:pStyle w:val="ListParagraph"/>
        <w:ind w:left="1800"/>
        <w:rPr>
          <w:szCs w:val="24"/>
        </w:rPr>
      </w:pPr>
    </w:p>
    <w:p w14:paraId="67841870"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Treatment limitations applied to services provided under the EPSDT benefit are not limited based on a monetary cap or budgetary constraints and may be exceeded as medically necessary to correct or ameliorate a medical or physical condition or illness (Section 1905(r)(5)).</w:t>
      </w:r>
    </w:p>
    <w:p w14:paraId="51AA6012" w14:textId="77777777" w:rsidR="009D67D6" w:rsidRPr="007219B7" w:rsidRDefault="009D67D6" w:rsidP="00EC5642">
      <w:pPr>
        <w:pStyle w:val="ListParagraph"/>
        <w:rPr>
          <w:szCs w:val="24"/>
        </w:rPr>
      </w:pPr>
    </w:p>
    <w:p w14:paraId="10347526"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Non-quantitative treatment limitations, such as definitions of medical necessity or criteria for medical necessity, are applied in an individualized manner that does not preclude coverage of any items or services necessary to correct or ameliorate any medical or physical condition or illness (Section 1905(r)(5)).    </w:t>
      </w:r>
    </w:p>
    <w:p w14:paraId="477EE7C7" w14:textId="77777777" w:rsidR="009D67D6" w:rsidRPr="000F4F6C" w:rsidRDefault="009D67D6" w:rsidP="00EC5642">
      <w:pPr>
        <w:pStyle w:val="ListParagraph"/>
        <w:ind w:left="1800"/>
        <w:rPr>
          <w:szCs w:val="24"/>
        </w:rPr>
      </w:pPr>
    </w:p>
    <w:p w14:paraId="6A8EA73D"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EPSDT benefits are not excluded </w:t>
      </w:r>
      <w:proofErr w:type="gramStart"/>
      <w:r w:rsidR="009D67D6" w:rsidRPr="00EC5642">
        <w:rPr>
          <w:szCs w:val="24"/>
        </w:rPr>
        <w:t>on the basis of</w:t>
      </w:r>
      <w:proofErr w:type="gramEnd"/>
      <w:r w:rsidR="009D67D6" w:rsidRPr="00EC5642">
        <w:rPr>
          <w:szCs w:val="24"/>
        </w:rPr>
        <w:t xml:space="preserve"> any condition, disorder, or diagnosis (Section 1905(r)(5)).</w:t>
      </w:r>
    </w:p>
    <w:p w14:paraId="7DB2C937" w14:textId="77777777" w:rsidR="009D67D6" w:rsidRDefault="009D67D6" w:rsidP="00EC5642">
      <w:pPr>
        <w:pStyle w:val="ListParagraph"/>
        <w:ind w:left="1800"/>
        <w:rPr>
          <w:szCs w:val="24"/>
        </w:rPr>
      </w:pPr>
    </w:p>
    <w:p w14:paraId="4EDE3F10"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The provision of all requested EPSDT screening services, as well as any corrective treatments needed based on those screening services, are </w:t>
      </w:r>
      <w:proofErr w:type="gramStart"/>
      <w:r w:rsidR="009D67D6" w:rsidRPr="00EC5642">
        <w:rPr>
          <w:szCs w:val="24"/>
        </w:rPr>
        <w:t>provided</w:t>
      </w:r>
      <w:proofErr w:type="gramEnd"/>
      <w:r w:rsidR="009D67D6" w:rsidRPr="00EC5642">
        <w:rPr>
          <w:szCs w:val="24"/>
        </w:rPr>
        <w:t xml:space="preserve"> or arranged for as necessary (Section 1902(a)(43)).  </w:t>
      </w:r>
    </w:p>
    <w:p w14:paraId="3F261ADC" w14:textId="77777777" w:rsidR="009D67D6" w:rsidRPr="00AD26BF" w:rsidRDefault="009D67D6" w:rsidP="00EC5642">
      <w:pPr>
        <w:pStyle w:val="ListParagraph"/>
        <w:ind w:left="1800"/>
        <w:rPr>
          <w:szCs w:val="24"/>
        </w:rPr>
      </w:pPr>
    </w:p>
    <w:p w14:paraId="33E13FCA"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All families with children eligible for the EPSDT benefit under the separate State child health plan are provided information and informed about the full range of services available to them (Section 1902(a)(43)(A)).</w:t>
      </w:r>
    </w:p>
    <w:p w14:paraId="6359085D" w14:textId="77777777" w:rsidR="009D67D6" w:rsidRDefault="009D67D6" w:rsidP="009D67D6">
      <w:pPr>
        <w:ind w:left="1530"/>
        <w:rPr>
          <w:b/>
          <w:szCs w:val="24"/>
          <w:u w:val="single"/>
        </w:rPr>
      </w:pPr>
      <w:r>
        <w:rPr>
          <w:b/>
          <w:szCs w:val="24"/>
          <w:u w:val="single"/>
        </w:rPr>
        <w:t xml:space="preserve">Guidance: For states seeking deemed compliance for their entire State child health plan population, please continue to Section 6.3.  If not </w:t>
      </w:r>
      <w:proofErr w:type="gramStart"/>
      <w:r>
        <w:rPr>
          <w:b/>
          <w:szCs w:val="24"/>
          <w:u w:val="single"/>
        </w:rPr>
        <w:t>all of</w:t>
      </w:r>
      <w:proofErr w:type="gramEnd"/>
      <w:r>
        <w:rPr>
          <w:b/>
          <w:szCs w:val="24"/>
          <w:u w:val="single"/>
        </w:rPr>
        <w:t xml:space="preserve"> the covered populations are offered EPSDT,</w:t>
      </w:r>
      <w:r w:rsidRPr="004E761A" w:rsidDel="00C71362">
        <w:rPr>
          <w:b/>
          <w:szCs w:val="24"/>
          <w:u w:val="single"/>
        </w:rPr>
        <w:t xml:space="preserve"> </w:t>
      </w:r>
      <w:r w:rsidRPr="004E761A">
        <w:rPr>
          <w:b/>
          <w:szCs w:val="24"/>
          <w:u w:val="single"/>
        </w:rPr>
        <w:t xml:space="preserve">the </w:t>
      </w:r>
      <w:r>
        <w:rPr>
          <w:b/>
          <w:szCs w:val="24"/>
          <w:u w:val="single"/>
        </w:rPr>
        <w:t>S</w:t>
      </w:r>
      <w:r w:rsidRPr="004E761A">
        <w:rPr>
          <w:b/>
          <w:szCs w:val="24"/>
          <w:u w:val="single"/>
        </w:rPr>
        <w:t>tate must conduct a parity analysis of the</w:t>
      </w:r>
      <w:r>
        <w:rPr>
          <w:b/>
          <w:szCs w:val="24"/>
          <w:u w:val="single"/>
        </w:rPr>
        <w:t xml:space="preserve"> benefit packages provided to those populations</w:t>
      </w:r>
      <w:r w:rsidRPr="004E761A">
        <w:rPr>
          <w:b/>
          <w:szCs w:val="24"/>
          <w:u w:val="single"/>
        </w:rPr>
        <w:t>. Please continue to 6.2.3- MHPAEA.</w:t>
      </w:r>
    </w:p>
    <w:p w14:paraId="69A2CBC6" w14:textId="77777777" w:rsidR="00EC5642" w:rsidRDefault="00EC5642" w:rsidP="009D67D6">
      <w:pPr>
        <w:ind w:left="1530"/>
        <w:rPr>
          <w:b/>
          <w:szCs w:val="24"/>
          <w:u w:val="single"/>
        </w:rPr>
      </w:pPr>
    </w:p>
    <w:p w14:paraId="25704BAA" w14:textId="77777777" w:rsidR="009D67D6" w:rsidRDefault="009D67D6" w:rsidP="009D67D6">
      <w:pPr>
        <w:rPr>
          <w:b/>
          <w:szCs w:val="24"/>
          <w:u w:val="single"/>
        </w:rPr>
      </w:pPr>
      <w:r>
        <w:rPr>
          <w:b/>
          <w:szCs w:val="24"/>
          <w:u w:val="single"/>
        </w:rPr>
        <w:t>Mental Health Parity Analysis Requirements for States Not Providing EPSDT to All Covered Populations</w:t>
      </w:r>
    </w:p>
    <w:p w14:paraId="60137F57" w14:textId="77777777" w:rsidR="00EC5642" w:rsidRDefault="00EC5642" w:rsidP="009D67D6">
      <w:pPr>
        <w:ind w:left="720"/>
        <w:rPr>
          <w:b/>
          <w:szCs w:val="24"/>
          <w:u w:val="single"/>
        </w:rPr>
      </w:pPr>
    </w:p>
    <w:p w14:paraId="67090A7D" w14:textId="77777777" w:rsidR="009D67D6" w:rsidRDefault="009D67D6" w:rsidP="00EC5642">
      <w:pPr>
        <w:rPr>
          <w:b/>
          <w:szCs w:val="24"/>
          <w:u w:val="single"/>
        </w:rPr>
      </w:pPr>
      <w:r w:rsidRPr="00414A10">
        <w:rPr>
          <w:b/>
          <w:szCs w:val="24"/>
          <w:u w:val="single"/>
        </w:rPr>
        <w:t>Guidance:  The State must complete a parity analysis for each population under the State child health plan that is not provid</w:t>
      </w:r>
      <w:r>
        <w:rPr>
          <w:b/>
          <w:szCs w:val="24"/>
          <w:u w:val="single"/>
        </w:rPr>
        <w:t>ed</w:t>
      </w:r>
      <w:r w:rsidRPr="00414A10">
        <w:rPr>
          <w:b/>
          <w:szCs w:val="24"/>
          <w:u w:val="single"/>
        </w:rPr>
        <w:t xml:space="preserve"> </w:t>
      </w:r>
      <w:r>
        <w:rPr>
          <w:b/>
          <w:szCs w:val="24"/>
          <w:u w:val="single"/>
        </w:rPr>
        <w:t xml:space="preserve">the </w:t>
      </w:r>
      <w:r w:rsidRPr="00414A10">
        <w:rPr>
          <w:b/>
          <w:szCs w:val="24"/>
          <w:u w:val="single"/>
        </w:rPr>
        <w:t>EPSDT benefit consistent with the requirements §457.496(b</w:t>
      </w:r>
      <w:r w:rsidRPr="00582E20">
        <w:rPr>
          <w:b/>
          <w:szCs w:val="24"/>
          <w:u w:val="single"/>
        </w:rPr>
        <w:t xml:space="preserve">).  If the State provides benefits or limitations that vary within the child or pregnant woman populations, </w:t>
      </w:r>
      <w:r w:rsidRPr="00C7523A">
        <w:rPr>
          <w:b/>
          <w:szCs w:val="24"/>
          <w:u w:val="single"/>
        </w:rPr>
        <w:t xml:space="preserve">states should perform a parity analysis for </w:t>
      </w:r>
      <w:r>
        <w:rPr>
          <w:b/>
          <w:szCs w:val="24"/>
          <w:u w:val="single"/>
        </w:rPr>
        <w:t xml:space="preserve">each of </w:t>
      </w:r>
      <w:r w:rsidRPr="00C7523A">
        <w:rPr>
          <w:b/>
          <w:szCs w:val="24"/>
          <w:u w:val="single"/>
        </w:rPr>
        <w:t>the benefit packag</w:t>
      </w:r>
      <w:r>
        <w:rPr>
          <w:b/>
          <w:szCs w:val="24"/>
          <w:u w:val="single"/>
        </w:rPr>
        <w:t>es</w:t>
      </w:r>
      <w:r w:rsidRPr="00C7523A">
        <w:rPr>
          <w:b/>
          <w:szCs w:val="24"/>
          <w:u w:val="single"/>
        </w:rPr>
        <w:t xml:space="preserve">.  For example, if different financial requirements are applied according to </w:t>
      </w:r>
      <w:r>
        <w:rPr>
          <w:b/>
          <w:szCs w:val="24"/>
          <w:u w:val="single"/>
        </w:rPr>
        <w:t>a</w:t>
      </w:r>
      <w:r w:rsidRPr="00C7523A">
        <w:rPr>
          <w:b/>
          <w:szCs w:val="24"/>
          <w:u w:val="single"/>
        </w:rPr>
        <w:t xml:space="preserve"> beneficiary</w:t>
      </w:r>
      <w:r>
        <w:rPr>
          <w:b/>
          <w:szCs w:val="24"/>
          <w:u w:val="single"/>
        </w:rPr>
        <w:t>’s income</w:t>
      </w:r>
      <w:r w:rsidRPr="00C7523A">
        <w:rPr>
          <w:b/>
          <w:szCs w:val="24"/>
          <w:u w:val="single"/>
        </w:rPr>
        <w:t>, a separate parity analysis is needed for the benefit package provided at each income level.</w:t>
      </w:r>
    </w:p>
    <w:p w14:paraId="60E44E1A" w14:textId="77777777" w:rsidR="009D67D6" w:rsidRPr="009E41BF" w:rsidRDefault="009D67D6" w:rsidP="009D67D6">
      <w:pPr>
        <w:ind w:left="720"/>
        <w:rPr>
          <w:rFonts w:ascii="Calibri" w:hAnsi="Calibri"/>
          <w:color w:val="FF0000"/>
        </w:rPr>
      </w:pPr>
    </w:p>
    <w:p w14:paraId="31951C7B" w14:textId="77777777" w:rsidR="009D67D6" w:rsidRDefault="009D67D6" w:rsidP="009D67D6">
      <w:pPr>
        <w:rPr>
          <w:szCs w:val="24"/>
        </w:rPr>
      </w:pPr>
      <w:r w:rsidRPr="008E5FC9">
        <w:rPr>
          <w:b/>
          <w:szCs w:val="24"/>
        </w:rPr>
        <w:t>6</w:t>
      </w:r>
      <w:r>
        <w:rPr>
          <w:b/>
          <w:szCs w:val="24"/>
        </w:rPr>
        <w:t xml:space="preserve">.2.3- </w:t>
      </w:r>
      <w:proofErr w:type="gramStart"/>
      <w:r>
        <w:rPr>
          <w:b/>
          <w:szCs w:val="24"/>
        </w:rPr>
        <w:t xml:space="preserve">MHPAEA  </w:t>
      </w:r>
      <w:r>
        <w:rPr>
          <w:szCs w:val="24"/>
        </w:rPr>
        <w:t>In</w:t>
      </w:r>
      <w:proofErr w:type="gramEnd"/>
      <w:r>
        <w:rPr>
          <w:szCs w:val="24"/>
        </w:rPr>
        <w:t xml:space="preserve"> order to conduct the parity analysis, the State must place </w:t>
      </w:r>
      <w:r w:rsidRPr="004E761A">
        <w:rPr>
          <w:szCs w:val="24"/>
        </w:rPr>
        <w:t xml:space="preserve">all </w:t>
      </w:r>
      <w:r>
        <w:rPr>
          <w:szCs w:val="24"/>
        </w:rPr>
        <w:t xml:space="preserve">medical/surgical and mental health and substance use disorder </w:t>
      </w:r>
      <w:r w:rsidRPr="004E761A">
        <w:rPr>
          <w:szCs w:val="24"/>
        </w:rPr>
        <w:t>benefits</w:t>
      </w:r>
      <w:r>
        <w:rPr>
          <w:szCs w:val="24"/>
        </w:rPr>
        <w:t xml:space="preserve"> covered under the State child health plan</w:t>
      </w:r>
      <w:r w:rsidRPr="004E761A">
        <w:rPr>
          <w:szCs w:val="24"/>
        </w:rPr>
        <w:t xml:space="preserve"> into </w:t>
      </w:r>
      <w:r>
        <w:rPr>
          <w:szCs w:val="24"/>
        </w:rPr>
        <w:t xml:space="preserve">one of </w:t>
      </w:r>
      <w:r w:rsidRPr="004E761A">
        <w:rPr>
          <w:szCs w:val="24"/>
        </w:rPr>
        <w:t>four classifications</w:t>
      </w:r>
      <w:r>
        <w:rPr>
          <w:szCs w:val="24"/>
        </w:rPr>
        <w:t>:  Inpatient, outpatient, emergency care, and prescription drugs (§§457.496(d)(2)(ii);</w:t>
      </w:r>
      <w:r w:rsidRPr="004E761A">
        <w:rPr>
          <w:szCs w:val="24"/>
        </w:rPr>
        <w:t xml:space="preserve"> 457.496(d)(3)(ii)(B)</w:t>
      </w:r>
      <w:r>
        <w:rPr>
          <w:szCs w:val="24"/>
        </w:rPr>
        <w:t>)</w:t>
      </w:r>
      <w:r w:rsidRPr="004E761A">
        <w:rPr>
          <w:szCs w:val="24"/>
        </w:rPr>
        <w:t>.</w:t>
      </w:r>
      <w:r>
        <w:rPr>
          <w:szCs w:val="24"/>
        </w:rPr>
        <w:t xml:space="preserve"> </w:t>
      </w:r>
    </w:p>
    <w:p w14:paraId="407256C7" w14:textId="77777777" w:rsidR="00EC5642" w:rsidRDefault="00EC5642" w:rsidP="009D67D6">
      <w:pPr>
        <w:rPr>
          <w:szCs w:val="24"/>
        </w:rPr>
      </w:pPr>
    </w:p>
    <w:p w14:paraId="7D77DDB1" w14:textId="77777777" w:rsidR="009D67D6" w:rsidRDefault="009D67D6" w:rsidP="009D67D6">
      <w:pPr>
        <w:ind w:left="720"/>
        <w:rPr>
          <w:szCs w:val="24"/>
        </w:rPr>
      </w:pPr>
      <w:r>
        <w:rPr>
          <w:b/>
          <w:szCs w:val="24"/>
        </w:rPr>
        <w:t xml:space="preserve">6.2.3.1 MHPAEA </w:t>
      </w:r>
      <w:r>
        <w:rPr>
          <w:szCs w:val="24"/>
        </w:rPr>
        <w:t>Please describe below the standard(s) used to place covered benefits into one of the four classifications.</w:t>
      </w:r>
    </w:p>
    <w:p w14:paraId="7A80C17D" w14:textId="77777777" w:rsidR="00EC5642" w:rsidRDefault="00EC5642" w:rsidP="009D67D6">
      <w:pPr>
        <w:ind w:left="720"/>
        <w:rPr>
          <w:szCs w:val="24"/>
        </w:rPr>
      </w:pPr>
    </w:p>
    <w:p w14:paraId="388BD1B8" w14:textId="77777777" w:rsidR="009D67D6" w:rsidRDefault="009D67D6" w:rsidP="009D67D6">
      <w:pPr>
        <w:ind w:left="720"/>
        <w:rPr>
          <w:szCs w:val="24"/>
        </w:rPr>
      </w:pPr>
      <w:r w:rsidRPr="004F7FF4" w:rsidDel="008D4CCB">
        <w:rPr>
          <w:b/>
          <w:szCs w:val="24"/>
        </w:rPr>
        <w:fldChar w:fldCharType="begin"/>
      </w:r>
      <w:r w:rsidRPr="004F7FF4" w:rsidDel="008D4CCB">
        <w:rPr>
          <w:b/>
          <w:szCs w:val="24"/>
        </w:rPr>
        <w:instrText xml:space="preserve"> FORMTEXT </w:instrText>
      </w:r>
      <w:r w:rsidRPr="004F7FF4" w:rsidDel="008D4CCB">
        <w:rPr>
          <w:b/>
          <w:szCs w:val="24"/>
        </w:rPr>
        <w:fldChar w:fldCharType="separate"/>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fldChar w:fldCharType="end"/>
      </w:r>
    </w:p>
    <w:p w14:paraId="66F95CAE" w14:textId="77777777" w:rsidR="009D67D6" w:rsidRDefault="009D67D6" w:rsidP="009D67D6">
      <w:pPr>
        <w:ind w:left="1440"/>
        <w:rPr>
          <w:szCs w:val="24"/>
        </w:rPr>
      </w:pPr>
      <w:r>
        <w:rPr>
          <w:b/>
          <w:szCs w:val="24"/>
        </w:rPr>
        <w:t xml:space="preserve">6.2.3.1.1 MHPAEA </w:t>
      </w:r>
      <w:r>
        <w:rPr>
          <w:szCs w:val="24"/>
        </w:rPr>
        <w:t>The state assures that:</w:t>
      </w:r>
    </w:p>
    <w:p w14:paraId="07655B14" w14:textId="77777777" w:rsidR="00EC5642" w:rsidRPr="004E761A" w:rsidRDefault="00EC5642" w:rsidP="009D67D6">
      <w:pPr>
        <w:ind w:left="1440"/>
        <w:rPr>
          <w:szCs w:val="24"/>
        </w:rPr>
      </w:pPr>
    </w:p>
    <w:p w14:paraId="5663B5E7" w14:textId="77777777" w:rsidR="009D67D6" w:rsidRPr="00EC5642" w:rsidRDefault="00EC5642" w:rsidP="00EC5642">
      <w:pPr>
        <w:widowControl/>
        <w:spacing w:after="200" w:line="276" w:lineRule="auto"/>
        <w:ind w:left="2160" w:hanging="3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T</w:t>
      </w:r>
      <w:r w:rsidR="009D67D6" w:rsidRPr="00EC5642">
        <w:rPr>
          <w:szCs w:val="24"/>
        </w:rPr>
        <w:t>he State has classified all benefits covered under the State plan into one of the four classifications.</w:t>
      </w:r>
    </w:p>
    <w:p w14:paraId="4A463C21" w14:textId="77777777" w:rsidR="009D67D6" w:rsidRPr="00EC5642" w:rsidRDefault="00EC5642" w:rsidP="00EC5642">
      <w:pPr>
        <w:widowControl/>
        <w:spacing w:after="200" w:line="276" w:lineRule="auto"/>
        <w:ind w:left="1800"/>
        <w:rPr>
          <w:szCs w:val="24"/>
        </w:rPr>
      </w:pPr>
      <w:r>
        <w:rPr>
          <w:szCs w:val="24"/>
        </w:rPr>
        <w:lastRenderedPageBreak/>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The same reasonable standards are used for determining the classification for a mental health or substance use disorder benefit as are used for determining the classification of medical/surgical benefits.</w:t>
      </w:r>
    </w:p>
    <w:p w14:paraId="037D9655" w14:textId="77777777" w:rsidR="009D67D6" w:rsidRDefault="009D67D6" w:rsidP="009D67D6">
      <w:pPr>
        <w:pStyle w:val="ListParagraph"/>
        <w:ind w:left="2160"/>
        <w:rPr>
          <w:szCs w:val="24"/>
        </w:rPr>
      </w:pPr>
    </w:p>
    <w:p w14:paraId="03FCF447" w14:textId="77777777" w:rsidR="009D67D6" w:rsidRPr="003542A9" w:rsidRDefault="009D67D6" w:rsidP="009D67D6">
      <w:pPr>
        <w:pStyle w:val="ListParagraph"/>
        <w:ind w:left="1440"/>
        <w:rPr>
          <w:szCs w:val="24"/>
        </w:rPr>
      </w:pPr>
      <w:r w:rsidRPr="003542A9">
        <w:rPr>
          <w:b/>
          <w:szCs w:val="24"/>
        </w:rPr>
        <w:t xml:space="preserve">6.2.3.1.2- </w:t>
      </w:r>
      <w:proofErr w:type="gramStart"/>
      <w:r w:rsidRPr="003542A9">
        <w:rPr>
          <w:b/>
          <w:szCs w:val="24"/>
        </w:rPr>
        <w:t>MHPAEA</w:t>
      </w:r>
      <w:r w:rsidRPr="003542A9">
        <w:rPr>
          <w:szCs w:val="24"/>
        </w:rPr>
        <w:t xml:space="preserve">  Does</w:t>
      </w:r>
      <w:proofErr w:type="gramEnd"/>
      <w:r w:rsidRPr="003542A9">
        <w:rPr>
          <w:szCs w:val="24"/>
        </w:rPr>
        <w:t xml:space="preserve"> the state use sub-classifications to distinguish between office visits and other outpatient services?</w:t>
      </w:r>
    </w:p>
    <w:p w14:paraId="1A340084" w14:textId="77777777" w:rsidR="009D67D6" w:rsidRPr="00EC5642" w:rsidRDefault="00EC5642" w:rsidP="00EC5642">
      <w:pPr>
        <w:widowControl/>
        <w:spacing w:after="200" w:line="276" w:lineRule="auto"/>
        <w:ind w:left="2160" w:hanging="3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Yes</w:t>
      </w:r>
    </w:p>
    <w:p w14:paraId="58048EAF" w14:textId="77777777" w:rsidR="009D67D6" w:rsidRPr="00EC5642" w:rsidRDefault="00EC5642" w:rsidP="00EC5642">
      <w:pPr>
        <w:widowControl/>
        <w:spacing w:after="200" w:line="276" w:lineRule="auto"/>
        <w:ind w:left="2160" w:hanging="3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No</w:t>
      </w:r>
    </w:p>
    <w:p w14:paraId="41E2BB65" w14:textId="77777777" w:rsidR="009D67D6" w:rsidRPr="003542A9" w:rsidRDefault="009D67D6" w:rsidP="009D67D6">
      <w:pPr>
        <w:pStyle w:val="ListParagraph"/>
        <w:ind w:left="2520"/>
        <w:rPr>
          <w:szCs w:val="24"/>
        </w:rPr>
      </w:pPr>
    </w:p>
    <w:p w14:paraId="323BFA25" w14:textId="77777777" w:rsidR="009D67D6" w:rsidRPr="003542A9" w:rsidRDefault="009D67D6" w:rsidP="009D67D6">
      <w:pPr>
        <w:pStyle w:val="ListParagraph"/>
        <w:ind w:left="2160"/>
        <w:rPr>
          <w:szCs w:val="24"/>
        </w:rPr>
      </w:pPr>
      <w:r w:rsidRPr="003542A9">
        <w:rPr>
          <w:b/>
          <w:szCs w:val="24"/>
        </w:rPr>
        <w:t>6.2.3.1.2.1- MHPAEA</w:t>
      </w:r>
      <w:r w:rsidRPr="003542A9">
        <w:rPr>
          <w:szCs w:val="24"/>
        </w:rPr>
        <w:t xml:space="preserve"> If the State uses sub-classifications to distinguish between outpatient office visits and other outpatient services, the State assures the following:</w:t>
      </w:r>
    </w:p>
    <w:p w14:paraId="41F818DC" w14:textId="77777777" w:rsidR="009D67D6" w:rsidRPr="003542A9" w:rsidRDefault="009D67D6" w:rsidP="009D67D6">
      <w:pPr>
        <w:pStyle w:val="ListParagraph"/>
        <w:ind w:left="2160"/>
        <w:rPr>
          <w:szCs w:val="24"/>
        </w:rPr>
      </w:pPr>
    </w:p>
    <w:p w14:paraId="65DE8B55" w14:textId="77777777" w:rsidR="009D67D6" w:rsidRDefault="00EC5642" w:rsidP="00EC5642">
      <w:pPr>
        <w:widowControl/>
        <w:spacing w:after="200" w:line="276" w:lineRule="auto"/>
        <w:ind w:left="252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The sub-classifications are only used to distinguish office visits from other outpatient items and </w:t>
      </w:r>
      <w:proofErr w:type="gramStart"/>
      <w:r w:rsidR="009D67D6" w:rsidRPr="00EC5642">
        <w:rPr>
          <w:szCs w:val="24"/>
        </w:rPr>
        <w:t>services, and</w:t>
      </w:r>
      <w:proofErr w:type="gramEnd"/>
      <w:r w:rsidR="009D67D6" w:rsidRPr="00EC5642">
        <w:rPr>
          <w:szCs w:val="24"/>
        </w:rPr>
        <w:t xml:space="preserve"> are not used to distinguish between similar services on other bases (ex: generalist vs. specialist visits).</w:t>
      </w:r>
    </w:p>
    <w:p w14:paraId="25942CCC" w14:textId="77777777" w:rsidR="009D67D6" w:rsidRPr="00A43238" w:rsidRDefault="009D67D6" w:rsidP="009D67D6">
      <w:pPr>
        <w:pStyle w:val="ListParagraph"/>
        <w:ind w:left="2520"/>
        <w:rPr>
          <w:b/>
          <w:szCs w:val="24"/>
          <w:u w:val="single"/>
        </w:rPr>
      </w:pPr>
      <w:r>
        <w:rPr>
          <w:b/>
          <w:szCs w:val="24"/>
          <w:u w:val="single"/>
        </w:rPr>
        <w:t>Guidance: For purposes of this section, any reference to “classification(s)” includes sub-classification(s) in states using sub-classifications to distinguish between outpatient office visits from other outpatient services.</w:t>
      </w:r>
    </w:p>
    <w:p w14:paraId="40875DAF" w14:textId="77777777" w:rsidR="009D67D6" w:rsidRDefault="009D67D6" w:rsidP="009D67D6">
      <w:pPr>
        <w:pStyle w:val="ListParagraph"/>
        <w:ind w:left="1440"/>
        <w:rPr>
          <w:b/>
          <w:szCs w:val="24"/>
        </w:rPr>
      </w:pPr>
    </w:p>
    <w:p w14:paraId="2421D8AB" w14:textId="77777777" w:rsidR="009D67D6" w:rsidRDefault="009D67D6" w:rsidP="009D67D6">
      <w:pPr>
        <w:pStyle w:val="ListParagraph"/>
        <w:ind w:left="1440"/>
        <w:rPr>
          <w:szCs w:val="24"/>
        </w:rPr>
      </w:pPr>
      <w:r>
        <w:rPr>
          <w:b/>
          <w:szCs w:val="24"/>
        </w:rPr>
        <w:t xml:space="preserve">6.2.3.2 </w:t>
      </w:r>
      <w:proofErr w:type="gramStart"/>
      <w:r>
        <w:rPr>
          <w:b/>
          <w:szCs w:val="24"/>
        </w:rPr>
        <w:t>MHPAEA</w:t>
      </w:r>
      <w:r>
        <w:rPr>
          <w:szCs w:val="24"/>
        </w:rPr>
        <w:t xml:space="preserve">  The</w:t>
      </w:r>
      <w:proofErr w:type="gramEnd"/>
      <w:r>
        <w:rPr>
          <w:szCs w:val="24"/>
        </w:rPr>
        <w:t xml:space="preserve"> State assures that:</w:t>
      </w:r>
    </w:p>
    <w:p w14:paraId="4181E6A5" w14:textId="77777777" w:rsidR="009D67D6" w:rsidRPr="0013038C" w:rsidRDefault="009D67D6" w:rsidP="009D67D6">
      <w:pPr>
        <w:pStyle w:val="ListParagraph"/>
        <w:ind w:left="1440"/>
        <w:rPr>
          <w:szCs w:val="24"/>
        </w:rPr>
      </w:pPr>
    </w:p>
    <w:p w14:paraId="2F7A2F92" w14:textId="77777777" w:rsidR="009D67D6" w:rsidRP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Mental health/ substance use disorder benefits are provided in all classifications in which medical/surgical benefits are provided under the State child health plan.</w:t>
      </w:r>
    </w:p>
    <w:p w14:paraId="7D7FAF87" w14:textId="77777777" w:rsidR="009D67D6" w:rsidRDefault="009D67D6" w:rsidP="009D67D6">
      <w:pPr>
        <w:pStyle w:val="ListParagraph"/>
        <w:ind w:left="2160"/>
        <w:rPr>
          <w:szCs w:val="24"/>
        </w:rPr>
      </w:pPr>
    </w:p>
    <w:p w14:paraId="267DD6CA" w14:textId="77777777" w:rsidR="009D67D6" w:rsidDel="007506E4" w:rsidRDefault="009D67D6" w:rsidP="009D67D6">
      <w:pPr>
        <w:pStyle w:val="ListParagraph"/>
        <w:ind w:left="1800"/>
        <w:rPr>
          <w:b/>
          <w:szCs w:val="24"/>
          <w:u w:val="single"/>
        </w:rPr>
      </w:pPr>
      <w:r w:rsidRPr="008F6BCE" w:rsidDel="007506E4">
        <w:rPr>
          <w:b/>
          <w:szCs w:val="24"/>
          <w:u w:val="single"/>
        </w:rPr>
        <w:t>Guidance:</w:t>
      </w:r>
      <w:r w:rsidRPr="00BE6C2D" w:rsidDel="007506E4">
        <w:rPr>
          <w:b/>
          <w:szCs w:val="24"/>
          <w:u w:val="single"/>
        </w:rPr>
        <w:t xml:space="preserve">  </w:t>
      </w:r>
      <w:r w:rsidDel="007506E4">
        <w:rPr>
          <w:b/>
          <w:szCs w:val="24"/>
          <w:u w:val="single"/>
        </w:rPr>
        <w:t>S</w:t>
      </w:r>
      <w:r w:rsidRPr="00C7523A" w:rsidDel="007506E4">
        <w:rPr>
          <w:b/>
          <w:szCs w:val="24"/>
          <w:u w:val="single"/>
        </w:rPr>
        <w:t xml:space="preserve">tates are not </w:t>
      </w:r>
      <w:r w:rsidDel="007506E4">
        <w:rPr>
          <w:b/>
          <w:szCs w:val="24"/>
          <w:u w:val="single"/>
        </w:rPr>
        <w:t xml:space="preserve">required </w:t>
      </w:r>
      <w:r w:rsidRPr="00C7523A" w:rsidDel="007506E4">
        <w:rPr>
          <w:b/>
          <w:szCs w:val="24"/>
          <w:u w:val="single"/>
        </w:rPr>
        <w:t xml:space="preserve">to cover mental health or substance use disorder benefits. </w:t>
      </w:r>
      <w:proofErr w:type="gramStart"/>
      <w:r w:rsidRPr="00C7523A" w:rsidDel="007506E4">
        <w:rPr>
          <w:b/>
          <w:szCs w:val="24"/>
          <w:u w:val="single"/>
        </w:rPr>
        <w:t>However</w:t>
      </w:r>
      <w:proofErr w:type="gramEnd"/>
      <w:r w:rsidRPr="00C7523A" w:rsidDel="007506E4">
        <w:rPr>
          <w:b/>
          <w:szCs w:val="24"/>
          <w:u w:val="single"/>
        </w:rPr>
        <w:t xml:space="preserve"> if a state does provide any mental health or substance use disorders, those mental health or substance use disorder benefits must be provided in all the same classifications in which medical/surgical benefits are covered under the State child health plan.  </w:t>
      </w:r>
    </w:p>
    <w:p w14:paraId="44A5C9E4" w14:textId="77777777" w:rsidR="009D67D6" w:rsidRDefault="009D67D6" w:rsidP="009D67D6">
      <w:pPr>
        <w:pStyle w:val="ListParagraph"/>
        <w:ind w:left="2160"/>
        <w:rPr>
          <w:b/>
          <w:szCs w:val="24"/>
          <w:u w:val="single"/>
        </w:rPr>
      </w:pPr>
    </w:p>
    <w:p w14:paraId="273F06BF" w14:textId="77777777" w:rsidR="009D67D6" w:rsidRDefault="009D67D6" w:rsidP="009D67D6">
      <w:pPr>
        <w:pStyle w:val="ListParagraph"/>
        <w:ind w:left="0"/>
        <w:rPr>
          <w:b/>
          <w:szCs w:val="24"/>
          <w:u w:val="single"/>
        </w:rPr>
      </w:pPr>
      <w:r>
        <w:rPr>
          <w:b/>
          <w:szCs w:val="24"/>
          <w:u w:val="single"/>
        </w:rPr>
        <w:t>Annual and Aggregate Lifetime Limits</w:t>
      </w:r>
    </w:p>
    <w:p w14:paraId="37F29BD6" w14:textId="77777777" w:rsidR="00EC5642" w:rsidRPr="003722C7" w:rsidRDefault="00EC5642" w:rsidP="009D67D6">
      <w:pPr>
        <w:pStyle w:val="ListParagraph"/>
        <w:ind w:left="0"/>
        <w:rPr>
          <w:szCs w:val="24"/>
        </w:rPr>
      </w:pPr>
    </w:p>
    <w:p w14:paraId="71514166" w14:textId="77777777" w:rsidR="009D67D6" w:rsidRDefault="009D67D6" w:rsidP="00231B81">
      <w:pPr>
        <w:rPr>
          <w:szCs w:val="24"/>
        </w:rPr>
      </w:pPr>
      <w:r w:rsidRPr="004E761A">
        <w:rPr>
          <w:b/>
          <w:szCs w:val="24"/>
        </w:rPr>
        <w:t>6.2.4- MHPAEA</w:t>
      </w:r>
      <w:r>
        <w:rPr>
          <w:b/>
          <w:szCs w:val="24"/>
        </w:rPr>
        <w:t xml:space="preserve"> </w:t>
      </w:r>
      <w:r w:rsidRPr="004E761A">
        <w:rPr>
          <w:szCs w:val="24"/>
        </w:rPr>
        <w:t xml:space="preserve">   A </w:t>
      </w:r>
      <w:r>
        <w:rPr>
          <w:szCs w:val="24"/>
        </w:rPr>
        <w:t>S</w:t>
      </w:r>
      <w:r w:rsidRPr="004E761A">
        <w:rPr>
          <w:szCs w:val="24"/>
        </w:rPr>
        <w:t>tate that provides both medical/surgical benefits and mental health and/or substance use disorder benefits must comply with parity re</w:t>
      </w:r>
      <w:r>
        <w:rPr>
          <w:szCs w:val="24"/>
        </w:rPr>
        <w:t>quirements</w:t>
      </w:r>
      <w:r w:rsidRPr="004E761A">
        <w:rPr>
          <w:szCs w:val="24"/>
        </w:rPr>
        <w:t xml:space="preserve"> related to annual and</w:t>
      </w:r>
      <w:r>
        <w:rPr>
          <w:szCs w:val="24"/>
        </w:rPr>
        <w:t xml:space="preserve"> aggregate</w:t>
      </w:r>
      <w:r w:rsidRPr="004E761A">
        <w:rPr>
          <w:szCs w:val="24"/>
        </w:rPr>
        <w:t xml:space="preserve"> lifetime dollar limits for benefits covered under the </w:t>
      </w:r>
      <w:r>
        <w:rPr>
          <w:szCs w:val="24"/>
        </w:rPr>
        <w:t>S</w:t>
      </w:r>
      <w:r w:rsidRPr="004E761A">
        <w:rPr>
          <w:szCs w:val="24"/>
        </w:rPr>
        <w:t>tate child health plan</w:t>
      </w:r>
      <w:r>
        <w:rPr>
          <w:szCs w:val="24"/>
        </w:rPr>
        <w:t xml:space="preserve"> (</w:t>
      </w:r>
      <w:r w:rsidRPr="004E761A">
        <w:rPr>
          <w:szCs w:val="24"/>
        </w:rPr>
        <w:t>§457.496(c)</w:t>
      </w:r>
      <w:r>
        <w:rPr>
          <w:szCs w:val="24"/>
        </w:rPr>
        <w:t>)</w:t>
      </w:r>
      <w:r w:rsidRPr="004E761A">
        <w:rPr>
          <w:szCs w:val="24"/>
        </w:rPr>
        <w:t>.</w:t>
      </w:r>
    </w:p>
    <w:p w14:paraId="5546CC08" w14:textId="77777777" w:rsidR="00EC5642" w:rsidRPr="004E761A" w:rsidRDefault="00EC5642" w:rsidP="009D67D6">
      <w:pPr>
        <w:ind w:left="720"/>
        <w:rPr>
          <w:szCs w:val="24"/>
        </w:rPr>
      </w:pPr>
    </w:p>
    <w:p w14:paraId="180E30FD" w14:textId="77777777" w:rsidR="00EC5642" w:rsidRDefault="009D67D6" w:rsidP="00231B81">
      <w:pPr>
        <w:ind w:left="720"/>
        <w:rPr>
          <w:szCs w:val="24"/>
        </w:rPr>
      </w:pPr>
      <w:r w:rsidRPr="00C95210">
        <w:rPr>
          <w:b/>
          <w:szCs w:val="24"/>
        </w:rPr>
        <w:lastRenderedPageBreak/>
        <w:t xml:space="preserve">6.2.4.1- MHPAEA </w:t>
      </w:r>
      <w:r w:rsidRPr="00C95210">
        <w:rPr>
          <w:szCs w:val="24"/>
        </w:rPr>
        <w:t xml:space="preserve">   </w:t>
      </w:r>
      <w:r>
        <w:rPr>
          <w:szCs w:val="24"/>
        </w:rPr>
        <w:t xml:space="preserve">Please indicate whether the State applies </w:t>
      </w:r>
      <w:r w:rsidRPr="004E761A">
        <w:rPr>
          <w:szCs w:val="24"/>
        </w:rPr>
        <w:t xml:space="preserve">an aggregate lifetime dollar limit </w:t>
      </w:r>
      <w:r>
        <w:rPr>
          <w:szCs w:val="24"/>
        </w:rPr>
        <w:t>and/or</w:t>
      </w:r>
      <w:r w:rsidRPr="004E761A">
        <w:rPr>
          <w:szCs w:val="24"/>
        </w:rPr>
        <w:t xml:space="preserve"> an annual dollar limit </w:t>
      </w:r>
      <w:r>
        <w:rPr>
          <w:szCs w:val="24"/>
        </w:rPr>
        <w:t xml:space="preserve">on </w:t>
      </w:r>
      <w:r w:rsidRPr="00C95210">
        <w:rPr>
          <w:szCs w:val="24"/>
        </w:rPr>
        <w:t xml:space="preserve">any </w:t>
      </w:r>
      <w:r>
        <w:rPr>
          <w:szCs w:val="24"/>
        </w:rPr>
        <w:t>mental health or substance abuse disorder</w:t>
      </w:r>
      <w:r w:rsidRPr="00C95210">
        <w:rPr>
          <w:szCs w:val="24"/>
        </w:rPr>
        <w:t xml:space="preserve"> benefits covered under the State child health plan</w:t>
      </w:r>
      <w:r>
        <w:rPr>
          <w:szCs w:val="24"/>
        </w:rPr>
        <w:t>.</w:t>
      </w:r>
    </w:p>
    <w:p w14:paraId="737A2AD4" w14:textId="77777777" w:rsidR="009D67D6" w:rsidRDefault="009D67D6" w:rsidP="009D67D6">
      <w:pPr>
        <w:ind w:left="1440"/>
        <w:rPr>
          <w:szCs w:val="24"/>
        </w:rPr>
      </w:pPr>
      <w:r>
        <w:rPr>
          <w:szCs w:val="24"/>
        </w:rPr>
        <w:t xml:space="preserve">  </w:t>
      </w:r>
    </w:p>
    <w:p w14:paraId="30CA0DD0" w14:textId="77777777" w:rsidR="009D67D6" w:rsidRPr="00EC5642" w:rsidRDefault="00EC5642"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Aggregate lifetime dollar limit is </w:t>
      </w:r>
      <w:proofErr w:type="gramStart"/>
      <w:r w:rsidR="009D67D6" w:rsidRPr="00EC5642">
        <w:rPr>
          <w:szCs w:val="24"/>
        </w:rPr>
        <w:t>applied</w:t>
      </w:r>
      <w:proofErr w:type="gramEnd"/>
      <w:r w:rsidR="009D67D6" w:rsidRPr="00EC5642">
        <w:rPr>
          <w:szCs w:val="24"/>
        </w:rPr>
        <w:t xml:space="preserve"> </w:t>
      </w:r>
    </w:p>
    <w:p w14:paraId="5280B5B6" w14:textId="77777777" w:rsidR="009D67D6" w:rsidRPr="00EC5642" w:rsidRDefault="00EC5642"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Aggregate annual dollar limit is </w:t>
      </w:r>
      <w:proofErr w:type="gramStart"/>
      <w:r w:rsidR="009D67D6" w:rsidRPr="00EC5642">
        <w:rPr>
          <w:szCs w:val="24"/>
        </w:rPr>
        <w:t>applied</w:t>
      </w:r>
      <w:proofErr w:type="gramEnd"/>
    </w:p>
    <w:p w14:paraId="2EC7D618" w14:textId="77777777" w:rsidR="009D67D6" w:rsidRPr="00EC5642" w:rsidRDefault="00EC5642"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 xml:space="preserve">No dollar limit is </w:t>
      </w:r>
      <w:proofErr w:type="gramStart"/>
      <w:r w:rsidR="009D67D6" w:rsidRPr="00EC5642">
        <w:rPr>
          <w:szCs w:val="24"/>
        </w:rPr>
        <w:t>applied</w:t>
      </w:r>
      <w:proofErr w:type="gramEnd"/>
    </w:p>
    <w:p w14:paraId="436D1B6E" w14:textId="77777777" w:rsidR="009D67D6" w:rsidRDefault="009D67D6" w:rsidP="00231B81">
      <w:pPr>
        <w:ind w:left="1440"/>
        <w:rPr>
          <w:b/>
          <w:szCs w:val="24"/>
          <w:u w:val="single"/>
        </w:rPr>
      </w:pPr>
      <w:r w:rsidRPr="003722C7">
        <w:rPr>
          <w:b/>
          <w:szCs w:val="24"/>
          <w:u w:val="single"/>
        </w:rPr>
        <w:t xml:space="preserve">Guidance: </w:t>
      </w:r>
      <w:r>
        <w:rPr>
          <w:b/>
          <w:szCs w:val="24"/>
          <w:u w:val="single"/>
        </w:rPr>
        <w:t xml:space="preserve">If there are no </w:t>
      </w:r>
      <w:r w:rsidRPr="004E761A">
        <w:rPr>
          <w:b/>
          <w:szCs w:val="24"/>
          <w:u w:val="single"/>
        </w:rPr>
        <w:t xml:space="preserve">aggregate lifetime or annual dollar limit on </w:t>
      </w:r>
      <w:r w:rsidRPr="000F6540">
        <w:rPr>
          <w:b/>
          <w:szCs w:val="24"/>
          <w:u w:val="single"/>
        </w:rPr>
        <w:t>any</w:t>
      </w:r>
      <w:r w:rsidRPr="004E761A">
        <w:rPr>
          <w:b/>
          <w:szCs w:val="24"/>
          <w:u w:val="single"/>
        </w:rPr>
        <w:t xml:space="preserve"> mental health or substance use disorder benefits</w:t>
      </w:r>
      <w:r>
        <w:rPr>
          <w:b/>
          <w:szCs w:val="24"/>
          <w:u w:val="single"/>
        </w:rPr>
        <w:t>, p</w:t>
      </w:r>
      <w:r w:rsidRPr="004E761A">
        <w:rPr>
          <w:b/>
          <w:szCs w:val="24"/>
          <w:u w:val="single"/>
        </w:rPr>
        <w:t xml:space="preserve">lease go to section </w:t>
      </w:r>
      <w:r w:rsidRPr="00F1483D">
        <w:rPr>
          <w:b/>
          <w:szCs w:val="24"/>
          <w:u w:val="single"/>
        </w:rPr>
        <w:t>6.2.5- MHPAEA</w:t>
      </w:r>
      <w:r w:rsidRPr="004E761A">
        <w:rPr>
          <w:b/>
          <w:szCs w:val="24"/>
          <w:u w:val="single"/>
        </w:rPr>
        <w:t xml:space="preserve">.  </w:t>
      </w:r>
    </w:p>
    <w:p w14:paraId="4BC21417" w14:textId="77777777" w:rsidR="00EC5642" w:rsidRPr="003722C7" w:rsidRDefault="00EC5642" w:rsidP="009D67D6">
      <w:pPr>
        <w:ind w:left="2520"/>
        <w:rPr>
          <w:b/>
          <w:szCs w:val="24"/>
          <w:u w:val="single"/>
        </w:rPr>
      </w:pPr>
    </w:p>
    <w:p w14:paraId="6F899AFB" w14:textId="77777777" w:rsidR="00231B81" w:rsidRDefault="009D67D6" w:rsidP="00231B81">
      <w:pPr>
        <w:ind w:left="720"/>
        <w:rPr>
          <w:szCs w:val="24"/>
        </w:rPr>
      </w:pPr>
      <w:r w:rsidRPr="004E761A">
        <w:rPr>
          <w:b/>
          <w:szCs w:val="24"/>
        </w:rPr>
        <w:t>6.2.4.</w:t>
      </w:r>
      <w:r>
        <w:rPr>
          <w:b/>
          <w:szCs w:val="24"/>
        </w:rPr>
        <w:t>2</w:t>
      </w:r>
      <w:r w:rsidRPr="004E761A">
        <w:rPr>
          <w:b/>
          <w:szCs w:val="24"/>
        </w:rPr>
        <w:t>- MHPAEA</w:t>
      </w:r>
      <w:r>
        <w:rPr>
          <w:b/>
          <w:szCs w:val="24"/>
        </w:rPr>
        <w:t xml:space="preserve"> </w:t>
      </w:r>
      <w:r w:rsidRPr="004E761A">
        <w:rPr>
          <w:szCs w:val="24"/>
        </w:rPr>
        <w:t xml:space="preserve">   Are there any medical/surgical benefits covered under the </w:t>
      </w:r>
      <w:r>
        <w:rPr>
          <w:szCs w:val="24"/>
        </w:rPr>
        <w:t>S</w:t>
      </w:r>
      <w:r w:rsidRPr="004E761A">
        <w:rPr>
          <w:szCs w:val="24"/>
        </w:rPr>
        <w:t>tate</w:t>
      </w:r>
      <w:r>
        <w:rPr>
          <w:szCs w:val="24"/>
        </w:rPr>
        <w:t xml:space="preserve"> child health</w:t>
      </w:r>
      <w:r w:rsidRPr="004E761A">
        <w:rPr>
          <w:szCs w:val="24"/>
        </w:rPr>
        <w:t xml:space="preserve"> plan that have either an aggregate lifetime dollar limit or an annual dollar limit?</w:t>
      </w:r>
      <w:r>
        <w:rPr>
          <w:szCs w:val="24"/>
        </w:rPr>
        <w:t xml:space="preserve">  If yes, please specify what type of limits apply. </w:t>
      </w:r>
    </w:p>
    <w:p w14:paraId="0D0B8D37" w14:textId="77777777" w:rsidR="00231B81" w:rsidRDefault="00231B81" w:rsidP="00231B81">
      <w:pPr>
        <w:ind w:left="1440"/>
        <w:rPr>
          <w:szCs w:val="24"/>
        </w:rPr>
      </w:pPr>
    </w:p>
    <w:p w14:paraId="0F353E8A" w14:textId="77777777" w:rsidR="009D67D6" w:rsidRPr="00EC5642" w:rsidRDefault="00EC5642" w:rsidP="00231B81">
      <w:pPr>
        <w:spacing w:after="200"/>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Yes (Type(s) of limit:</w:t>
      </w:r>
      <w:r w:rsidR="00231B81">
        <w:rPr>
          <w:szCs w:val="24"/>
        </w:rPr>
        <w:t xml:space="preserve"> </w:t>
      </w:r>
      <w:r w:rsidR="00231B81" w:rsidRPr="004F7FF4" w:rsidDel="008D4CCB">
        <w:rPr>
          <w:b/>
          <w:szCs w:val="24"/>
        </w:rPr>
        <w:fldChar w:fldCharType="begin"/>
      </w:r>
      <w:r w:rsidR="00231B81" w:rsidRPr="004F7FF4" w:rsidDel="008D4CCB">
        <w:rPr>
          <w:b/>
          <w:szCs w:val="24"/>
        </w:rPr>
        <w:instrText xml:space="preserve"> FORMTEXT </w:instrText>
      </w:r>
      <w:r w:rsidR="00231B81" w:rsidRPr="004F7FF4" w:rsidDel="008D4CCB">
        <w:rPr>
          <w:b/>
          <w:szCs w:val="24"/>
        </w:rPr>
        <w:fldChar w:fldCharType="separate"/>
      </w:r>
      <w:r w:rsidR="00231B81" w:rsidRPr="004F7FF4" w:rsidDel="008D4CCB">
        <w:rPr>
          <w:b/>
          <w:szCs w:val="24"/>
        </w:rPr>
        <w:t> </w:t>
      </w:r>
      <w:r w:rsidR="00231B81" w:rsidRPr="004F7FF4" w:rsidDel="008D4CCB">
        <w:rPr>
          <w:b/>
          <w:szCs w:val="24"/>
        </w:rPr>
        <w:t> </w:t>
      </w:r>
      <w:r w:rsidR="00231B81" w:rsidRPr="004F7FF4" w:rsidDel="008D4CCB">
        <w:rPr>
          <w:b/>
          <w:szCs w:val="24"/>
        </w:rPr>
        <w:t> </w:t>
      </w:r>
      <w:r w:rsidR="00231B81" w:rsidRPr="004F7FF4" w:rsidDel="008D4CCB">
        <w:rPr>
          <w:b/>
          <w:szCs w:val="24"/>
        </w:rPr>
        <w:t> </w:t>
      </w:r>
      <w:r w:rsidR="00231B81" w:rsidRPr="004F7FF4" w:rsidDel="008D4CCB">
        <w:rPr>
          <w:b/>
          <w:szCs w:val="24"/>
        </w:rPr>
        <w:t> </w:t>
      </w:r>
      <w:r w:rsidR="00231B81" w:rsidRPr="004F7FF4" w:rsidDel="008D4CCB">
        <w:rPr>
          <w:b/>
          <w:szCs w:val="24"/>
        </w:rPr>
        <w:fldChar w:fldCharType="end"/>
      </w:r>
      <w:r w:rsidR="009D67D6" w:rsidRPr="00EC5642">
        <w:rPr>
          <w:szCs w:val="24"/>
        </w:rPr>
        <w:t>)</w:t>
      </w:r>
    </w:p>
    <w:p w14:paraId="08ACF985" w14:textId="77777777" w:rsidR="009D67D6" w:rsidRPr="00EC5642" w:rsidRDefault="00EC5642"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C5642">
        <w:rPr>
          <w:szCs w:val="24"/>
        </w:rPr>
        <w:t>No</w:t>
      </w:r>
    </w:p>
    <w:p w14:paraId="6EED1E6F" w14:textId="77777777" w:rsidR="009D67D6" w:rsidRDefault="009D67D6" w:rsidP="00231B81">
      <w:pPr>
        <w:ind w:left="1440"/>
        <w:rPr>
          <w:szCs w:val="24"/>
        </w:rPr>
      </w:pPr>
      <w:r>
        <w:rPr>
          <w:b/>
          <w:szCs w:val="24"/>
          <w:u w:val="single"/>
        </w:rPr>
        <w:t xml:space="preserve">Guidance: </w:t>
      </w:r>
      <w:r w:rsidRPr="004E761A">
        <w:rPr>
          <w:b/>
          <w:szCs w:val="24"/>
          <w:u w:val="single"/>
        </w:rPr>
        <w:t xml:space="preserve">If </w:t>
      </w:r>
      <w:r>
        <w:rPr>
          <w:b/>
          <w:szCs w:val="24"/>
          <w:u w:val="single"/>
        </w:rPr>
        <w:t xml:space="preserve">no aggregate lifetime dollar limit is </w:t>
      </w:r>
      <w:r w:rsidRPr="003722C7">
        <w:rPr>
          <w:b/>
          <w:szCs w:val="24"/>
          <w:u w:val="single"/>
        </w:rPr>
        <w:t xml:space="preserve">applied </w:t>
      </w:r>
      <w:r>
        <w:rPr>
          <w:b/>
          <w:szCs w:val="24"/>
          <w:u w:val="single"/>
        </w:rPr>
        <w:t>to medical/</w:t>
      </w:r>
      <w:r w:rsidR="00231B81">
        <w:rPr>
          <w:b/>
          <w:szCs w:val="24"/>
          <w:u w:val="single"/>
        </w:rPr>
        <w:t xml:space="preserve"> </w:t>
      </w:r>
      <w:r w:rsidRPr="003722C7">
        <w:rPr>
          <w:b/>
          <w:szCs w:val="24"/>
          <w:u w:val="single"/>
        </w:rPr>
        <w:t>surgical benefi</w:t>
      </w:r>
      <w:r>
        <w:rPr>
          <w:b/>
          <w:szCs w:val="24"/>
          <w:u w:val="single"/>
        </w:rPr>
        <w:t>ts</w:t>
      </w:r>
      <w:r w:rsidRPr="008602DB">
        <w:rPr>
          <w:b/>
          <w:szCs w:val="24"/>
          <w:u w:val="single"/>
        </w:rPr>
        <w:t>,</w:t>
      </w:r>
      <w:r w:rsidRPr="004E761A">
        <w:rPr>
          <w:b/>
          <w:szCs w:val="24"/>
          <w:u w:val="single"/>
        </w:rPr>
        <w:t xml:space="preserve"> the </w:t>
      </w:r>
      <w:r>
        <w:rPr>
          <w:b/>
          <w:szCs w:val="24"/>
          <w:u w:val="single"/>
        </w:rPr>
        <w:t>S</w:t>
      </w:r>
      <w:r w:rsidRPr="004E761A">
        <w:rPr>
          <w:b/>
          <w:szCs w:val="24"/>
          <w:u w:val="single"/>
        </w:rPr>
        <w:t xml:space="preserve">tate may not impose an aggregate lifetime dollar limit on </w:t>
      </w:r>
      <w:r w:rsidRPr="002043A2">
        <w:rPr>
          <w:b/>
          <w:i/>
          <w:szCs w:val="24"/>
          <w:u w:val="single"/>
        </w:rPr>
        <w:t>any</w:t>
      </w:r>
      <w:r w:rsidRPr="004E761A">
        <w:rPr>
          <w:b/>
          <w:szCs w:val="24"/>
          <w:u w:val="single"/>
        </w:rPr>
        <w:t xml:space="preserve"> mental health or substance use disorder benefits</w:t>
      </w:r>
      <w:r>
        <w:rPr>
          <w:b/>
          <w:szCs w:val="24"/>
          <w:u w:val="single"/>
        </w:rPr>
        <w:t xml:space="preserve">.  If no aggregate annual dollar limit is </w:t>
      </w:r>
      <w:r w:rsidRPr="003722C7">
        <w:rPr>
          <w:b/>
          <w:szCs w:val="24"/>
          <w:u w:val="single"/>
        </w:rPr>
        <w:t xml:space="preserve">applied </w:t>
      </w:r>
      <w:r>
        <w:rPr>
          <w:b/>
          <w:szCs w:val="24"/>
          <w:u w:val="single"/>
        </w:rPr>
        <w:t>to medical/</w:t>
      </w:r>
      <w:r w:rsidRPr="003722C7">
        <w:rPr>
          <w:b/>
          <w:szCs w:val="24"/>
          <w:u w:val="single"/>
        </w:rPr>
        <w:t>surgical benefi</w:t>
      </w:r>
      <w:r>
        <w:rPr>
          <w:b/>
          <w:szCs w:val="24"/>
          <w:u w:val="single"/>
        </w:rPr>
        <w:t>ts</w:t>
      </w:r>
      <w:r w:rsidRPr="008602DB">
        <w:rPr>
          <w:b/>
          <w:szCs w:val="24"/>
          <w:u w:val="single"/>
        </w:rPr>
        <w:t>,</w:t>
      </w:r>
      <w:r w:rsidRPr="004E761A">
        <w:rPr>
          <w:b/>
          <w:szCs w:val="24"/>
          <w:u w:val="single"/>
        </w:rPr>
        <w:t xml:space="preserve"> the </w:t>
      </w:r>
      <w:r>
        <w:rPr>
          <w:b/>
          <w:szCs w:val="24"/>
          <w:u w:val="single"/>
        </w:rPr>
        <w:t>S</w:t>
      </w:r>
      <w:r w:rsidRPr="004E761A">
        <w:rPr>
          <w:b/>
          <w:szCs w:val="24"/>
          <w:u w:val="single"/>
        </w:rPr>
        <w:t xml:space="preserve">tate may not impose an aggregate </w:t>
      </w:r>
      <w:r>
        <w:rPr>
          <w:b/>
          <w:szCs w:val="24"/>
          <w:u w:val="single"/>
        </w:rPr>
        <w:t>annual</w:t>
      </w:r>
      <w:r w:rsidRPr="004E761A">
        <w:rPr>
          <w:b/>
          <w:szCs w:val="24"/>
          <w:u w:val="single"/>
        </w:rPr>
        <w:t xml:space="preserve"> dollar limit on </w:t>
      </w:r>
      <w:r w:rsidRPr="002043A2">
        <w:rPr>
          <w:b/>
          <w:i/>
          <w:szCs w:val="24"/>
          <w:u w:val="single"/>
        </w:rPr>
        <w:t>any</w:t>
      </w:r>
      <w:r w:rsidRPr="004E761A">
        <w:rPr>
          <w:b/>
          <w:szCs w:val="24"/>
          <w:u w:val="single"/>
        </w:rPr>
        <w:t xml:space="preserve"> mental health or substance use disorder benefits</w:t>
      </w:r>
      <w:r>
        <w:rPr>
          <w:b/>
          <w:szCs w:val="24"/>
          <w:u w:val="single"/>
        </w:rPr>
        <w:t xml:space="preserve"> </w:t>
      </w:r>
      <w:r w:rsidRPr="003722C7">
        <w:rPr>
          <w:b/>
          <w:szCs w:val="24"/>
          <w:u w:val="single"/>
        </w:rPr>
        <w:t>(§457.496(c)(1)).</w:t>
      </w:r>
      <w:r>
        <w:rPr>
          <w:szCs w:val="24"/>
        </w:rPr>
        <w:t xml:space="preserve"> </w:t>
      </w:r>
    </w:p>
    <w:p w14:paraId="19B56E3B" w14:textId="77777777" w:rsidR="00231B81" w:rsidRDefault="00231B81" w:rsidP="009D67D6">
      <w:pPr>
        <w:ind w:left="2520"/>
        <w:rPr>
          <w:szCs w:val="24"/>
        </w:rPr>
      </w:pPr>
    </w:p>
    <w:p w14:paraId="6052821B" w14:textId="77777777" w:rsidR="009D67D6" w:rsidRDefault="009D67D6" w:rsidP="00231B81">
      <w:pPr>
        <w:ind w:left="720"/>
        <w:rPr>
          <w:szCs w:val="24"/>
        </w:rPr>
      </w:pPr>
      <w:r>
        <w:rPr>
          <w:b/>
          <w:szCs w:val="24"/>
        </w:rPr>
        <w:t>6.2.4.3 – MHPAEA</w:t>
      </w:r>
      <w:r>
        <w:rPr>
          <w:szCs w:val="24"/>
        </w:rPr>
        <w:t xml:space="preserve">.  States applying an aggregate lifetime or annual dollar limit on medical/surgical benefits and mental </w:t>
      </w:r>
      <w:proofErr w:type="gramStart"/>
      <w:r>
        <w:rPr>
          <w:szCs w:val="24"/>
        </w:rPr>
        <w:t>health</w:t>
      </w:r>
      <w:proofErr w:type="gramEnd"/>
      <w:r>
        <w:rPr>
          <w:szCs w:val="24"/>
        </w:rPr>
        <w:t xml:space="preserve"> or substance use disorder benefits must determine whether the portion of the medical/surgical benefits to which the limit applies is less than one-third, at least one-third but less than two-thirds, or at least two-thirds of all medical/surgical benefits covered under the State plan (457.496(c)).  </w:t>
      </w:r>
    </w:p>
    <w:p w14:paraId="58563A3F" w14:textId="77777777" w:rsidR="009D67D6" w:rsidRDefault="009D67D6" w:rsidP="00231B81">
      <w:pPr>
        <w:ind w:left="720"/>
        <w:rPr>
          <w:szCs w:val="24"/>
        </w:rPr>
      </w:pPr>
      <w:r>
        <w:rPr>
          <w:szCs w:val="24"/>
        </w:rPr>
        <w:t>The portion of medical/surgical benefits subject to the limit is based on the dollar amount expected to be paid for all medical/surgical benefits under the State plan for the State plan year or portion of the plan year after a change in benefits that affects the applicability of the aggregate lifetime or annual dollar limits (457.496(c)(3)).</w:t>
      </w:r>
    </w:p>
    <w:p w14:paraId="7F056710" w14:textId="77777777" w:rsidR="00231B81" w:rsidRDefault="00231B81" w:rsidP="009D67D6">
      <w:pPr>
        <w:ind w:left="1440"/>
        <w:rPr>
          <w:szCs w:val="24"/>
        </w:rPr>
      </w:pPr>
    </w:p>
    <w:p w14:paraId="0D4FCB66" w14:textId="77777777" w:rsidR="009D67D6" w:rsidRPr="00231B81" w:rsidRDefault="00231B81"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 xml:space="preserve">The State assures that it has developed a reasonable methodology to calculate the portion of covered medical/surgical benefits which are subject to the aggregate lifetime and/or annual dollar limit, as applicable.   </w:t>
      </w:r>
    </w:p>
    <w:p w14:paraId="493AC1D3" w14:textId="77777777" w:rsidR="00231B81" w:rsidRDefault="009D67D6" w:rsidP="00231B81">
      <w:pPr>
        <w:ind w:left="1440"/>
        <w:rPr>
          <w:b/>
          <w:szCs w:val="24"/>
          <w:u w:val="single"/>
        </w:rPr>
      </w:pPr>
      <w:r w:rsidRPr="0020567A" w:rsidDel="00794028">
        <w:rPr>
          <w:b/>
          <w:szCs w:val="24"/>
          <w:u w:val="single"/>
        </w:rPr>
        <w:t xml:space="preserve">Guidance:  Please include the state’s methodology </w:t>
      </w:r>
      <w:r w:rsidRPr="0020567A">
        <w:rPr>
          <w:b/>
          <w:szCs w:val="24"/>
          <w:u w:val="single"/>
        </w:rPr>
        <w:t xml:space="preserve">to calculate the portion of covered medical/surgical benefits which are subject to the aggregate lifetime and/or </w:t>
      </w:r>
      <w:r w:rsidRPr="0020567A">
        <w:rPr>
          <w:b/>
          <w:szCs w:val="24"/>
          <w:u w:val="single"/>
        </w:rPr>
        <w:lastRenderedPageBreak/>
        <w:t>annual dollar limit, as applicable,</w:t>
      </w:r>
      <w:r w:rsidRPr="0020567A" w:rsidDel="00794028">
        <w:rPr>
          <w:b/>
          <w:szCs w:val="24"/>
          <w:u w:val="single"/>
        </w:rPr>
        <w:t xml:space="preserve"> as an</w:t>
      </w:r>
      <w:r w:rsidRPr="0020567A" w:rsidDel="00794028">
        <w:rPr>
          <w:szCs w:val="24"/>
          <w:u w:val="single"/>
        </w:rPr>
        <w:t xml:space="preserve"> </w:t>
      </w:r>
      <w:r w:rsidRPr="0020567A" w:rsidDel="00794028">
        <w:rPr>
          <w:b/>
          <w:szCs w:val="24"/>
          <w:u w:val="single"/>
        </w:rPr>
        <w:t>attachment to the State child health plan.</w:t>
      </w:r>
    </w:p>
    <w:p w14:paraId="6E2A9736" w14:textId="77777777" w:rsidR="009D67D6" w:rsidRPr="0020567A" w:rsidRDefault="009D67D6" w:rsidP="00231B81">
      <w:pPr>
        <w:ind w:left="1530"/>
        <w:rPr>
          <w:highlight w:val="cyan"/>
          <w:u w:val="single"/>
        </w:rPr>
      </w:pPr>
      <w:r w:rsidRPr="0020567A" w:rsidDel="00794028">
        <w:rPr>
          <w:b/>
          <w:szCs w:val="24"/>
          <w:u w:val="single"/>
        </w:rPr>
        <w:t xml:space="preserve"> </w:t>
      </w:r>
    </w:p>
    <w:p w14:paraId="72F7F178" w14:textId="77777777" w:rsidR="009D67D6" w:rsidRPr="00FE045E" w:rsidRDefault="009D67D6" w:rsidP="00C9573B">
      <w:pPr>
        <w:pStyle w:val="ListParagraph"/>
        <w:ind w:left="1440"/>
        <w:rPr>
          <w:b/>
          <w:szCs w:val="24"/>
        </w:rPr>
      </w:pPr>
      <w:r w:rsidRPr="00FE045E">
        <w:rPr>
          <w:b/>
          <w:szCs w:val="24"/>
        </w:rPr>
        <w:t>6.2.4.3.1- MHPAEA</w:t>
      </w:r>
      <w:r w:rsidRPr="00FE045E">
        <w:rPr>
          <w:szCs w:val="24"/>
        </w:rPr>
        <w:t xml:space="preserve">   Please indicate the portion of the total costs for medical and surgical benefits covered under the State plan which are subject to a lifetime dollar limit:</w:t>
      </w:r>
    </w:p>
    <w:p w14:paraId="2CF7765D" w14:textId="77777777" w:rsidR="009D67D6" w:rsidRPr="00FE045E" w:rsidRDefault="009D67D6" w:rsidP="009D67D6">
      <w:pPr>
        <w:pStyle w:val="ListParagraph"/>
        <w:ind w:left="2880"/>
        <w:rPr>
          <w:b/>
          <w:szCs w:val="24"/>
        </w:rPr>
      </w:pPr>
    </w:p>
    <w:p w14:paraId="2C84ABAC"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 xml:space="preserve">Less than 1/3 </w:t>
      </w:r>
    </w:p>
    <w:p w14:paraId="78BAAFCF"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 xml:space="preserve">At least 1/3 and less than 2/3 </w:t>
      </w:r>
    </w:p>
    <w:p w14:paraId="2CF79F99"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At least 2/3</w:t>
      </w:r>
    </w:p>
    <w:p w14:paraId="32B26CC0" w14:textId="77777777" w:rsidR="009D67D6" w:rsidRPr="00FE045E" w:rsidRDefault="009D67D6" w:rsidP="009D67D6">
      <w:pPr>
        <w:pStyle w:val="ListParagraph"/>
        <w:ind w:left="2880"/>
        <w:rPr>
          <w:b/>
          <w:szCs w:val="24"/>
        </w:rPr>
      </w:pPr>
    </w:p>
    <w:p w14:paraId="0202D620" w14:textId="77777777" w:rsidR="009D67D6" w:rsidRPr="00FE045E" w:rsidRDefault="009D67D6" w:rsidP="00C9573B">
      <w:pPr>
        <w:pStyle w:val="ListParagraph"/>
        <w:ind w:left="1440"/>
        <w:rPr>
          <w:b/>
          <w:szCs w:val="24"/>
        </w:rPr>
      </w:pPr>
      <w:r w:rsidRPr="00FE045E">
        <w:rPr>
          <w:b/>
          <w:szCs w:val="24"/>
        </w:rPr>
        <w:t>6.2.4.3.2- MHPAEA</w:t>
      </w:r>
      <w:r w:rsidRPr="00FE045E">
        <w:rPr>
          <w:szCs w:val="24"/>
        </w:rPr>
        <w:t xml:space="preserve">   Please indicate the portion of the total costs for medical and surgical benefits covered under the State plan which are subject to an annual dollar limit:</w:t>
      </w:r>
    </w:p>
    <w:p w14:paraId="41DD2AF8" w14:textId="77777777" w:rsidR="009D67D6" w:rsidRPr="00FE045E" w:rsidRDefault="009D67D6" w:rsidP="009D67D6">
      <w:pPr>
        <w:pStyle w:val="ListParagraph"/>
        <w:ind w:left="2880"/>
        <w:rPr>
          <w:b/>
          <w:szCs w:val="24"/>
        </w:rPr>
      </w:pPr>
    </w:p>
    <w:p w14:paraId="5CC63F6A"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 xml:space="preserve">Less than 1/3 </w:t>
      </w:r>
    </w:p>
    <w:p w14:paraId="3C7BB5C0"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 xml:space="preserve">At least 1/3 and less than 2/3 </w:t>
      </w:r>
    </w:p>
    <w:p w14:paraId="70F86455"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At least 2/3</w:t>
      </w:r>
    </w:p>
    <w:p w14:paraId="042E0C11" w14:textId="77777777" w:rsidR="009D67D6" w:rsidRDefault="009D67D6" w:rsidP="00C9573B">
      <w:pPr>
        <w:ind w:left="2160"/>
        <w:rPr>
          <w:b/>
          <w:szCs w:val="24"/>
          <w:u w:val="single"/>
        </w:rPr>
      </w:pPr>
      <w:r w:rsidRPr="00322AC2">
        <w:rPr>
          <w:b/>
          <w:szCs w:val="24"/>
          <w:u w:val="single"/>
        </w:rPr>
        <w:t xml:space="preserve">Guidance: If an aggregate lifetime limit is applied to less than one-third of all medical/surgical benefits, the State may not impose </w:t>
      </w:r>
      <w:r>
        <w:rPr>
          <w:b/>
          <w:szCs w:val="24"/>
          <w:u w:val="single"/>
        </w:rPr>
        <w:t>an aggregate lifetime limit</w:t>
      </w:r>
      <w:r w:rsidRPr="00322AC2">
        <w:rPr>
          <w:b/>
          <w:szCs w:val="24"/>
          <w:u w:val="single"/>
        </w:rPr>
        <w:t xml:space="preserve"> on </w:t>
      </w:r>
      <w:r w:rsidRPr="00322AC2">
        <w:rPr>
          <w:b/>
          <w:i/>
          <w:szCs w:val="24"/>
          <w:u w:val="single"/>
        </w:rPr>
        <w:t>any</w:t>
      </w:r>
      <w:r w:rsidRPr="00322AC2">
        <w:rPr>
          <w:b/>
          <w:szCs w:val="24"/>
          <w:u w:val="single"/>
        </w:rPr>
        <w:t xml:space="preserve"> mental health or substance use disorder benefits.</w:t>
      </w:r>
      <w:r>
        <w:rPr>
          <w:b/>
          <w:szCs w:val="24"/>
          <w:u w:val="single"/>
        </w:rPr>
        <w:t xml:space="preserve">  If an annual dollar limit is applied to less than one-third of all medical surgical benefits, the State may not impose an annual dollar limit on </w:t>
      </w:r>
      <w:r w:rsidRPr="0061724E">
        <w:rPr>
          <w:b/>
          <w:i/>
          <w:szCs w:val="24"/>
          <w:u w:val="single"/>
        </w:rPr>
        <w:t xml:space="preserve">any </w:t>
      </w:r>
      <w:r>
        <w:rPr>
          <w:b/>
          <w:szCs w:val="24"/>
          <w:u w:val="single"/>
        </w:rPr>
        <w:t xml:space="preserve">mental health or substance use disorder benefits </w:t>
      </w:r>
      <w:r w:rsidRPr="00322AC2">
        <w:rPr>
          <w:b/>
          <w:szCs w:val="24"/>
          <w:u w:val="single"/>
        </w:rPr>
        <w:t>(§457.496(c)(1))</w:t>
      </w:r>
      <w:r>
        <w:rPr>
          <w:b/>
          <w:szCs w:val="24"/>
          <w:u w:val="single"/>
        </w:rPr>
        <w:t>.</w:t>
      </w:r>
      <w:r w:rsidRPr="00322AC2">
        <w:rPr>
          <w:b/>
          <w:szCs w:val="24"/>
          <w:u w:val="single"/>
        </w:rPr>
        <w:t xml:space="preserve"> Skip to section 6.2.5</w:t>
      </w:r>
      <w:r>
        <w:rPr>
          <w:b/>
          <w:szCs w:val="24"/>
          <w:u w:val="single"/>
        </w:rPr>
        <w:t>-MHPAEA.</w:t>
      </w:r>
    </w:p>
    <w:p w14:paraId="75918CF6" w14:textId="77777777" w:rsidR="00C9573B" w:rsidRPr="00322AC2" w:rsidRDefault="00C9573B" w:rsidP="00C9573B">
      <w:pPr>
        <w:ind w:left="2160"/>
        <w:rPr>
          <w:b/>
          <w:szCs w:val="24"/>
          <w:u w:val="single"/>
        </w:rPr>
      </w:pPr>
    </w:p>
    <w:p w14:paraId="6BD9C0AF" w14:textId="77777777" w:rsidR="009D67D6" w:rsidRDefault="009D67D6" w:rsidP="00C9573B">
      <w:pPr>
        <w:ind w:left="2160"/>
        <w:rPr>
          <w:b/>
          <w:szCs w:val="24"/>
          <w:u w:val="single"/>
        </w:rPr>
      </w:pPr>
      <w:r>
        <w:rPr>
          <w:b/>
          <w:szCs w:val="24"/>
          <w:u w:val="single"/>
        </w:rPr>
        <w:t xml:space="preserve">If the State applies an aggregate lifetime or annual dollar limit </w:t>
      </w:r>
      <w:r w:rsidRPr="003722C7">
        <w:rPr>
          <w:b/>
          <w:szCs w:val="24"/>
          <w:u w:val="single"/>
        </w:rPr>
        <w:t xml:space="preserve">to </w:t>
      </w:r>
      <w:r>
        <w:rPr>
          <w:b/>
          <w:szCs w:val="24"/>
          <w:u w:val="single"/>
        </w:rPr>
        <w:t>at least</w:t>
      </w:r>
      <w:r w:rsidRPr="003722C7">
        <w:rPr>
          <w:b/>
          <w:szCs w:val="24"/>
          <w:u w:val="single"/>
        </w:rPr>
        <w:t xml:space="preserve"> one-third of all medical/surgical benefi</w:t>
      </w:r>
      <w:r>
        <w:rPr>
          <w:b/>
          <w:szCs w:val="24"/>
          <w:u w:val="single"/>
        </w:rPr>
        <w:t>ts</w:t>
      </w:r>
      <w:r w:rsidRPr="008602DB">
        <w:rPr>
          <w:b/>
          <w:szCs w:val="24"/>
          <w:u w:val="single"/>
        </w:rPr>
        <w:t>,</w:t>
      </w:r>
      <w:r w:rsidRPr="004E761A">
        <w:rPr>
          <w:b/>
          <w:szCs w:val="24"/>
          <w:u w:val="single"/>
        </w:rPr>
        <w:t xml:space="preserve"> </w:t>
      </w:r>
      <w:r>
        <w:rPr>
          <w:b/>
          <w:szCs w:val="24"/>
          <w:u w:val="single"/>
        </w:rPr>
        <w:t>p</w:t>
      </w:r>
      <w:r w:rsidRPr="003722C7">
        <w:rPr>
          <w:b/>
          <w:szCs w:val="24"/>
          <w:u w:val="single"/>
        </w:rPr>
        <w:t xml:space="preserve">lease continue below to provide the assurances related to </w:t>
      </w:r>
      <w:r>
        <w:rPr>
          <w:b/>
          <w:szCs w:val="24"/>
          <w:u w:val="single"/>
        </w:rPr>
        <w:t>the</w:t>
      </w:r>
      <w:r w:rsidRPr="003722C7">
        <w:rPr>
          <w:b/>
          <w:szCs w:val="24"/>
          <w:u w:val="single"/>
        </w:rPr>
        <w:t xml:space="preserve"> determination of the </w:t>
      </w:r>
      <w:r>
        <w:rPr>
          <w:b/>
          <w:szCs w:val="24"/>
          <w:u w:val="single"/>
        </w:rPr>
        <w:t>portion</w:t>
      </w:r>
      <w:r w:rsidRPr="003722C7">
        <w:rPr>
          <w:b/>
          <w:szCs w:val="24"/>
          <w:u w:val="single"/>
        </w:rPr>
        <w:t xml:space="preserve"> of total costs </w:t>
      </w:r>
      <w:r w:rsidRPr="00573255">
        <w:rPr>
          <w:b/>
          <w:szCs w:val="24"/>
          <w:u w:val="single"/>
        </w:rPr>
        <w:t>for medical/surgical benefits that are subject to either an</w:t>
      </w:r>
      <w:r w:rsidRPr="00BE6C2D">
        <w:rPr>
          <w:b/>
          <w:szCs w:val="24"/>
          <w:u w:val="single"/>
        </w:rPr>
        <w:t xml:space="preserve"> </w:t>
      </w:r>
      <w:r w:rsidRPr="00573255">
        <w:rPr>
          <w:b/>
          <w:szCs w:val="24"/>
          <w:u w:val="single"/>
        </w:rPr>
        <w:t>annual or lifetime limit.</w:t>
      </w:r>
    </w:p>
    <w:p w14:paraId="1BC1FB94" w14:textId="77777777" w:rsidR="00231B81" w:rsidRDefault="00231B81" w:rsidP="009D67D6">
      <w:pPr>
        <w:ind w:left="3240"/>
      </w:pPr>
    </w:p>
    <w:p w14:paraId="7BDD15EF" w14:textId="77777777" w:rsidR="009D67D6" w:rsidRDefault="00231B81" w:rsidP="00C9573B">
      <w:pPr>
        <w:pStyle w:val="ListParagraph"/>
        <w:ind w:left="2880"/>
        <w:rPr>
          <w:szCs w:val="24"/>
        </w:rPr>
      </w:pPr>
      <w:r>
        <w:rPr>
          <w:b/>
          <w:szCs w:val="24"/>
        </w:rPr>
        <w:t>6.2.4.3.2.1</w:t>
      </w:r>
      <w:r w:rsidR="009D67D6" w:rsidRPr="00573255">
        <w:rPr>
          <w:b/>
          <w:szCs w:val="24"/>
        </w:rPr>
        <w:t xml:space="preserve">- </w:t>
      </w:r>
      <w:proofErr w:type="gramStart"/>
      <w:r w:rsidR="009D67D6" w:rsidRPr="00573255">
        <w:rPr>
          <w:b/>
          <w:szCs w:val="24"/>
        </w:rPr>
        <w:t xml:space="preserve">MHPAEA </w:t>
      </w:r>
      <w:r w:rsidR="009D67D6">
        <w:rPr>
          <w:szCs w:val="24"/>
        </w:rPr>
        <w:t xml:space="preserve"> </w:t>
      </w:r>
      <w:r w:rsidR="009D67D6" w:rsidRPr="00573255">
        <w:rPr>
          <w:szCs w:val="24"/>
          <w:u w:val="single"/>
        </w:rPr>
        <w:t>If</w:t>
      </w:r>
      <w:proofErr w:type="gramEnd"/>
      <w:r w:rsidR="009D67D6" w:rsidRPr="00573255">
        <w:rPr>
          <w:szCs w:val="24"/>
          <w:u w:val="single"/>
        </w:rPr>
        <w:t xml:space="preserve"> </w:t>
      </w:r>
      <w:r w:rsidR="009D67D6">
        <w:rPr>
          <w:szCs w:val="24"/>
          <w:u w:val="single"/>
        </w:rPr>
        <w:t>the State applies an aggregate lifetime or annual dollar limit to at least</w:t>
      </w:r>
      <w:r w:rsidR="009D67D6" w:rsidRPr="00573255">
        <w:rPr>
          <w:szCs w:val="24"/>
          <w:u w:val="single"/>
        </w:rPr>
        <w:t xml:space="preserve">1/3 and </w:t>
      </w:r>
      <w:r w:rsidR="009D67D6">
        <w:rPr>
          <w:szCs w:val="24"/>
          <w:u w:val="single"/>
        </w:rPr>
        <w:t xml:space="preserve">less than </w:t>
      </w:r>
      <w:r w:rsidR="009D67D6" w:rsidRPr="00573255">
        <w:rPr>
          <w:szCs w:val="24"/>
          <w:u w:val="single"/>
        </w:rPr>
        <w:t>2/3</w:t>
      </w:r>
      <w:r w:rsidR="009D67D6">
        <w:rPr>
          <w:szCs w:val="24"/>
        </w:rPr>
        <w:t xml:space="preserve"> of all medical/surgical benefits, the State assures the following (§§457.496(c)(4)(</w:t>
      </w:r>
      <w:proofErr w:type="spellStart"/>
      <w:r w:rsidR="009D67D6">
        <w:rPr>
          <w:szCs w:val="24"/>
        </w:rPr>
        <w:t>i</w:t>
      </w:r>
      <w:proofErr w:type="spellEnd"/>
      <w:r w:rsidR="009D67D6">
        <w:rPr>
          <w:szCs w:val="24"/>
        </w:rPr>
        <w:t>)(B);</w:t>
      </w:r>
      <w:r w:rsidR="009D67D6" w:rsidRPr="00DB5CB6">
        <w:rPr>
          <w:szCs w:val="24"/>
        </w:rPr>
        <w:t xml:space="preserve"> 457.496(c)(4)(ii)</w:t>
      </w:r>
      <w:r w:rsidR="009D67D6">
        <w:rPr>
          <w:szCs w:val="24"/>
        </w:rPr>
        <w:t>):</w:t>
      </w:r>
    </w:p>
    <w:p w14:paraId="6B9F625D" w14:textId="77777777" w:rsidR="009D67D6" w:rsidRDefault="009D67D6" w:rsidP="009D67D6">
      <w:pPr>
        <w:pStyle w:val="ListParagraph"/>
        <w:ind w:left="3600"/>
        <w:rPr>
          <w:szCs w:val="24"/>
        </w:rPr>
      </w:pPr>
    </w:p>
    <w:p w14:paraId="5C8D8364" w14:textId="77777777" w:rsidR="009D67D6" w:rsidRPr="00231B81" w:rsidRDefault="00231B81" w:rsidP="00C9573B">
      <w:pPr>
        <w:widowControl/>
        <w:spacing w:after="200" w:line="276" w:lineRule="auto"/>
        <w:ind w:left="36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 xml:space="preserve">The State applies an aggregate lifetime or annual dollar limit on mental health or substance use disorder benefits that is no more restrictive than an average limit calculated for medical/surgical benefits. </w:t>
      </w:r>
    </w:p>
    <w:p w14:paraId="3BF68C0A" w14:textId="77777777" w:rsidR="009D67D6" w:rsidRDefault="009D67D6" w:rsidP="00C9573B">
      <w:pPr>
        <w:ind w:left="3600"/>
        <w:rPr>
          <w:b/>
          <w:szCs w:val="24"/>
          <w:u w:val="single"/>
        </w:rPr>
      </w:pPr>
      <w:r w:rsidRPr="002207A4">
        <w:rPr>
          <w:b/>
          <w:szCs w:val="24"/>
          <w:u w:val="single"/>
        </w:rPr>
        <w:lastRenderedPageBreak/>
        <w:t xml:space="preserve">Guidance:  </w:t>
      </w:r>
      <w:r>
        <w:rPr>
          <w:b/>
          <w:szCs w:val="24"/>
          <w:u w:val="single"/>
        </w:rPr>
        <w:t>T</w:t>
      </w:r>
      <w:r w:rsidRPr="002207A4">
        <w:rPr>
          <w:b/>
          <w:szCs w:val="24"/>
          <w:u w:val="single"/>
        </w:rPr>
        <w:t xml:space="preserve">he state’s methodology for calculating the average limit for medical/surgical benefits </w:t>
      </w:r>
      <w:r>
        <w:rPr>
          <w:b/>
          <w:szCs w:val="24"/>
          <w:u w:val="single"/>
        </w:rPr>
        <w:t>must be consistent with</w:t>
      </w:r>
      <w:r w:rsidRPr="002207A4">
        <w:rPr>
          <w:b/>
          <w:szCs w:val="24"/>
          <w:u w:val="single"/>
        </w:rPr>
        <w:t xml:space="preserve"> §§457.496(c)(4)(</w:t>
      </w:r>
      <w:proofErr w:type="spellStart"/>
      <w:r w:rsidRPr="002207A4">
        <w:rPr>
          <w:b/>
          <w:szCs w:val="24"/>
          <w:u w:val="single"/>
        </w:rPr>
        <w:t>i</w:t>
      </w:r>
      <w:proofErr w:type="spellEnd"/>
      <w:r w:rsidRPr="002207A4">
        <w:rPr>
          <w:b/>
          <w:szCs w:val="24"/>
          <w:u w:val="single"/>
        </w:rPr>
        <w:t xml:space="preserve">)(B) and 457.496(c)(4)(ii).  </w:t>
      </w:r>
      <w:r>
        <w:rPr>
          <w:b/>
          <w:szCs w:val="24"/>
          <w:u w:val="single"/>
        </w:rPr>
        <w:t>Please include the state’s methodology as an attachment to the State child health plan.</w:t>
      </w:r>
    </w:p>
    <w:p w14:paraId="7C672702" w14:textId="77777777" w:rsidR="00231B81" w:rsidRDefault="00231B81" w:rsidP="00231B81">
      <w:pPr>
        <w:ind w:left="3960"/>
      </w:pPr>
    </w:p>
    <w:p w14:paraId="1C506D97" w14:textId="77777777" w:rsidR="009D67D6" w:rsidRDefault="00231B81" w:rsidP="00C9573B">
      <w:pPr>
        <w:pStyle w:val="ListParagraph"/>
        <w:ind w:left="2880"/>
        <w:rPr>
          <w:szCs w:val="24"/>
        </w:rPr>
      </w:pPr>
      <w:r>
        <w:rPr>
          <w:b/>
          <w:szCs w:val="24"/>
        </w:rPr>
        <w:t>6.2.4.3.2.2</w:t>
      </w:r>
      <w:r w:rsidR="009D67D6" w:rsidRPr="00374A2D">
        <w:rPr>
          <w:b/>
          <w:szCs w:val="24"/>
        </w:rPr>
        <w:t xml:space="preserve">- </w:t>
      </w:r>
      <w:proofErr w:type="gramStart"/>
      <w:r w:rsidR="009D67D6" w:rsidRPr="00374A2D">
        <w:rPr>
          <w:b/>
          <w:szCs w:val="24"/>
        </w:rPr>
        <w:t xml:space="preserve">MHPAEA </w:t>
      </w:r>
      <w:r w:rsidR="009D67D6">
        <w:rPr>
          <w:szCs w:val="24"/>
        </w:rPr>
        <w:t xml:space="preserve"> </w:t>
      </w:r>
      <w:r w:rsidR="009D67D6" w:rsidRPr="007D390C">
        <w:rPr>
          <w:szCs w:val="24"/>
        </w:rPr>
        <w:t>If</w:t>
      </w:r>
      <w:proofErr w:type="gramEnd"/>
      <w:r w:rsidR="009D67D6" w:rsidRPr="007D390C">
        <w:rPr>
          <w:szCs w:val="24"/>
        </w:rPr>
        <w:t xml:space="preserve"> at least 2/3</w:t>
      </w:r>
      <w:r w:rsidR="009D67D6">
        <w:rPr>
          <w:szCs w:val="24"/>
        </w:rPr>
        <w:t xml:space="preserve"> of all medical/surgical benefits are subject to an annual or lifetime limit, the State assures either of the following (§457.496(c)(2)(</w:t>
      </w:r>
      <w:proofErr w:type="spellStart"/>
      <w:r w:rsidR="009D67D6">
        <w:rPr>
          <w:szCs w:val="24"/>
        </w:rPr>
        <w:t>i</w:t>
      </w:r>
      <w:proofErr w:type="spellEnd"/>
      <w:r w:rsidR="009D67D6">
        <w:rPr>
          <w:szCs w:val="24"/>
        </w:rPr>
        <w:t xml:space="preserve">); </w:t>
      </w:r>
      <w:r w:rsidR="009D67D6" w:rsidRPr="004E761A">
        <w:rPr>
          <w:szCs w:val="24"/>
        </w:rPr>
        <w:t>(§457.496(c)(2)</w:t>
      </w:r>
      <w:r w:rsidR="009D67D6">
        <w:rPr>
          <w:szCs w:val="24"/>
        </w:rPr>
        <w:t>(ii)):</w:t>
      </w:r>
    </w:p>
    <w:p w14:paraId="5489090E" w14:textId="77777777" w:rsidR="009D67D6" w:rsidRDefault="009D67D6" w:rsidP="009D67D6">
      <w:pPr>
        <w:pStyle w:val="ListParagraph"/>
        <w:ind w:left="3600"/>
        <w:rPr>
          <w:szCs w:val="24"/>
        </w:rPr>
      </w:pPr>
    </w:p>
    <w:p w14:paraId="282D37B4" w14:textId="77777777" w:rsidR="009D67D6" w:rsidRDefault="00231B81" w:rsidP="00C9573B">
      <w:pPr>
        <w:widowControl/>
        <w:spacing w:after="200" w:line="276" w:lineRule="auto"/>
        <w:ind w:left="36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The aggregate lifetime or annual dollar limit is applied to both medical/surgical benefits and mental health and substance use disorder benefits in a manner that does not distinguish between medical/surgical benefits and mental health and substance use disorder benefits; or</w:t>
      </w:r>
    </w:p>
    <w:p w14:paraId="69BEB128" w14:textId="77777777" w:rsidR="009D67D6" w:rsidRPr="00231B81" w:rsidRDefault="00231B81" w:rsidP="00C9573B">
      <w:pPr>
        <w:widowControl/>
        <w:spacing w:after="200" w:line="276" w:lineRule="auto"/>
        <w:ind w:left="36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The aggregate lifetime or annual dollar limit placed on mental health and substance use disorder benefits is no more restrictive than the aggregate lifetime or annual dollar limit on medical/surgical benefits.</w:t>
      </w:r>
    </w:p>
    <w:p w14:paraId="539F3148" w14:textId="77777777" w:rsidR="009D67D6" w:rsidRDefault="009D67D6" w:rsidP="009D67D6">
      <w:pPr>
        <w:rPr>
          <w:b/>
          <w:szCs w:val="24"/>
        </w:rPr>
      </w:pPr>
      <w:r>
        <w:rPr>
          <w:b/>
          <w:szCs w:val="24"/>
        </w:rPr>
        <w:t>Quantitative Treatment Limitations</w:t>
      </w:r>
    </w:p>
    <w:p w14:paraId="1D328AA0" w14:textId="77777777" w:rsidR="00231B81" w:rsidRDefault="00231B81" w:rsidP="009D67D6">
      <w:pPr>
        <w:rPr>
          <w:b/>
          <w:szCs w:val="24"/>
        </w:rPr>
      </w:pPr>
    </w:p>
    <w:p w14:paraId="36FCCC14" w14:textId="77777777" w:rsidR="009D67D6" w:rsidRDefault="009D67D6" w:rsidP="00231B81">
      <w:pPr>
        <w:rPr>
          <w:szCs w:val="24"/>
        </w:rPr>
      </w:pPr>
      <w:r>
        <w:rPr>
          <w:b/>
          <w:szCs w:val="24"/>
        </w:rPr>
        <w:t xml:space="preserve">6.2.5- </w:t>
      </w:r>
      <w:proofErr w:type="gramStart"/>
      <w:r>
        <w:rPr>
          <w:b/>
          <w:szCs w:val="24"/>
        </w:rPr>
        <w:t xml:space="preserve">MHPAEA  </w:t>
      </w:r>
      <w:r w:rsidRPr="00573255">
        <w:rPr>
          <w:szCs w:val="24"/>
        </w:rPr>
        <w:t>Does</w:t>
      </w:r>
      <w:proofErr w:type="gramEnd"/>
      <w:r w:rsidRPr="00573255">
        <w:rPr>
          <w:szCs w:val="24"/>
        </w:rPr>
        <w:t xml:space="preserve"> the State apply quantitative treatment limitations</w:t>
      </w:r>
      <w:r>
        <w:rPr>
          <w:szCs w:val="24"/>
        </w:rPr>
        <w:t xml:space="preserve"> (QTLs)</w:t>
      </w:r>
      <w:r w:rsidRPr="00573255">
        <w:rPr>
          <w:szCs w:val="24"/>
        </w:rPr>
        <w:t xml:space="preserve"> on any mental health or substance use disorder benefits</w:t>
      </w:r>
      <w:r>
        <w:rPr>
          <w:szCs w:val="24"/>
        </w:rPr>
        <w:t xml:space="preserve"> in any classification of benefits</w:t>
      </w:r>
      <w:r w:rsidRPr="00573255">
        <w:rPr>
          <w:szCs w:val="24"/>
        </w:rPr>
        <w:t>?</w:t>
      </w:r>
      <w:r>
        <w:rPr>
          <w:szCs w:val="24"/>
        </w:rPr>
        <w:t xml:space="preserve">  If yes, specify the classification(s) of benefits in which the State applies one or more QTLs on any mental </w:t>
      </w:r>
      <w:r w:rsidRPr="00573255">
        <w:rPr>
          <w:szCs w:val="24"/>
        </w:rPr>
        <w:t>health or substance use disorder benefits</w:t>
      </w:r>
      <w:r>
        <w:rPr>
          <w:szCs w:val="24"/>
        </w:rPr>
        <w:t>.</w:t>
      </w:r>
    </w:p>
    <w:p w14:paraId="1B2DFEB3" w14:textId="77777777" w:rsidR="00231B81" w:rsidRPr="00573255" w:rsidRDefault="00231B81" w:rsidP="00231B81">
      <w:pPr>
        <w:rPr>
          <w:szCs w:val="24"/>
        </w:rPr>
      </w:pPr>
    </w:p>
    <w:p w14:paraId="4E90CDED" w14:textId="77777777" w:rsidR="009D67D6" w:rsidRPr="00231B81" w:rsidRDefault="00231B81" w:rsidP="00231B81">
      <w:pPr>
        <w:widowControl/>
        <w:spacing w:after="200" w:line="276" w:lineRule="auto"/>
        <w:ind w:left="72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Yes</w:t>
      </w:r>
      <w:r>
        <w:rPr>
          <w:szCs w:val="24"/>
        </w:rPr>
        <w:t xml:space="preserve"> (Specify: </w:t>
      </w:r>
      <w:r w:rsidRPr="004F7FF4" w:rsidDel="008D4CCB">
        <w:rPr>
          <w:b/>
          <w:szCs w:val="24"/>
        </w:rPr>
        <w:fldChar w:fldCharType="begin"/>
      </w:r>
      <w:r w:rsidRPr="004F7FF4" w:rsidDel="008D4CCB">
        <w:rPr>
          <w:b/>
          <w:szCs w:val="24"/>
        </w:rPr>
        <w:instrText xml:space="preserve"> FORMTEXT </w:instrText>
      </w:r>
      <w:r w:rsidRPr="004F7FF4" w:rsidDel="008D4CCB">
        <w:rPr>
          <w:b/>
          <w:szCs w:val="24"/>
        </w:rPr>
        <w:fldChar w:fldCharType="separate"/>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fldChar w:fldCharType="end"/>
      </w:r>
      <w:r w:rsidR="009D67D6" w:rsidRPr="00231B81">
        <w:rPr>
          <w:szCs w:val="24"/>
        </w:rPr>
        <w:t>)</w:t>
      </w:r>
    </w:p>
    <w:p w14:paraId="2438E014" w14:textId="77777777" w:rsidR="009D67D6" w:rsidRPr="00231B81" w:rsidRDefault="00231B81" w:rsidP="00231B81">
      <w:pPr>
        <w:widowControl/>
        <w:spacing w:after="200" w:line="276" w:lineRule="auto"/>
        <w:ind w:left="72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231B81">
        <w:rPr>
          <w:szCs w:val="24"/>
        </w:rPr>
        <w:t>No</w:t>
      </w:r>
    </w:p>
    <w:p w14:paraId="34F93715" w14:textId="77777777" w:rsidR="009D67D6" w:rsidRDefault="009D67D6" w:rsidP="00231B81">
      <w:pPr>
        <w:rPr>
          <w:b/>
          <w:szCs w:val="24"/>
          <w:u w:val="single"/>
        </w:rPr>
      </w:pPr>
      <w:r w:rsidRPr="00573255">
        <w:rPr>
          <w:b/>
          <w:szCs w:val="24"/>
          <w:u w:val="single"/>
        </w:rPr>
        <w:t xml:space="preserve">Guidance: If the state does not apply any type of </w:t>
      </w:r>
      <w:r>
        <w:rPr>
          <w:b/>
          <w:szCs w:val="24"/>
          <w:u w:val="single"/>
        </w:rPr>
        <w:t xml:space="preserve">QTLs </w:t>
      </w:r>
      <w:r w:rsidRPr="00573255">
        <w:rPr>
          <w:b/>
          <w:szCs w:val="24"/>
          <w:u w:val="single"/>
        </w:rPr>
        <w:t xml:space="preserve">on </w:t>
      </w:r>
      <w:r>
        <w:rPr>
          <w:b/>
          <w:szCs w:val="24"/>
          <w:u w:val="single"/>
        </w:rPr>
        <w:t xml:space="preserve">any </w:t>
      </w:r>
      <w:r w:rsidRPr="00573255">
        <w:rPr>
          <w:b/>
          <w:szCs w:val="24"/>
          <w:u w:val="single"/>
        </w:rPr>
        <w:t>mental health or substance use disorder benefits</w:t>
      </w:r>
      <w:r>
        <w:rPr>
          <w:b/>
          <w:szCs w:val="24"/>
          <w:u w:val="single"/>
        </w:rPr>
        <w:t xml:space="preserve"> in any classification</w:t>
      </w:r>
      <w:r w:rsidRPr="00573255">
        <w:rPr>
          <w:b/>
          <w:szCs w:val="24"/>
          <w:u w:val="single"/>
        </w:rPr>
        <w:t xml:space="preserve">, the state meets parity requirements for </w:t>
      </w:r>
      <w:r>
        <w:rPr>
          <w:b/>
          <w:szCs w:val="24"/>
          <w:u w:val="single"/>
        </w:rPr>
        <w:t>QTLs and should continue to Section 6.2.6 - MHPAEA</w:t>
      </w:r>
      <w:r w:rsidRPr="00573255">
        <w:rPr>
          <w:b/>
          <w:szCs w:val="24"/>
          <w:u w:val="single"/>
        </w:rPr>
        <w:t xml:space="preserve">.  If the state does apply financial requirements to </w:t>
      </w:r>
      <w:r>
        <w:rPr>
          <w:b/>
          <w:szCs w:val="24"/>
          <w:u w:val="single"/>
        </w:rPr>
        <w:t xml:space="preserve">any </w:t>
      </w:r>
      <w:r w:rsidRPr="00573255">
        <w:rPr>
          <w:b/>
          <w:szCs w:val="24"/>
          <w:u w:val="single"/>
        </w:rPr>
        <w:t>mental health or substance use disorder benefits, the state must conduct a parity</w:t>
      </w:r>
      <w:r>
        <w:rPr>
          <w:b/>
          <w:szCs w:val="24"/>
          <w:u w:val="single"/>
        </w:rPr>
        <w:t xml:space="preserve"> analysis. Please continue</w:t>
      </w:r>
      <w:r w:rsidRPr="00573255">
        <w:rPr>
          <w:b/>
          <w:szCs w:val="24"/>
          <w:u w:val="single"/>
        </w:rPr>
        <w:t>.</w:t>
      </w:r>
    </w:p>
    <w:p w14:paraId="57C2F5F9" w14:textId="77777777" w:rsidR="00231B81" w:rsidRDefault="00231B81" w:rsidP="009D67D6">
      <w:pPr>
        <w:ind w:left="720"/>
        <w:rPr>
          <w:b/>
          <w:szCs w:val="24"/>
          <w:u w:val="single"/>
        </w:rPr>
      </w:pPr>
    </w:p>
    <w:p w14:paraId="6D632706" w14:textId="77777777" w:rsidR="009D67D6" w:rsidRDefault="009D67D6" w:rsidP="00231B81">
      <w:pPr>
        <w:ind w:left="720"/>
        <w:rPr>
          <w:szCs w:val="24"/>
        </w:rPr>
      </w:pPr>
      <w:r>
        <w:rPr>
          <w:b/>
          <w:szCs w:val="24"/>
        </w:rPr>
        <w:t xml:space="preserve">6.2.5.1- MHPAEA   </w:t>
      </w:r>
      <w:r w:rsidRPr="00573255">
        <w:rPr>
          <w:szCs w:val="24"/>
        </w:rPr>
        <w:t xml:space="preserve">Does the State apply </w:t>
      </w:r>
      <w:r>
        <w:rPr>
          <w:szCs w:val="24"/>
        </w:rPr>
        <w:t xml:space="preserve">any type of QTL </w:t>
      </w:r>
      <w:r w:rsidRPr="00573255">
        <w:rPr>
          <w:szCs w:val="24"/>
        </w:rPr>
        <w:t>on any medical/surgical benefits?</w:t>
      </w:r>
    </w:p>
    <w:p w14:paraId="0FDCFBA8" w14:textId="77777777" w:rsidR="00C9573B" w:rsidRPr="00573255" w:rsidRDefault="00C9573B" w:rsidP="00231B81">
      <w:pPr>
        <w:ind w:left="720"/>
        <w:rPr>
          <w:b/>
          <w:szCs w:val="24"/>
          <w:u w:val="single"/>
        </w:rPr>
      </w:pPr>
    </w:p>
    <w:p w14:paraId="2BAF13DB" w14:textId="77777777" w:rsidR="009D67D6" w:rsidRPr="00C9573B" w:rsidRDefault="00C9573B" w:rsidP="00C9573B">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C9573B">
        <w:rPr>
          <w:szCs w:val="24"/>
        </w:rPr>
        <w:t>Yes</w:t>
      </w:r>
    </w:p>
    <w:p w14:paraId="76997865" w14:textId="77777777" w:rsidR="009D67D6" w:rsidRPr="00C9573B" w:rsidRDefault="00C9573B" w:rsidP="00C9573B">
      <w:pPr>
        <w:widowControl/>
        <w:spacing w:after="200" w:line="276" w:lineRule="auto"/>
        <w:ind w:left="1440"/>
        <w:rPr>
          <w:szCs w:val="24"/>
        </w:rPr>
      </w:pPr>
      <w:r>
        <w:rPr>
          <w:szCs w:val="24"/>
        </w:rPr>
        <w:lastRenderedPageBreak/>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C9573B">
        <w:rPr>
          <w:szCs w:val="24"/>
        </w:rPr>
        <w:t>No</w:t>
      </w:r>
    </w:p>
    <w:p w14:paraId="78ACB199" w14:textId="77777777" w:rsidR="009D67D6" w:rsidRDefault="009D67D6" w:rsidP="009D67D6">
      <w:pPr>
        <w:ind w:left="1440"/>
        <w:rPr>
          <w:b/>
          <w:szCs w:val="24"/>
          <w:u w:val="single"/>
        </w:rPr>
      </w:pPr>
      <w:r w:rsidRPr="00E13DDE">
        <w:rPr>
          <w:b/>
          <w:szCs w:val="24"/>
          <w:u w:val="single"/>
        </w:rPr>
        <w:t xml:space="preserve">Guidance: </w:t>
      </w:r>
      <w:r w:rsidRPr="00573255">
        <w:rPr>
          <w:b/>
          <w:szCs w:val="24"/>
          <w:u w:val="single"/>
        </w:rPr>
        <w:t xml:space="preserve">If </w:t>
      </w:r>
      <w:r>
        <w:rPr>
          <w:b/>
          <w:szCs w:val="24"/>
          <w:u w:val="single"/>
        </w:rPr>
        <w:t xml:space="preserve">the State does </w:t>
      </w:r>
      <w:r w:rsidRPr="00824880">
        <w:rPr>
          <w:b/>
          <w:szCs w:val="24"/>
          <w:u w:val="single"/>
        </w:rPr>
        <w:t xml:space="preserve">not </w:t>
      </w:r>
      <w:r w:rsidRPr="00E13DDE">
        <w:rPr>
          <w:b/>
          <w:szCs w:val="24"/>
          <w:u w:val="single"/>
        </w:rPr>
        <w:t>apply</w:t>
      </w:r>
      <w:r>
        <w:rPr>
          <w:b/>
          <w:szCs w:val="24"/>
          <w:u w:val="single"/>
        </w:rPr>
        <w:t xml:space="preserve"> QTLs</w:t>
      </w:r>
      <w:r w:rsidRPr="00E13DDE">
        <w:rPr>
          <w:b/>
          <w:szCs w:val="24"/>
          <w:u w:val="single"/>
        </w:rPr>
        <w:t xml:space="preserve"> on any medical/surgical benefits,</w:t>
      </w:r>
      <w:r w:rsidRPr="00824880">
        <w:rPr>
          <w:b/>
          <w:szCs w:val="24"/>
          <w:u w:val="single"/>
        </w:rPr>
        <w:t xml:space="preserve"> the St</w:t>
      </w:r>
      <w:r>
        <w:rPr>
          <w:b/>
          <w:szCs w:val="24"/>
          <w:u w:val="single"/>
        </w:rPr>
        <w:t xml:space="preserve">ate may not impose quantitative treatment limitations on mental health or substance use disorder benefits, please go to Section 6.2.6- MHPAEA related to non-quantitative treatment limitations. </w:t>
      </w:r>
    </w:p>
    <w:p w14:paraId="142644FA" w14:textId="77777777" w:rsidR="00C9573B" w:rsidRDefault="00C9573B" w:rsidP="009D67D6">
      <w:pPr>
        <w:ind w:left="1440"/>
        <w:rPr>
          <w:b/>
          <w:szCs w:val="24"/>
        </w:rPr>
      </w:pPr>
    </w:p>
    <w:p w14:paraId="1B30F12E" w14:textId="77777777" w:rsidR="009D67D6" w:rsidRDefault="009D67D6" w:rsidP="00C9573B">
      <w:pPr>
        <w:ind w:left="720"/>
        <w:rPr>
          <w:szCs w:val="24"/>
        </w:rPr>
      </w:pPr>
      <w:r w:rsidRPr="00CF0E2E">
        <w:rPr>
          <w:b/>
          <w:szCs w:val="24"/>
        </w:rPr>
        <w:t xml:space="preserve">6.2.5.2- MHPAEA </w:t>
      </w:r>
      <w:r>
        <w:rPr>
          <w:b/>
          <w:szCs w:val="24"/>
        </w:rPr>
        <w:t xml:space="preserve"> </w:t>
      </w:r>
      <w:r w:rsidRPr="00CF0E2E">
        <w:rPr>
          <w:b/>
          <w:szCs w:val="24"/>
        </w:rPr>
        <w:t xml:space="preserve"> </w:t>
      </w:r>
      <w:r w:rsidRPr="00CF0E2E">
        <w:rPr>
          <w:szCs w:val="24"/>
        </w:rPr>
        <w:t xml:space="preserve">Within each classification of benefits in which the State applies a type of </w:t>
      </w:r>
      <w:r>
        <w:rPr>
          <w:szCs w:val="24"/>
        </w:rPr>
        <w:t>QTL</w:t>
      </w:r>
      <w:r w:rsidRPr="00CF0E2E">
        <w:rPr>
          <w:szCs w:val="24"/>
        </w:rPr>
        <w:t xml:space="preserve"> on any mental health or substance use disorder benefits, the</w:t>
      </w:r>
      <w:r w:rsidRPr="00CF0E2E">
        <w:rPr>
          <w:b/>
          <w:szCs w:val="24"/>
        </w:rPr>
        <w:t xml:space="preserve"> </w:t>
      </w:r>
      <w:r w:rsidRPr="00CF0E2E">
        <w:rPr>
          <w:szCs w:val="24"/>
        </w:rPr>
        <w:t xml:space="preserve">State must determine the proportion of medical and surgical benefits in the class which are subject to the limitation.  </w:t>
      </w:r>
      <w:r>
        <w:rPr>
          <w:szCs w:val="24"/>
        </w:rPr>
        <w:t xml:space="preserve">More specifically, the State must determine </w:t>
      </w:r>
      <w:r w:rsidRPr="00CF0E2E">
        <w:rPr>
          <w:szCs w:val="24"/>
        </w:rPr>
        <w:t xml:space="preserve">the ratio of (a) the dollar amount of all payments expected to be paid under the State plan for medical and surgical benefits within a classification which are subject to the type quantitative treatment limitation for the plan year (or portion of the plan year after a mid-year change affecting the applicability of a type of quantitative treatment limitation to any medical/surgical benefits in the class) to (b) the dollar amount expected to be paid for all medical and surgical benefits within the classification </w:t>
      </w:r>
      <w:r>
        <w:rPr>
          <w:szCs w:val="24"/>
        </w:rPr>
        <w:t>for the plan year</w:t>
      </w:r>
      <w:r w:rsidRPr="00CF0E2E">
        <w:rPr>
          <w:szCs w:val="24"/>
        </w:rPr>
        <w:t xml:space="preserve">.  For purposes of this paragraph all payments expected to be paid under the State plan includes payments expected to be made </w:t>
      </w:r>
      <w:r>
        <w:rPr>
          <w:szCs w:val="24"/>
        </w:rPr>
        <w:t xml:space="preserve">directly </w:t>
      </w:r>
      <w:r w:rsidRPr="00CF0E2E">
        <w:rPr>
          <w:szCs w:val="24"/>
        </w:rPr>
        <w:t xml:space="preserve">by the State and payments which are expected to be made by MCEs contracting with the State. </w:t>
      </w:r>
      <w:r>
        <w:rPr>
          <w:szCs w:val="24"/>
        </w:rPr>
        <w:t>(</w:t>
      </w:r>
      <w:r w:rsidRPr="00C83948">
        <w:rPr>
          <w:szCs w:val="24"/>
        </w:rPr>
        <w:t>§457.496(d)(3)(</w:t>
      </w:r>
      <w:proofErr w:type="spellStart"/>
      <w:r w:rsidRPr="00C83948">
        <w:rPr>
          <w:szCs w:val="24"/>
        </w:rPr>
        <w:t>i</w:t>
      </w:r>
      <w:proofErr w:type="spellEnd"/>
      <w:r w:rsidRPr="00C83948">
        <w:rPr>
          <w:szCs w:val="24"/>
        </w:rPr>
        <w:t>)(</w:t>
      </w:r>
      <w:r>
        <w:rPr>
          <w:szCs w:val="24"/>
        </w:rPr>
        <w:t>C))</w:t>
      </w:r>
    </w:p>
    <w:p w14:paraId="3FA13AB1" w14:textId="77777777" w:rsidR="00C9573B" w:rsidRPr="00CF0E2E" w:rsidRDefault="00C9573B" w:rsidP="00C9573B">
      <w:pPr>
        <w:ind w:left="720"/>
        <w:rPr>
          <w:szCs w:val="24"/>
        </w:rPr>
      </w:pPr>
    </w:p>
    <w:p w14:paraId="27556EFF" w14:textId="77777777" w:rsidR="009D67D6" w:rsidRPr="00C9573B" w:rsidRDefault="00C9573B" w:rsidP="00C9573B">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C9573B">
        <w:rPr>
          <w:szCs w:val="24"/>
        </w:rPr>
        <w:t>The State assures it has applied a reasonable methodology to determine the dollar amounts used in the ratio described above for each classification within which the State applies QTLs to mental health or substance use disorder benefits. (§457.496(d)(3)(</w:t>
      </w:r>
      <w:proofErr w:type="spellStart"/>
      <w:r w:rsidR="009D67D6" w:rsidRPr="00C9573B">
        <w:rPr>
          <w:szCs w:val="24"/>
        </w:rPr>
        <w:t>i</w:t>
      </w:r>
      <w:proofErr w:type="spellEnd"/>
      <w:r w:rsidR="009D67D6" w:rsidRPr="00C9573B">
        <w:rPr>
          <w:szCs w:val="24"/>
        </w:rPr>
        <w:t>)(E))</w:t>
      </w:r>
    </w:p>
    <w:p w14:paraId="138FE62F" w14:textId="77777777" w:rsidR="009D67D6" w:rsidRDefault="009D67D6" w:rsidP="00C9573B">
      <w:pPr>
        <w:ind w:left="1440"/>
        <w:rPr>
          <w:b/>
          <w:szCs w:val="24"/>
          <w:u w:val="single"/>
        </w:rPr>
      </w:pPr>
      <w:r w:rsidRPr="00CA0E63" w:rsidDel="00794028">
        <w:rPr>
          <w:b/>
          <w:szCs w:val="24"/>
          <w:u w:val="single"/>
        </w:rPr>
        <w:t xml:space="preserve">Guidance:  Please include the state’s methodology </w:t>
      </w:r>
      <w:r w:rsidDel="00794028">
        <w:rPr>
          <w:b/>
          <w:szCs w:val="24"/>
          <w:u w:val="single"/>
        </w:rPr>
        <w:t>as an</w:t>
      </w:r>
      <w:r w:rsidRPr="00733F15" w:rsidDel="00794028">
        <w:rPr>
          <w:szCs w:val="24"/>
        </w:rPr>
        <w:t xml:space="preserve"> </w:t>
      </w:r>
      <w:r w:rsidDel="00794028">
        <w:rPr>
          <w:b/>
          <w:szCs w:val="24"/>
          <w:u w:val="single"/>
        </w:rPr>
        <w:t>attachment to the State child health plan.</w:t>
      </w:r>
      <w:r w:rsidRPr="00CA0E63" w:rsidDel="00794028">
        <w:rPr>
          <w:b/>
          <w:szCs w:val="24"/>
          <w:u w:val="single"/>
        </w:rPr>
        <w:t xml:space="preserve"> </w:t>
      </w:r>
    </w:p>
    <w:p w14:paraId="127E5FBC" w14:textId="77777777" w:rsidR="00C9573B" w:rsidRDefault="00C9573B" w:rsidP="00C9573B">
      <w:pPr>
        <w:ind w:left="1440"/>
        <w:rPr>
          <w:b/>
          <w:szCs w:val="24"/>
          <w:u w:val="single"/>
        </w:rPr>
      </w:pPr>
    </w:p>
    <w:p w14:paraId="152B6DCA" w14:textId="77777777" w:rsidR="009D67D6" w:rsidRDefault="009D67D6" w:rsidP="00C9573B">
      <w:pPr>
        <w:ind w:left="720"/>
        <w:rPr>
          <w:szCs w:val="24"/>
        </w:rPr>
      </w:pPr>
      <w:r w:rsidRPr="004E761A">
        <w:rPr>
          <w:b/>
          <w:szCs w:val="24"/>
        </w:rPr>
        <w:t>6.2.5.</w:t>
      </w:r>
      <w:r>
        <w:rPr>
          <w:b/>
          <w:szCs w:val="24"/>
        </w:rPr>
        <w:t>3</w:t>
      </w:r>
      <w:r w:rsidRPr="004E761A">
        <w:rPr>
          <w:b/>
          <w:szCs w:val="24"/>
        </w:rPr>
        <w:t>- MHPAEA</w:t>
      </w:r>
      <w:r w:rsidRPr="004E761A">
        <w:rPr>
          <w:szCs w:val="24"/>
        </w:rPr>
        <w:t xml:space="preserve">    </w:t>
      </w:r>
      <w:r>
        <w:rPr>
          <w:szCs w:val="24"/>
        </w:rPr>
        <w:t>For each type of QTL applied to any mental health or substance use disorder benefits within a given classification,</w:t>
      </w:r>
      <w:r w:rsidRPr="004E761A">
        <w:rPr>
          <w:szCs w:val="24"/>
        </w:rPr>
        <w:t xml:space="preserve"> </w:t>
      </w:r>
      <w:r>
        <w:rPr>
          <w:szCs w:val="24"/>
        </w:rPr>
        <w:t>d</w:t>
      </w:r>
      <w:r w:rsidRPr="004E761A">
        <w:rPr>
          <w:szCs w:val="24"/>
        </w:rPr>
        <w:t>oes the State</w:t>
      </w:r>
      <w:r>
        <w:rPr>
          <w:szCs w:val="24"/>
        </w:rPr>
        <w:t xml:space="preserve"> </w:t>
      </w:r>
      <w:r w:rsidRPr="004E761A">
        <w:rPr>
          <w:szCs w:val="24"/>
        </w:rPr>
        <w:t xml:space="preserve">apply </w:t>
      </w:r>
      <w:r>
        <w:rPr>
          <w:szCs w:val="24"/>
        </w:rPr>
        <w:t xml:space="preserve">the same type of QTL </w:t>
      </w:r>
      <w:r w:rsidRPr="004E761A">
        <w:rPr>
          <w:szCs w:val="24"/>
        </w:rPr>
        <w:t xml:space="preserve">to </w:t>
      </w:r>
      <w:r>
        <w:rPr>
          <w:szCs w:val="24"/>
        </w:rPr>
        <w:t>“substantially all”</w:t>
      </w:r>
      <w:r w:rsidRPr="004E761A">
        <w:rPr>
          <w:szCs w:val="24"/>
        </w:rPr>
        <w:t xml:space="preserve"> </w:t>
      </w:r>
      <w:r>
        <w:rPr>
          <w:szCs w:val="24"/>
        </w:rPr>
        <w:t xml:space="preserve">(defined as at least two-thirds) </w:t>
      </w:r>
      <w:r w:rsidRPr="004E761A">
        <w:rPr>
          <w:szCs w:val="24"/>
        </w:rPr>
        <w:t xml:space="preserve">of </w:t>
      </w:r>
      <w:r>
        <w:rPr>
          <w:szCs w:val="24"/>
        </w:rPr>
        <w:t xml:space="preserve">the </w:t>
      </w:r>
      <w:r w:rsidRPr="004E761A">
        <w:rPr>
          <w:szCs w:val="24"/>
        </w:rPr>
        <w:t>medical/surgical benefits</w:t>
      </w:r>
      <w:r>
        <w:rPr>
          <w:szCs w:val="24"/>
        </w:rPr>
        <w:t xml:space="preserve"> within the same classification</w:t>
      </w:r>
      <w:r w:rsidRPr="004E761A">
        <w:rPr>
          <w:szCs w:val="24"/>
        </w:rPr>
        <w:t>?</w:t>
      </w:r>
      <w:r>
        <w:rPr>
          <w:szCs w:val="24"/>
        </w:rPr>
        <w:t xml:space="preserve"> (</w:t>
      </w:r>
      <w:r w:rsidRPr="00C83948">
        <w:rPr>
          <w:szCs w:val="24"/>
        </w:rPr>
        <w:t>§457.496(d)(3)(</w:t>
      </w:r>
      <w:proofErr w:type="spellStart"/>
      <w:r w:rsidRPr="00C83948">
        <w:rPr>
          <w:szCs w:val="24"/>
        </w:rPr>
        <w:t>i</w:t>
      </w:r>
      <w:proofErr w:type="spellEnd"/>
      <w:r w:rsidRPr="00C83948">
        <w:rPr>
          <w:szCs w:val="24"/>
        </w:rPr>
        <w:t>)(</w:t>
      </w:r>
      <w:r>
        <w:rPr>
          <w:szCs w:val="24"/>
        </w:rPr>
        <w:t>A))</w:t>
      </w:r>
    </w:p>
    <w:p w14:paraId="3E1FA497" w14:textId="77777777" w:rsidR="00C9573B" w:rsidRPr="004E761A" w:rsidRDefault="00C9573B" w:rsidP="00C9573B">
      <w:pPr>
        <w:ind w:left="720"/>
        <w:rPr>
          <w:szCs w:val="24"/>
        </w:rPr>
      </w:pPr>
    </w:p>
    <w:p w14:paraId="5EFA1643" w14:textId="77777777" w:rsidR="009D67D6" w:rsidRPr="00C9573B" w:rsidRDefault="00C9573B" w:rsidP="00C9573B">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C9573B">
        <w:rPr>
          <w:szCs w:val="24"/>
        </w:rPr>
        <w:t>Yes</w:t>
      </w:r>
    </w:p>
    <w:p w14:paraId="3B34E746" w14:textId="77777777" w:rsidR="009D67D6" w:rsidRPr="00C9573B" w:rsidRDefault="00C9573B" w:rsidP="00C9573B">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C9573B">
        <w:rPr>
          <w:szCs w:val="24"/>
        </w:rPr>
        <w:t>No</w:t>
      </w:r>
    </w:p>
    <w:p w14:paraId="77994796" w14:textId="77777777" w:rsidR="009D67D6" w:rsidRDefault="009D67D6" w:rsidP="00C9573B">
      <w:pPr>
        <w:ind w:left="1440"/>
        <w:rPr>
          <w:b/>
          <w:szCs w:val="24"/>
        </w:rPr>
      </w:pPr>
      <w:r w:rsidRPr="00E13DDE">
        <w:rPr>
          <w:b/>
          <w:szCs w:val="24"/>
          <w:u w:val="single"/>
        </w:rPr>
        <w:t xml:space="preserve">Guidance: </w:t>
      </w:r>
      <w:r w:rsidRPr="00573255">
        <w:rPr>
          <w:b/>
          <w:szCs w:val="24"/>
          <w:u w:val="single"/>
        </w:rPr>
        <w:t xml:space="preserve">If </w:t>
      </w:r>
      <w:r>
        <w:rPr>
          <w:b/>
          <w:szCs w:val="24"/>
          <w:u w:val="single"/>
        </w:rPr>
        <w:t xml:space="preserve">the State does </w:t>
      </w:r>
      <w:r w:rsidRPr="00824880">
        <w:rPr>
          <w:b/>
          <w:szCs w:val="24"/>
          <w:u w:val="single"/>
        </w:rPr>
        <w:t xml:space="preserve">not </w:t>
      </w:r>
      <w:r w:rsidRPr="00D57D49">
        <w:rPr>
          <w:b/>
          <w:szCs w:val="24"/>
          <w:u w:val="single"/>
        </w:rPr>
        <w:t xml:space="preserve">apply a type of </w:t>
      </w:r>
      <w:r>
        <w:rPr>
          <w:b/>
          <w:szCs w:val="24"/>
          <w:u w:val="single"/>
        </w:rPr>
        <w:t xml:space="preserve">QTL </w:t>
      </w:r>
      <w:r w:rsidRPr="00D57D49">
        <w:rPr>
          <w:b/>
          <w:szCs w:val="24"/>
          <w:u w:val="single"/>
        </w:rPr>
        <w:t xml:space="preserve">to substantially all medical/surgical benefits </w:t>
      </w:r>
      <w:proofErr w:type="gramStart"/>
      <w:r w:rsidRPr="00D57D49">
        <w:rPr>
          <w:b/>
          <w:szCs w:val="24"/>
          <w:u w:val="single"/>
        </w:rPr>
        <w:t>in a given</w:t>
      </w:r>
      <w:proofErr w:type="gramEnd"/>
      <w:r w:rsidRPr="00D57D49">
        <w:rPr>
          <w:b/>
          <w:szCs w:val="24"/>
          <w:u w:val="single"/>
        </w:rPr>
        <w:t xml:space="preserve"> classification of benefits,</w:t>
      </w:r>
      <w:r w:rsidRPr="00824880">
        <w:rPr>
          <w:b/>
          <w:szCs w:val="24"/>
          <w:u w:val="single"/>
        </w:rPr>
        <w:t xml:space="preserve"> </w:t>
      </w:r>
      <w:r>
        <w:rPr>
          <w:b/>
          <w:szCs w:val="24"/>
          <w:u w:val="single"/>
        </w:rPr>
        <w:t>t</w:t>
      </w:r>
      <w:r w:rsidRPr="00824880">
        <w:rPr>
          <w:b/>
          <w:szCs w:val="24"/>
          <w:u w:val="single"/>
        </w:rPr>
        <w:t>he St</w:t>
      </w:r>
      <w:r>
        <w:rPr>
          <w:b/>
          <w:szCs w:val="24"/>
          <w:u w:val="single"/>
        </w:rPr>
        <w:t xml:space="preserve">ate may </w:t>
      </w:r>
      <w:r w:rsidRPr="00E13DDE">
        <w:rPr>
          <w:b/>
          <w:i/>
          <w:szCs w:val="24"/>
          <w:u w:val="single"/>
        </w:rPr>
        <w:t>not</w:t>
      </w:r>
      <w:r>
        <w:rPr>
          <w:b/>
          <w:szCs w:val="24"/>
          <w:u w:val="single"/>
        </w:rPr>
        <w:t xml:space="preserve"> impose that type of QTL on mental health or substance use disorder benefits in that classification. </w:t>
      </w:r>
      <w:r w:rsidRPr="00E13DDE">
        <w:rPr>
          <w:b/>
          <w:szCs w:val="24"/>
        </w:rPr>
        <w:t>(§457.496(d)(3)(</w:t>
      </w:r>
      <w:proofErr w:type="spellStart"/>
      <w:r w:rsidRPr="00E13DDE">
        <w:rPr>
          <w:b/>
          <w:szCs w:val="24"/>
        </w:rPr>
        <w:t>i</w:t>
      </w:r>
      <w:proofErr w:type="spellEnd"/>
      <w:r w:rsidRPr="00E13DDE">
        <w:rPr>
          <w:b/>
          <w:szCs w:val="24"/>
        </w:rPr>
        <w:t>)(A))</w:t>
      </w:r>
    </w:p>
    <w:p w14:paraId="4E5C398E" w14:textId="77777777" w:rsidR="00C9573B" w:rsidRDefault="00C9573B" w:rsidP="009D67D6">
      <w:pPr>
        <w:ind w:left="2700"/>
        <w:rPr>
          <w:b/>
          <w:szCs w:val="24"/>
          <w:u w:val="single"/>
        </w:rPr>
      </w:pPr>
    </w:p>
    <w:p w14:paraId="4318E45D" w14:textId="77777777" w:rsidR="009D67D6" w:rsidRDefault="009D67D6" w:rsidP="00EB09AE">
      <w:pPr>
        <w:ind w:left="1440"/>
        <w:rPr>
          <w:szCs w:val="24"/>
        </w:rPr>
      </w:pPr>
      <w:r w:rsidRPr="004E761A">
        <w:rPr>
          <w:b/>
          <w:szCs w:val="24"/>
        </w:rPr>
        <w:t>6.2.5.</w:t>
      </w:r>
      <w:r>
        <w:rPr>
          <w:b/>
          <w:szCs w:val="24"/>
        </w:rPr>
        <w:t>3.1</w:t>
      </w:r>
      <w:r w:rsidRPr="004E761A">
        <w:rPr>
          <w:b/>
          <w:szCs w:val="24"/>
        </w:rPr>
        <w:t>- MHPAEA</w:t>
      </w:r>
      <w:r w:rsidRPr="004E761A">
        <w:rPr>
          <w:szCs w:val="24"/>
        </w:rPr>
        <w:t xml:space="preserve">    </w:t>
      </w:r>
      <w:r>
        <w:rPr>
          <w:szCs w:val="24"/>
        </w:rPr>
        <w:t>For each type of QTL applied to mental health or substance use disorder benefits, t</w:t>
      </w:r>
      <w:r w:rsidRPr="004E761A">
        <w:rPr>
          <w:szCs w:val="24"/>
        </w:rPr>
        <w:t xml:space="preserve">he </w:t>
      </w:r>
      <w:r>
        <w:rPr>
          <w:szCs w:val="24"/>
        </w:rPr>
        <w:t>S</w:t>
      </w:r>
      <w:r w:rsidRPr="004E761A">
        <w:rPr>
          <w:szCs w:val="24"/>
        </w:rPr>
        <w:t>tate</w:t>
      </w:r>
      <w:r>
        <w:rPr>
          <w:szCs w:val="24"/>
        </w:rPr>
        <w:t xml:space="preserve"> must determine the predominant level of that type which is </w:t>
      </w:r>
      <w:r>
        <w:rPr>
          <w:szCs w:val="24"/>
        </w:rPr>
        <w:lastRenderedPageBreak/>
        <w:t>applied to medical/surgical benefits in the classification.  The “predominant level” of a type of QTL in a classification is the level (or least restrictive of a combination of levels) that applies to more than one-half of the medical/surgical benefits in that classification, as described in §§457.496(d)(3)(</w:t>
      </w:r>
      <w:proofErr w:type="spellStart"/>
      <w:r>
        <w:rPr>
          <w:szCs w:val="24"/>
        </w:rPr>
        <w:t>i</w:t>
      </w:r>
      <w:proofErr w:type="spellEnd"/>
      <w:r>
        <w:rPr>
          <w:szCs w:val="24"/>
        </w:rPr>
        <w:t>)(B).</w:t>
      </w:r>
      <w:r w:rsidRPr="00FE1A0D">
        <w:rPr>
          <w:szCs w:val="24"/>
        </w:rPr>
        <w:t xml:space="preserve"> </w:t>
      </w:r>
      <w:r>
        <w:rPr>
          <w:szCs w:val="24"/>
        </w:rPr>
        <w:t>The portion of medical/surgical benefits in a classification to which a given level of a QTL type is applied is based on the dollar amount of payments expected to be paid for medical/surgical benefits subject to that level as compared to all medical/surgical benefits in the classification, as described in §457.496(d)(3)(</w:t>
      </w:r>
      <w:proofErr w:type="spellStart"/>
      <w:r>
        <w:rPr>
          <w:szCs w:val="24"/>
        </w:rPr>
        <w:t>i</w:t>
      </w:r>
      <w:proofErr w:type="spellEnd"/>
      <w:r>
        <w:rPr>
          <w:szCs w:val="24"/>
        </w:rPr>
        <w:t>)(C). For each type of quantitative treatment limitation applied to mental health or substance use disorder benefits, the State assures</w:t>
      </w:r>
      <w:r w:rsidRPr="004E761A">
        <w:rPr>
          <w:szCs w:val="24"/>
        </w:rPr>
        <w:t>:</w:t>
      </w:r>
    </w:p>
    <w:p w14:paraId="2CFD8D37" w14:textId="77777777" w:rsidR="00EB09AE" w:rsidRDefault="00EB09AE" w:rsidP="00EB09AE">
      <w:pPr>
        <w:ind w:left="1440"/>
        <w:rPr>
          <w:szCs w:val="24"/>
        </w:rPr>
      </w:pPr>
    </w:p>
    <w:p w14:paraId="161F511F" w14:textId="77777777" w:rsidR="009D67D6" w:rsidRPr="00EB09AE" w:rsidRDefault="00EB09AE" w:rsidP="00EB09AE">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B09AE">
        <w:rPr>
          <w:szCs w:val="24"/>
        </w:rPr>
        <w:t>The same reasonable methodology applied in determining the dollar amounts used to determine whether substantially all medical/surgical benefits within a classification are subject to a type of quantitative treatment limitation also is applied in determining the dollar amounts used to determine the predominant level of a type of quantitative treatment limitation applied to medical/surgical benefits within a classification. (§457.496(d)(3)(</w:t>
      </w:r>
      <w:proofErr w:type="spellStart"/>
      <w:r w:rsidR="009D67D6" w:rsidRPr="00EB09AE">
        <w:rPr>
          <w:szCs w:val="24"/>
        </w:rPr>
        <w:t>i</w:t>
      </w:r>
      <w:proofErr w:type="spellEnd"/>
      <w:r w:rsidR="009D67D6" w:rsidRPr="00EB09AE">
        <w:rPr>
          <w:szCs w:val="24"/>
        </w:rPr>
        <w:t>)(E))</w:t>
      </w:r>
    </w:p>
    <w:p w14:paraId="4A77D971" w14:textId="77777777" w:rsidR="009D67D6" w:rsidRDefault="00EB09AE" w:rsidP="00EB09AE">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B09AE">
        <w:rPr>
          <w:szCs w:val="24"/>
        </w:rPr>
        <w:t>The level of each type of quantitative treatment limitation applied by the State to mental health or substance use disorder benefits in any classification is no more restrictive than the predominate level of that type which is applied by the State to medical/surgical benefits within the same classification. (§457.496(d)(2)(</w:t>
      </w:r>
      <w:proofErr w:type="spellStart"/>
      <w:r w:rsidR="009D67D6" w:rsidRPr="00EB09AE">
        <w:rPr>
          <w:szCs w:val="24"/>
        </w:rPr>
        <w:t>i</w:t>
      </w:r>
      <w:proofErr w:type="spellEnd"/>
      <w:r w:rsidR="009D67D6" w:rsidRPr="00EB09AE">
        <w:rPr>
          <w:szCs w:val="24"/>
        </w:rPr>
        <w:t>))</w:t>
      </w:r>
    </w:p>
    <w:p w14:paraId="72DDB351" w14:textId="77777777" w:rsidR="009D67D6" w:rsidRDefault="009D67D6" w:rsidP="00EB09AE">
      <w:pPr>
        <w:pStyle w:val="ListParagraph"/>
        <w:ind w:left="2160"/>
        <w:rPr>
          <w:b/>
          <w:szCs w:val="24"/>
          <w:u w:val="single"/>
        </w:rPr>
      </w:pPr>
      <w:r w:rsidRPr="001717BA">
        <w:rPr>
          <w:b/>
          <w:szCs w:val="24"/>
          <w:u w:val="single"/>
        </w:rPr>
        <w:t xml:space="preserve">Guidance: If there is no single level of a type of </w:t>
      </w:r>
      <w:r>
        <w:rPr>
          <w:b/>
          <w:szCs w:val="24"/>
          <w:u w:val="single"/>
        </w:rPr>
        <w:t>QTL</w:t>
      </w:r>
      <w:r w:rsidRPr="001717BA">
        <w:rPr>
          <w:b/>
          <w:szCs w:val="24"/>
          <w:u w:val="single"/>
        </w:rPr>
        <w:t xml:space="preserve"> that exceeds the one-half threshold, the State may combine levels within a type of QTL such that the combined levels are applied to at least half of all medical/surgical benefits within a classification; the predominate level is the least restrictive level of the levels combined to meet the one-half threshold (§457.496(d)(3)(</w:t>
      </w:r>
      <w:proofErr w:type="spellStart"/>
      <w:r w:rsidRPr="001717BA">
        <w:rPr>
          <w:b/>
          <w:szCs w:val="24"/>
          <w:u w:val="single"/>
        </w:rPr>
        <w:t>i</w:t>
      </w:r>
      <w:proofErr w:type="spellEnd"/>
      <w:r w:rsidRPr="001717BA">
        <w:rPr>
          <w:b/>
          <w:szCs w:val="24"/>
          <w:u w:val="single"/>
        </w:rPr>
        <w:t>)(B)(2)).</w:t>
      </w:r>
    </w:p>
    <w:p w14:paraId="3E352083" w14:textId="77777777" w:rsidR="00EB09AE" w:rsidRPr="001717BA" w:rsidRDefault="00EB09AE" w:rsidP="00EB09AE">
      <w:pPr>
        <w:pStyle w:val="ListParagraph"/>
        <w:ind w:left="2160"/>
        <w:rPr>
          <w:b/>
          <w:szCs w:val="24"/>
          <w:u w:val="single"/>
        </w:rPr>
      </w:pPr>
    </w:p>
    <w:p w14:paraId="172D259F" w14:textId="77777777" w:rsidR="009D67D6" w:rsidRDefault="009D67D6" w:rsidP="009D67D6">
      <w:pPr>
        <w:rPr>
          <w:b/>
          <w:szCs w:val="24"/>
        </w:rPr>
      </w:pPr>
      <w:r w:rsidRPr="0061724E">
        <w:rPr>
          <w:b/>
          <w:szCs w:val="24"/>
        </w:rPr>
        <w:t>Non-Quantitative Treatment Limitations</w:t>
      </w:r>
    </w:p>
    <w:p w14:paraId="3A090B0C" w14:textId="77777777" w:rsidR="00EB09AE" w:rsidRPr="0061724E" w:rsidRDefault="00EB09AE" w:rsidP="009D67D6">
      <w:pPr>
        <w:rPr>
          <w:b/>
          <w:szCs w:val="24"/>
        </w:rPr>
      </w:pPr>
    </w:p>
    <w:p w14:paraId="07F98D60" w14:textId="77777777" w:rsidR="009D67D6" w:rsidRDefault="009D67D6" w:rsidP="009D67D6">
      <w:pPr>
        <w:rPr>
          <w:szCs w:val="24"/>
        </w:rPr>
      </w:pPr>
      <w:r w:rsidRPr="004E761A">
        <w:rPr>
          <w:b/>
          <w:szCs w:val="24"/>
        </w:rPr>
        <w:t>6.2.</w:t>
      </w:r>
      <w:r>
        <w:rPr>
          <w:b/>
          <w:szCs w:val="24"/>
        </w:rPr>
        <w:t>6</w:t>
      </w:r>
      <w:r w:rsidRPr="004E761A">
        <w:rPr>
          <w:b/>
          <w:szCs w:val="24"/>
        </w:rPr>
        <w:t>- MHPAEA</w:t>
      </w:r>
      <w:r w:rsidRPr="004E761A">
        <w:rPr>
          <w:szCs w:val="24"/>
        </w:rPr>
        <w:t xml:space="preserve">    </w:t>
      </w:r>
      <w:r>
        <w:rPr>
          <w:szCs w:val="24"/>
        </w:rPr>
        <w:t xml:space="preserve">The </w:t>
      </w:r>
      <w:r w:rsidRPr="004E761A">
        <w:rPr>
          <w:szCs w:val="24"/>
        </w:rPr>
        <w:t>State</w:t>
      </w:r>
      <w:r>
        <w:rPr>
          <w:szCs w:val="24"/>
        </w:rPr>
        <w:t xml:space="preserve"> may</w:t>
      </w:r>
      <w:r w:rsidRPr="004E761A">
        <w:rPr>
          <w:szCs w:val="24"/>
        </w:rPr>
        <w:t xml:space="preserve"> utiliz</w:t>
      </w:r>
      <w:r>
        <w:rPr>
          <w:szCs w:val="24"/>
        </w:rPr>
        <w:t>e</w:t>
      </w:r>
      <w:r w:rsidRPr="004E761A">
        <w:rPr>
          <w:szCs w:val="24"/>
        </w:rPr>
        <w:t xml:space="preserve"> non-quantitative treatment limitations (NQTLs) for mental health or substance use disorder benefits</w:t>
      </w:r>
      <w:r>
        <w:rPr>
          <w:szCs w:val="24"/>
        </w:rPr>
        <w:t>, but the State</w:t>
      </w:r>
      <w:r w:rsidRPr="004E761A">
        <w:rPr>
          <w:szCs w:val="24"/>
        </w:rPr>
        <w:t xml:space="preserve"> must ensure that those NQTLs comply with all the mental health parity requirements</w:t>
      </w:r>
      <w:r>
        <w:rPr>
          <w:szCs w:val="24"/>
        </w:rPr>
        <w:t xml:space="preserve"> (</w:t>
      </w:r>
      <w:r w:rsidRPr="004E761A">
        <w:rPr>
          <w:szCs w:val="24"/>
        </w:rPr>
        <w:t>§§457.496(d)(4)</w:t>
      </w:r>
      <w:r>
        <w:rPr>
          <w:szCs w:val="24"/>
        </w:rPr>
        <w:t>;</w:t>
      </w:r>
      <w:r w:rsidRPr="004E761A">
        <w:rPr>
          <w:szCs w:val="24"/>
        </w:rPr>
        <w:t xml:space="preserve"> 457.496(d)(5)</w:t>
      </w:r>
      <w:r>
        <w:rPr>
          <w:szCs w:val="24"/>
        </w:rPr>
        <w:t>)</w:t>
      </w:r>
      <w:r w:rsidRPr="004E761A">
        <w:rPr>
          <w:szCs w:val="24"/>
        </w:rPr>
        <w:t>.</w:t>
      </w:r>
    </w:p>
    <w:p w14:paraId="0BB15054" w14:textId="77777777" w:rsidR="00EB09AE" w:rsidRDefault="00EB09AE" w:rsidP="009D67D6">
      <w:pPr>
        <w:rPr>
          <w:szCs w:val="24"/>
        </w:rPr>
      </w:pPr>
    </w:p>
    <w:p w14:paraId="2C635FB0" w14:textId="77777777" w:rsidR="009D67D6" w:rsidRDefault="009D67D6" w:rsidP="009D67D6">
      <w:pPr>
        <w:ind w:left="720"/>
        <w:rPr>
          <w:szCs w:val="24"/>
        </w:rPr>
      </w:pPr>
      <w:r>
        <w:rPr>
          <w:b/>
          <w:szCs w:val="24"/>
        </w:rPr>
        <w:t>6.2.6.1 – MHPAEA</w:t>
      </w:r>
      <w:r>
        <w:rPr>
          <w:szCs w:val="24"/>
        </w:rPr>
        <w:t xml:space="preserve">   If the State imposes any NQTLs, complete this subsection. If the State does not impose NQTLs, please go to Section 6.2.7-MHPAEA.</w:t>
      </w:r>
    </w:p>
    <w:p w14:paraId="7B5AAD1D" w14:textId="77777777" w:rsidR="00196B72" w:rsidRDefault="00196B72" w:rsidP="009D67D6">
      <w:pPr>
        <w:ind w:left="720"/>
      </w:pPr>
    </w:p>
    <w:p w14:paraId="60B02AFE" w14:textId="77777777" w:rsidR="009D67D6" w:rsidRPr="00EB09AE" w:rsidRDefault="00EB09AE" w:rsidP="00EB09AE">
      <w:pPr>
        <w:widowControl/>
        <w:spacing w:after="200" w:line="276" w:lineRule="auto"/>
        <w:ind w:left="1440"/>
        <w:rPr>
          <w:b/>
          <w:szCs w:val="24"/>
          <w:u w:val="single"/>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B09AE">
        <w:rPr>
          <w:szCs w:val="24"/>
        </w:rPr>
        <w:t xml:space="preserve">The State assures that the processes, strategies, evidentiary </w:t>
      </w:r>
      <w:proofErr w:type="gramStart"/>
      <w:r w:rsidR="009D67D6" w:rsidRPr="00EB09AE">
        <w:rPr>
          <w:szCs w:val="24"/>
        </w:rPr>
        <w:t>standards</w:t>
      </w:r>
      <w:proofErr w:type="gramEnd"/>
      <w:r w:rsidR="009D67D6" w:rsidRPr="00EB09AE">
        <w:rPr>
          <w:szCs w:val="24"/>
        </w:rPr>
        <w:t xml:space="preserve"> or other factors used in the application of any NQTL to mental health or substance use disorder benefits are no more stringent than the processes, strategies, evidentiary standards or other factors </w:t>
      </w:r>
      <w:r w:rsidR="009D67D6" w:rsidRPr="00EB09AE">
        <w:rPr>
          <w:szCs w:val="24"/>
        </w:rPr>
        <w:lastRenderedPageBreak/>
        <w:t xml:space="preserve">used in the application of NQTLs to medical/surgical benefits within the same classification. </w:t>
      </w:r>
    </w:p>
    <w:p w14:paraId="616E3D0B" w14:textId="77777777" w:rsidR="009D67D6" w:rsidRDefault="009D67D6" w:rsidP="00EB09AE">
      <w:pPr>
        <w:pStyle w:val="ListParagraph"/>
        <w:tabs>
          <w:tab w:val="left" w:pos="1530"/>
        </w:tabs>
        <w:ind w:left="1440"/>
        <w:contextualSpacing w:val="0"/>
        <w:rPr>
          <w:b/>
          <w:szCs w:val="24"/>
          <w:u w:val="single"/>
        </w:rPr>
      </w:pPr>
      <w:r>
        <w:rPr>
          <w:b/>
          <w:szCs w:val="24"/>
          <w:u w:val="single"/>
        </w:rPr>
        <w:t xml:space="preserve">Guidance: </w:t>
      </w:r>
      <w:r w:rsidRPr="004E761A">
        <w:rPr>
          <w:b/>
          <w:szCs w:val="24"/>
          <w:u w:val="single"/>
        </w:rPr>
        <w:t xml:space="preserve">Examples of NQTLs include medical management standards to limit or exclude benefits based on medical necessity, restrictions based on geographic location, provider specialty, or other criteria to limit the scope or duration of benefits, provider reimbursement rates and provider network design (ex: preferred providers vs. participating providers). Additional examples of possible NQTLs are provided in §457.496(d)(4)(ii). </w:t>
      </w:r>
    </w:p>
    <w:p w14:paraId="5D28C8FA" w14:textId="77777777" w:rsidR="00EB09AE" w:rsidRPr="00F542FB" w:rsidRDefault="00EB09AE" w:rsidP="00EB09AE">
      <w:pPr>
        <w:pStyle w:val="ListParagraph"/>
        <w:tabs>
          <w:tab w:val="left" w:pos="1530"/>
        </w:tabs>
        <w:ind w:left="1440"/>
        <w:contextualSpacing w:val="0"/>
        <w:rPr>
          <w:b/>
          <w:szCs w:val="24"/>
          <w:u w:val="single"/>
        </w:rPr>
      </w:pPr>
    </w:p>
    <w:p w14:paraId="00B313F0" w14:textId="77777777" w:rsidR="009D67D6" w:rsidRDefault="009D67D6" w:rsidP="009D67D6">
      <w:pPr>
        <w:ind w:left="720"/>
        <w:rPr>
          <w:szCs w:val="24"/>
        </w:rPr>
      </w:pPr>
      <w:r w:rsidRPr="0067009E">
        <w:rPr>
          <w:b/>
          <w:szCs w:val="24"/>
        </w:rPr>
        <w:t>6.2.6.</w:t>
      </w:r>
      <w:r>
        <w:rPr>
          <w:b/>
          <w:szCs w:val="24"/>
        </w:rPr>
        <w:t>2</w:t>
      </w:r>
      <w:r w:rsidRPr="0067009E">
        <w:rPr>
          <w:b/>
          <w:szCs w:val="24"/>
        </w:rPr>
        <w:t xml:space="preserve"> – MHPAEA</w:t>
      </w:r>
      <w:r w:rsidRPr="0067009E">
        <w:rPr>
          <w:szCs w:val="24"/>
        </w:rPr>
        <w:t xml:space="preserve">   </w:t>
      </w:r>
      <w:r>
        <w:rPr>
          <w:szCs w:val="24"/>
        </w:rPr>
        <w:t>T</w:t>
      </w:r>
      <w:r w:rsidRPr="0067009E">
        <w:rPr>
          <w:szCs w:val="24"/>
        </w:rPr>
        <w:t xml:space="preserve">he State </w:t>
      </w:r>
      <w:r>
        <w:rPr>
          <w:szCs w:val="24"/>
        </w:rPr>
        <w:t>or MCE contracting with the State must comply with parity if they provide coverage of medical or surgical benefits furnished by out-of-network providers</w:t>
      </w:r>
      <w:r w:rsidRPr="0067009E">
        <w:rPr>
          <w:szCs w:val="24"/>
        </w:rPr>
        <w:t>.</w:t>
      </w:r>
    </w:p>
    <w:p w14:paraId="71108DFD" w14:textId="77777777" w:rsidR="00EB09AE" w:rsidRDefault="00EB09AE" w:rsidP="009D67D6">
      <w:pPr>
        <w:ind w:left="720"/>
        <w:rPr>
          <w:szCs w:val="24"/>
        </w:rPr>
      </w:pPr>
    </w:p>
    <w:p w14:paraId="23241EC5" w14:textId="77777777" w:rsidR="009D67D6" w:rsidRDefault="009D67D6" w:rsidP="00196B72">
      <w:pPr>
        <w:ind w:left="720"/>
        <w:rPr>
          <w:szCs w:val="24"/>
        </w:rPr>
      </w:pPr>
      <w:r>
        <w:rPr>
          <w:szCs w:val="24"/>
        </w:rPr>
        <w:tab/>
      </w:r>
      <w:r w:rsidRPr="0081226F">
        <w:rPr>
          <w:b/>
          <w:szCs w:val="24"/>
        </w:rPr>
        <w:t>6.2.6.2.1</w:t>
      </w:r>
      <w:proofErr w:type="gramStart"/>
      <w:r w:rsidRPr="0081226F">
        <w:rPr>
          <w:b/>
          <w:szCs w:val="24"/>
        </w:rPr>
        <w:t>-  MHPAEA</w:t>
      </w:r>
      <w:proofErr w:type="gramEnd"/>
      <w:r>
        <w:rPr>
          <w:szCs w:val="24"/>
        </w:rPr>
        <w:t xml:space="preserve">    Does the state or MCE contracting with the State provide </w:t>
      </w:r>
      <w:r>
        <w:rPr>
          <w:szCs w:val="24"/>
        </w:rPr>
        <w:tab/>
        <w:t>coverage of services provided by out of network providers?</w:t>
      </w:r>
    </w:p>
    <w:p w14:paraId="3BBD3453" w14:textId="77777777" w:rsidR="00196B72" w:rsidRDefault="00196B72" w:rsidP="009D67D6">
      <w:pPr>
        <w:ind w:left="720"/>
        <w:rPr>
          <w:szCs w:val="24"/>
        </w:rPr>
      </w:pPr>
    </w:p>
    <w:p w14:paraId="648D15F0" w14:textId="77777777" w:rsidR="009D67D6" w:rsidRPr="00196B72" w:rsidRDefault="00196B72" w:rsidP="00196B72">
      <w:pPr>
        <w:widowControl/>
        <w:spacing w:after="200" w:line="276" w:lineRule="auto"/>
        <w:ind w:left="216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196B72">
        <w:rPr>
          <w:szCs w:val="24"/>
        </w:rPr>
        <w:t>Yes</w:t>
      </w:r>
    </w:p>
    <w:p w14:paraId="138F8476" w14:textId="77777777" w:rsidR="009D67D6" w:rsidRDefault="00196B72" w:rsidP="00196B72">
      <w:pPr>
        <w:widowControl/>
        <w:spacing w:after="200" w:line="276" w:lineRule="auto"/>
        <w:ind w:left="216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196B72">
        <w:rPr>
          <w:szCs w:val="24"/>
        </w:rPr>
        <w:t>No</w:t>
      </w:r>
    </w:p>
    <w:p w14:paraId="03D96868" w14:textId="77777777" w:rsidR="009D67D6" w:rsidRDefault="009D67D6" w:rsidP="009D67D6">
      <w:pPr>
        <w:pStyle w:val="ListParagraph"/>
        <w:ind w:left="1440"/>
        <w:rPr>
          <w:szCs w:val="24"/>
        </w:rPr>
      </w:pPr>
      <w:r w:rsidRPr="0081226F">
        <w:rPr>
          <w:b/>
          <w:szCs w:val="24"/>
        </w:rPr>
        <w:t>6.2.6.2.2- MHPAEA</w:t>
      </w:r>
      <w:r>
        <w:rPr>
          <w:szCs w:val="24"/>
        </w:rPr>
        <w:t xml:space="preserve">    If yes, please assure the following:</w:t>
      </w:r>
    </w:p>
    <w:p w14:paraId="46870079" w14:textId="77777777" w:rsidR="009D67D6" w:rsidRPr="0067009E" w:rsidRDefault="009D67D6" w:rsidP="009D67D6">
      <w:pPr>
        <w:pStyle w:val="ListParagraph"/>
        <w:ind w:left="1440"/>
        <w:rPr>
          <w:szCs w:val="24"/>
        </w:rPr>
      </w:pPr>
    </w:p>
    <w:p w14:paraId="4429FF9E" w14:textId="77777777" w:rsidR="009D67D6" w:rsidRPr="00196B72" w:rsidRDefault="00196B72" w:rsidP="002F1F4C">
      <w:pPr>
        <w:widowControl/>
        <w:spacing w:after="200" w:line="276" w:lineRule="auto"/>
        <w:ind w:left="216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196B72">
        <w:rPr>
          <w:szCs w:val="24"/>
        </w:rPr>
        <w:t>The State attests that when determining access to out-of-network providers within a benefit classification, the processes, strategies, evidentiary standards, or other factors used to determine access to those providers for mental health/ substance use disorder benefits are comparable to and applied no more stringently than the processes, strategies, evidentiary standards or other factors used to determine access for out- of-network providers for medical/surgical benefits.</w:t>
      </w:r>
    </w:p>
    <w:p w14:paraId="1A402C30" w14:textId="77777777" w:rsidR="009D67D6" w:rsidRDefault="009D67D6" w:rsidP="009D67D6">
      <w:pPr>
        <w:rPr>
          <w:b/>
          <w:szCs w:val="24"/>
        </w:rPr>
      </w:pPr>
      <w:r>
        <w:rPr>
          <w:b/>
          <w:szCs w:val="24"/>
        </w:rPr>
        <w:t>Availability of Plan Information</w:t>
      </w:r>
    </w:p>
    <w:p w14:paraId="2AEBF479" w14:textId="77777777" w:rsidR="00231B81" w:rsidRDefault="00231B81" w:rsidP="009D67D6">
      <w:pPr>
        <w:rPr>
          <w:b/>
          <w:szCs w:val="24"/>
        </w:rPr>
      </w:pPr>
    </w:p>
    <w:p w14:paraId="390E80ED" w14:textId="77777777" w:rsidR="00EB09AE" w:rsidRDefault="009D67D6" w:rsidP="009D67D6">
      <w:pPr>
        <w:rPr>
          <w:szCs w:val="24"/>
        </w:rPr>
      </w:pPr>
      <w:r w:rsidRPr="004E761A">
        <w:rPr>
          <w:b/>
          <w:szCs w:val="24"/>
        </w:rPr>
        <w:t>6.2.</w:t>
      </w:r>
      <w:r>
        <w:rPr>
          <w:b/>
          <w:szCs w:val="24"/>
        </w:rPr>
        <w:t>7</w:t>
      </w:r>
      <w:r w:rsidRPr="004E761A">
        <w:rPr>
          <w:b/>
          <w:szCs w:val="24"/>
        </w:rPr>
        <w:t xml:space="preserve">- MHPAEA </w:t>
      </w:r>
      <w:r w:rsidRPr="004E761A">
        <w:rPr>
          <w:szCs w:val="24"/>
        </w:rPr>
        <w:t xml:space="preserve">   </w:t>
      </w:r>
      <w:r>
        <w:rPr>
          <w:szCs w:val="24"/>
        </w:rPr>
        <w:t xml:space="preserve">The </w:t>
      </w:r>
      <w:r w:rsidRPr="004E761A">
        <w:rPr>
          <w:szCs w:val="24"/>
        </w:rPr>
        <w:t>State must provide beneficiaries</w:t>
      </w:r>
      <w:r>
        <w:rPr>
          <w:szCs w:val="24"/>
        </w:rPr>
        <w:t>, potential enrollees,</w:t>
      </w:r>
      <w:r w:rsidRPr="004E761A">
        <w:rPr>
          <w:szCs w:val="24"/>
        </w:rPr>
        <w:t xml:space="preserve"> and providers with information</w:t>
      </w:r>
      <w:r>
        <w:rPr>
          <w:szCs w:val="24"/>
        </w:rPr>
        <w:t xml:space="preserve"> related to medical necessity criteria and denials of payment or reimbursement for mental health or substance use disorder services.</w:t>
      </w:r>
    </w:p>
    <w:p w14:paraId="7C74DC0F" w14:textId="77777777" w:rsidR="009D67D6" w:rsidRDefault="009D67D6" w:rsidP="009D67D6">
      <w:pPr>
        <w:rPr>
          <w:szCs w:val="24"/>
        </w:rPr>
      </w:pPr>
      <w:r>
        <w:rPr>
          <w:szCs w:val="24"/>
        </w:rPr>
        <w:t xml:space="preserve"> </w:t>
      </w:r>
    </w:p>
    <w:p w14:paraId="2A2B3518" w14:textId="77777777" w:rsidR="009D67D6" w:rsidRDefault="009D67D6" w:rsidP="009D67D6">
      <w:pPr>
        <w:pStyle w:val="ListParagraph"/>
        <w:rPr>
          <w:szCs w:val="24"/>
        </w:rPr>
      </w:pPr>
      <w:r w:rsidRPr="003068DC">
        <w:rPr>
          <w:b/>
          <w:szCs w:val="24"/>
        </w:rPr>
        <w:t xml:space="preserve">6.2.7.1- </w:t>
      </w:r>
      <w:proofErr w:type="gramStart"/>
      <w:r w:rsidRPr="003068DC">
        <w:rPr>
          <w:b/>
          <w:szCs w:val="24"/>
        </w:rPr>
        <w:t>MHPAEA</w:t>
      </w:r>
      <w:r>
        <w:rPr>
          <w:szCs w:val="24"/>
        </w:rPr>
        <w:t xml:space="preserve">  Medical</w:t>
      </w:r>
      <w:proofErr w:type="gramEnd"/>
      <w:r>
        <w:rPr>
          <w:szCs w:val="24"/>
        </w:rPr>
        <w:t xml:space="preserve"> necessity criteria determinations must be made available to any current or potential enrollee or contracting provider, upon request. The state attests that the following entities provide this information:</w:t>
      </w:r>
    </w:p>
    <w:p w14:paraId="56A0A71E" w14:textId="77777777" w:rsidR="009D67D6" w:rsidRDefault="009D67D6" w:rsidP="009D67D6">
      <w:pPr>
        <w:pStyle w:val="ListParagraph"/>
        <w:ind w:left="1440"/>
        <w:rPr>
          <w:szCs w:val="24"/>
        </w:rPr>
      </w:pPr>
    </w:p>
    <w:p w14:paraId="6C381C16" w14:textId="77777777" w:rsidR="009D67D6"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B09AE">
        <w:rPr>
          <w:szCs w:val="24"/>
        </w:rPr>
        <w:t>State</w:t>
      </w:r>
    </w:p>
    <w:p w14:paraId="3F9A714D" w14:textId="77777777" w:rsidR="009D67D6"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B09AE">
        <w:rPr>
          <w:szCs w:val="24"/>
        </w:rPr>
        <w:t>Managed Care entities</w:t>
      </w:r>
    </w:p>
    <w:p w14:paraId="22F973D0" w14:textId="77777777" w:rsidR="009D67D6" w:rsidRPr="00EB09AE" w:rsidRDefault="00EB09AE" w:rsidP="00EB09AE">
      <w:pPr>
        <w:widowControl/>
        <w:spacing w:after="200" w:line="276" w:lineRule="auto"/>
        <w:ind w:left="1440"/>
        <w:rPr>
          <w:szCs w:val="24"/>
        </w:rPr>
      </w:pPr>
      <w:r>
        <w:rPr>
          <w:szCs w:val="24"/>
        </w:rPr>
        <w:lastRenderedPageBreak/>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B09AE">
        <w:rPr>
          <w:szCs w:val="24"/>
        </w:rPr>
        <w:t>Both</w:t>
      </w:r>
    </w:p>
    <w:p w14:paraId="56DCA80F" w14:textId="77777777" w:rsidR="009D67D6" w:rsidRDefault="009D67D6" w:rsidP="009D67D6">
      <w:pPr>
        <w:rPr>
          <w:szCs w:val="24"/>
        </w:rPr>
      </w:pPr>
      <w:r>
        <w:rPr>
          <w:szCs w:val="24"/>
        </w:rPr>
        <w:tab/>
      </w:r>
      <w:r w:rsidRPr="003068DC">
        <w:rPr>
          <w:b/>
          <w:szCs w:val="24"/>
        </w:rPr>
        <w:t xml:space="preserve">6.2.7.2- </w:t>
      </w:r>
      <w:proofErr w:type="gramStart"/>
      <w:r w:rsidRPr="003068DC">
        <w:rPr>
          <w:b/>
          <w:szCs w:val="24"/>
        </w:rPr>
        <w:t>MHPAEA</w:t>
      </w:r>
      <w:r>
        <w:rPr>
          <w:szCs w:val="24"/>
        </w:rPr>
        <w:t xml:space="preserve">  Reason</w:t>
      </w:r>
      <w:proofErr w:type="gramEnd"/>
      <w:r>
        <w:rPr>
          <w:szCs w:val="24"/>
        </w:rPr>
        <w:t xml:space="preserve"> for any denial for reimbursement or payment for </w:t>
      </w:r>
      <w:r>
        <w:rPr>
          <w:szCs w:val="24"/>
        </w:rPr>
        <w:tab/>
      </w:r>
      <w:r>
        <w:rPr>
          <w:szCs w:val="24"/>
        </w:rPr>
        <w:tab/>
      </w:r>
      <w:r>
        <w:rPr>
          <w:szCs w:val="24"/>
        </w:rPr>
        <w:tab/>
        <w:t xml:space="preserve">mental </w:t>
      </w:r>
      <w:r>
        <w:rPr>
          <w:szCs w:val="24"/>
        </w:rPr>
        <w:tab/>
        <w:t xml:space="preserve">health or substance use disorder benefits must be made available to the </w:t>
      </w:r>
      <w:r>
        <w:rPr>
          <w:szCs w:val="24"/>
        </w:rPr>
        <w:tab/>
      </w:r>
      <w:r>
        <w:rPr>
          <w:szCs w:val="24"/>
        </w:rPr>
        <w:tab/>
      </w:r>
      <w:r>
        <w:rPr>
          <w:szCs w:val="24"/>
        </w:rPr>
        <w:tab/>
        <w:t xml:space="preserve">enrollee by the health plan or the State.  The state attests that the following </w:t>
      </w:r>
      <w:r>
        <w:rPr>
          <w:szCs w:val="24"/>
        </w:rPr>
        <w:tab/>
      </w:r>
      <w:r>
        <w:rPr>
          <w:szCs w:val="24"/>
        </w:rPr>
        <w:tab/>
      </w:r>
      <w:r>
        <w:rPr>
          <w:szCs w:val="24"/>
        </w:rPr>
        <w:tab/>
        <w:t>entities provide denial information:</w:t>
      </w:r>
    </w:p>
    <w:p w14:paraId="6A283BD0" w14:textId="77777777" w:rsidR="00EB09AE" w:rsidRPr="00E13DDE" w:rsidRDefault="00EB09AE" w:rsidP="009D67D6">
      <w:pPr>
        <w:rPr>
          <w:szCs w:val="24"/>
        </w:rPr>
      </w:pPr>
    </w:p>
    <w:p w14:paraId="248B77C6" w14:textId="77777777" w:rsidR="009D67D6"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B09AE">
        <w:rPr>
          <w:szCs w:val="24"/>
        </w:rPr>
        <w:t>State</w:t>
      </w:r>
    </w:p>
    <w:p w14:paraId="157EBF46" w14:textId="77777777" w:rsidR="009D67D6"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B09AE">
        <w:rPr>
          <w:szCs w:val="24"/>
        </w:rPr>
        <w:t>Managed Care entities</w:t>
      </w:r>
    </w:p>
    <w:p w14:paraId="3A7C99D3" w14:textId="77777777" w:rsidR="00D46437" w:rsidRPr="00B83D66" w:rsidRDefault="00EB09AE" w:rsidP="00323C32">
      <w:pPr>
        <w:tabs>
          <w:tab w:val="left" w:pos="-1440"/>
        </w:tabs>
        <w:ind w:left="720" w:hanging="720"/>
        <w:rPr>
          <w:rStyle w:val="Heading3Char"/>
          <w:rFonts w:ascii="Times New Roman" w:hAnsi="Times New Roman" w:cs="Times New Roman"/>
          <w:sz w:val="24"/>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9D67D6" w:rsidRPr="00EB09AE">
        <w:rPr>
          <w:szCs w:val="24"/>
        </w:rPr>
        <w:t>Both</w:t>
      </w:r>
    </w:p>
    <w:p w14:paraId="592612BC" w14:textId="77777777" w:rsidR="006915AB" w:rsidRPr="00B83D66" w:rsidRDefault="003F0E59" w:rsidP="0041748B">
      <w:pPr>
        <w:tabs>
          <w:tab w:val="left" w:pos="-1440"/>
        </w:tabs>
        <w:ind w:left="1440" w:hanging="1440"/>
        <w:rPr>
          <w:szCs w:val="24"/>
        </w:rPr>
      </w:pPr>
      <w:r w:rsidRPr="00B83D66">
        <w:rPr>
          <w:rStyle w:val="Heading3Char"/>
          <w:rFonts w:ascii="Times New Roman" w:hAnsi="Times New Roman" w:cs="Times New Roman"/>
          <w:sz w:val="24"/>
          <w:szCs w:val="24"/>
        </w:rPr>
        <w:t>6.</w:t>
      </w:r>
      <w:bookmarkEnd w:id="148"/>
      <w:r w:rsidR="009D5A90" w:rsidRPr="00B83D66">
        <w:rPr>
          <w:rStyle w:val="Heading3Char"/>
          <w:rFonts w:ascii="Times New Roman" w:hAnsi="Times New Roman" w:cs="Times New Roman"/>
          <w:sz w:val="24"/>
          <w:szCs w:val="24"/>
        </w:rPr>
        <w:t>3</w:t>
      </w:r>
      <w:r w:rsidR="005903B1">
        <w:rPr>
          <w:rStyle w:val="Heading3Char"/>
          <w:rFonts w:ascii="Times New Roman" w:hAnsi="Times New Roman" w:cs="Times New Roman"/>
          <w:sz w:val="24"/>
          <w:szCs w:val="24"/>
        </w:rPr>
        <w:t>.</w:t>
      </w:r>
      <w:r w:rsidRPr="00B83D66">
        <w:rPr>
          <w:rStyle w:val="Heading3Char"/>
          <w:rFonts w:ascii="Times New Roman" w:hAnsi="Times New Roman" w:cs="Times New Roman"/>
          <w:sz w:val="24"/>
          <w:szCs w:val="24"/>
        </w:rPr>
        <w:t xml:space="preserve"> </w:t>
      </w:r>
      <w:r w:rsidRPr="00B83D66">
        <w:rPr>
          <w:szCs w:val="24"/>
        </w:rPr>
        <w:tab/>
        <w:t xml:space="preserve">The </w:t>
      </w:r>
      <w:r w:rsidR="008840CA" w:rsidRPr="00B83D66">
        <w:rPr>
          <w:szCs w:val="24"/>
        </w:rPr>
        <w:t xml:space="preserve">State </w:t>
      </w:r>
      <w:r w:rsidRPr="00B83D66">
        <w:rPr>
          <w:szCs w:val="24"/>
        </w:rPr>
        <w:t xml:space="preserve">assures that, with respect to pre-existing medical conditions, one of the following two statements applies to its plan: </w:t>
      </w:r>
      <w:r w:rsidR="006915AB" w:rsidRPr="00B83D66">
        <w:rPr>
          <w:szCs w:val="24"/>
        </w:rPr>
        <w:t>(42CFR 457.480)</w:t>
      </w:r>
    </w:p>
    <w:p w14:paraId="24A9A365" w14:textId="77777777" w:rsidR="00A2525E" w:rsidRPr="00B83D66" w:rsidRDefault="00A2525E" w:rsidP="00323C32">
      <w:pPr>
        <w:tabs>
          <w:tab w:val="left" w:pos="-1440"/>
        </w:tabs>
        <w:ind w:left="2160" w:hanging="1440"/>
        <w:rPr>
          <w:szCs w:val="24"/>
        </w:rPr>
      </w:pPr>
    </w:p>
    <w:p w14:paraId="1AEE1F27" w14:textId="77777777" w:rsidR="006915AB" w:rsidRPr="00B83D66" w:rsidRDefault="003F0E59" w:rsidP="00323C32">
      <w:pPr>
        <w:tabs>
          <w:tab w:val="left" w:pos="-1440"/>
        </w:tabs>
        <w:ind w:left="2160" w:hanging="1440"/>
        <w:rPr>
          <w:szCs w:val="24"/>
        </w:rPr>
      </w:pPr>
      <w:r w:rsidRPr="00B83D66">
        <w:rPr>
          <w:b/>
          <w:szCs w:val="24"/>
        </w:rPr>
        <w:t>6.</w:t>
      </w:r>
      <w:r w:rsidR="009D5A90" w:rsidRPr="00B83D66">
        <w:rPr>
          <w:b/>
          <w:szCs w:val="24"/>
        </w:rPr>
        <w:t>3</w:t>
      </w:r>
      <w:r w:rsidRPr="00B83D66">
        <w:rPr>
          <w:b/>
          <w:szCs w:val="24"/>
        </w:rPr>
        <w:t>.1</w:t>
      </w:r>
      <w:r w:rsidR="003335CF" w:rsidRPr="00B83D66">
        <w:rPr>
          <w:b/>
          <w:szCs w:val="24"/>
        </w:rPr>
        <w:t xml:space="preserve">. </w:t>
      </w:r>
      <w:bookmarkStart w:id="149" w:name="Check7"/>
      <w:r w:rsidR="00ED7476">
        <w:rPr>
          <w:szCs w:val="24"/>
        </w:rPr>
        <w:fldChar w:fldCharType="begin">
          <w:ffData>
            <w:name w:val="Check7"/>
            <w:enabled/>
            <w:calcOnExit w:val="0"/>
            <w:statusText w:type="text" w:val="This is a checkbox to check the States shall not permit the imposition of any pre-existing medical condition exclusion for covered service"/>
            <w:checkBox>
              <w:sizeAuto/>
              <w:default w:val="0"/>
            </w:checkBox>
          </w:ffData>
        </w:fldChar>
      </w:r>
      <w:r w:rsidR="00ED7476">
        <w:rPr>
          <w:szCs w:val="24"/>
        </w:rPr>
        <w:instrText xml:space="preserve"> FORMCHECKBOX </w:instrText>
      </w:r>
      <w:r w:rsidR="00000000">
        <w:rPr>
          <w:szCs w:val="24"/>
        </w:rPr>
      </w:r>
      <w:r w:rsidR="00000000">
        <w:rPr>
          <w:szCs w:val="24"/>
        </w:rPr>
        <w:fldChar w:fldCharType="separate"/>
      </w:r>
      <w:r w:rsidR="00ED7476">
        <w:rPr>
          <w:szCs w:val="24"/>
        </w:rPr>
        <w:fldChar w:fldCharType="end"/>
      </w:r>
      <w:bookmarkEnd w:id="149"/>
      <w:r w:rsidRPr="00B83D66">
        <w:rPr>
          <w:szCs w:val="24"/>
        </w:rPr>
        <w:tab/>
        <w:t xml:space="preserve">The State shall not permit the imposition of any pre-existing medical condition exclusion for covered services </w:t>
      </w:r>
      <w:r w:rsidR="006915AB" w:rsidRPr="00B83D66">
        <w:rPr>
          <w:szCs w:val="24"/>
        </w:rPr>
        <w:t>(Section 2102(b)(1)(B)(ii)</w:t>
      </w:r>
      <w:proofErr w:type="gramStart"/>
      <w:r w:rsidR="006915AB" w:rsidRPr="00B83D66">
        <w:rPr>
          <w:szCs w:val="24"/>
        </w:rPr>
        <w:t>)</w:t>
      </w:r>
      <w:r w:rsidRPr="00B83D66">
        <w:rPr>
          <w:szCs w:val="24"/>
        </w:rPr>
        <w:t>;</w:t>
      </w:r>
      <w:proofErr w:type="gramEnd"/>
      <w:r w:rsidRPr="00B83D66">
        <w:rPr>
          <w:szCs w:val="24"/>
        </w:rPr>
        <w:t xml:space="preserve"> OR</w:t>
      </w:r>
    </w:p>
    <w:p w14:paraId="3C2DDD41" w14:textId="77777777" w:rsidR="006915AB" w:rsidRPr="00B83D66" w:rsidRDefault="003F0E59" w:rsidP="00323C32">
      <w:pPr>
        <w:tabs>
          <w:tab w:val="left" w:pos="-1440"/>
        </w:tabs>
        <w:ind w:left="2160" w:hanging="1440"/>
        <w:rPr>
          <w:szCs w:val="24"/>
        </w:rPr>
      </w:pPr>
      <w:r w:rsidRPr="00B83D66">
        <w:rPr>
          <w:b/>
          <w:szCs w:val="24"/>
        </w:rPr>
        <w:t>6.</w:t>
      </w:r>
      <w:r w:rsidR="009D5A90" w:rsidRPr="00B83D66">
        <w:rPr>
          <w:b/>
          <w:szCs w:val="24"/>
        </w:rPr>
        <w:t>3</w:t>
      </w:r>
      <w:r w:rsidRPr="00B83D66">
        <w:rPr>
          <w:b/>
          <w:szCs w:val="24"/>
        </w:rPr>
        <w:t>.2</w:t>
      </w:r>
      <w:r w:rsidR="003335CF" w:rsidRPr="00B83D66">
        <w:rPr>
          <w:b/>
          <w:szCs w:val="24"/>
        </w:rPr>
        <w:t xml:space="preserve">. </w:t>
      </w:r>
      <w:r w:rsidR="00ED7476">
        <w:rPr>
          <w:szCs w:val="24"/>
        </w:rPr>
        <w:fldChar w:fldCharType="begin">
          <w:ffData>
            <w:name w:val=""/>
            <w:enabled/>
            <w:calcOnExit w:val="0"/>
            <w:statusText w:type="text" w:val="This is a checkbox to check the States contracts with a group health plan or group health insurance coverage."/>
            <w:checkBox>
              <w:sizeAuto/>
              <w:default w:val="0"/>
            </w:checkBox>
          </w:ffData>
        </w:fldChar>
      </w:r>
      <w:r w:rsidR="00ED7476">
        <w:rPr>
          <w:szCs w:val="24"/>
        </w:rPr>
        <w:instrText xml:space="preserve"> FORMCHECKBOX </w:instrText>
      </w:r>
      <w:r w:rsidR="00000000">
        <w:rPr>
          <w:szCs w:val="24"/>
        </w:rPr>
      </w:r>
      <w:r w:rsidR="00000000">
        <w:rPr>
          <w:szCs w:val="24"/>
        </w:rPr>
        <w:fldChar w:fldCharType="separate"/>
      </w:r>
      <w:r w:rsidR="00ED7476">
        <w:rPr>
          <w:szCs w:val="24"/>
        </w:rPr>
        <w:fldChar w:fldCharType="end"/>
      </w:r>
      <w:r w:rsidRPr="00B83D66">
        <w:rPr>
          <w:szCs w:val="24"/>
        </w:rPr>
        <w:tab/>
        <w:t xml:space="preserve">The </w:t>
      </w:r>
      <w:r w:rsidR="008840CA" w:rsidRPr="00B83D66">
        <w:rPr>
          <w:szCs w:val="24"/>
        </w:rPr>
        <w:t xml:space="preserve">State </w:t>
      </w:r>
      <w:r w:rsidRPr="00B83D66">
        <w:rPr>
          <w:szCs w:val="24"/>
        </w:rPr>
        <w:t>contracts with a group health plan or group health insurance coverage, or contracts with a group health plan to provide family coverage under a waiver (see Section 6.</w:t>
      </w:r>
      <w:r w:rsidR="007C61A3" w:rsidRPr="00B83D66">
        <w:rPr>
          <w:szCs w:val="24"/>
        </w:rPr>
        <w:t>6</w:t>
      </w:r>
      <w:r w:rsidRPr="00B83D66">
        <w:rPr>
          <w:szCs w:val="24"/>
        </w:rPr>
        <w:t xml:space="preserve">.2. </w:t>
      </w:r>
      <w:r w:rsidR="007C61A3" w:rsidRPr="00B83D66">
        <w:rPr>
          <w:szCs w:val="24"/>
        </w:rPr>
        <w:t>(</w:t>
      </w:r>
      <w:proofErr w:type="gramStart"/>
      <w:r w:rsidR="007C61A3" w:rsidRPr="00B83D66">
        <w:rPr>
          <w:szCs w:val="24"/>
        </w:rPr>
        <w:t>formerly</w:t>
      </w:r>
      <w:proofErr w:type="gramEnd"/>
      <w:r w:rsidR="007C61A3" w:rsidRPr="00B83D66">
        <w:rPr>
          <w:szCs w:val="24"/>
        </w:rPr>
        <w:t xml:space="preserve"> 6.4.2) </w:t>
      </w:r>
      <w:r w:rsidRPr="00B83D66">
        <w:rPr>
          <w:szCs w:val="24"/>
        </w:rPr>
        <w:t>of the template)</w:t>
      </w:r>
      <w:r w:rsidR="003335CF" w:rsidRPr="00B83D66">
        <w:rPr>
          <w:szCs w:val="24"/>
        </w:rPr>
        <w:t xml:space="preserve">. </w:t>
      </w:r>
      <w:r w:rsidRPr="00B83D66">
        <w:rPr>
          <w:szCs w:val="24"/>
        </w:rPr>
        <w:t>Pre-existing medical conditions are permitted to th</w:t>
      </w:r>
      <w:r w:rsidR="0099644E">
        <w:rPr>
          <w:szCs w:val="24"/>
        </w:rPr>
        <w:t>e extent allowed by HIPAA/ERISA.</w:t>
      </w:r>
      <w:r w:rsidRPr="00B83D66">
        <w:rPr>
          <w:szCs w:val="24"/>
        </w:rPr>
        <w:t xml:space="preserve"> </w:t>
      </w:r>
      <w:r w:rsidR="0099644E">
        <w:rPr>
          <w:szCs w:val="24"/>
        </w:rPr>
        <w:t xml:space="preserve">(Formerly 8.6.) </w:t>
      </w:r>
      <w:r w:rsidRPr="00B83D66">
        <w:rPr>
          <w:szCs w:val="24"/>
        </w:rPr>
        <w:t xml:space="preserve"> </w:t>
      </w:r>
      <w:r w:rsidR="006915AB" w:rsidRPr="00B83D66">
        <w:rPr>
          <w:szCs w:val="24"/>
        </w:rPr>
        <w:t>(Section 2103(f))</w:t>
      </w:r>
      <w:r w:rsidR="003335CF" w:rsidRPr="00B83D66">
        <w:rPr>
          <w:szCs w:val="24"/>
        </w:rPr>
        <w:t xml:space="preserve"> </w:t>
      </w:r>
      <w:r w:rsidR="00355368" w:rsidRPr="00B83D66">
        <w:rPr>
          <w:szCs w:val="24"/>
        </w:rPr>
        <w:t>D</w:t>
      </w:r>
      <w:r w:rsidRPr="00B83D66">
        <w:rPr>
          <w:szCs w:val="24"/>
        </w:rPr>
        <w:t xml:space="preserve">escribe: </w:t>
      </w:r>
    </w:p>
    <w:p w14:paraId="468DE865" w14:textId="77777777" w:rsidR="006915AB" w:rsidRPr="00B83D66" w:rsidRDefault="00ED7476" w:rsidP="00ED7476">
      <w:pPr>
        <w:tabs>
          <w:tab w:val="left" w:pos="-1440"/>
          <w:tab w:val="left" w:pos="2316"/>
        </w:tabs>
        <w:ind w:left="2160" w:hanging="1440"/>
        <w:rPr>
          <w:szCs w:val="24"/>
        </w:rPr>
      </w:pPr>
      <w:r>
        <w:rPr>
          <w:szCs w:val="24"/>
        </w:rPr>
        <w:tab/>
      </w:r>
      <w:bookmarkStart w:id="150" w:name="Text126"/>
      <w:r>
        <w:rPr>
          <w:szCs w:val="24"/>
        </w:rPr>
        <w:fldChar w:fldCharType="begin">
          <w:ffData>
            <w:name w:val="Text126"/>
            <w:enabled/>
            <w:calcOnExit w:val="0"/>
            <w:statusText w:type="text" w:val="This is a text field to describe pre-existing conditions are permitted."/>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0"/>
    </w:p>
    <w:p w14:paraId="4D19461A" w14:textId="77777777" w:rsidR="0073672B" w:rsidRPr="00B83D66" w:rsidRDefault="0073672B" w:rsidP="00323C32">
      <w:pPr>
        <w:ind w:left="1440" w:hanging="1440"/>
        <w:rPr>
          <w:szCs w:val="24"/>
          <w:u w:val="single"/>
        </w:rPr>
      </w:pPr>
      <w:r w:rsidRPr="00B83D66">
        <w:rPr>
          <w:szCs w:val="24"/>
          <w:u w:val="single"/>
        </w:rPr>
        <w:t xml:space="preserve">Guidance: </w:t>
      </w:r>
      <w:r w:rsidRPr="00B83D66">
        <w:rPr>
          <w:szCs w:val="24"/>
          <w:u w:val="single"/>
        </w:rPr>
        <w:tab/>
        <w:t>States may request two additional purchase options in Title XXI: cost effective coverage through a community-based health delivery system and for the purchase of family coverage. (Section 2105(c)(2) and (3)) (457.1005 and 457.1010)</w:t>
      </w:r>
    </w:p>
    <w:p w14:paraId="5DA3445C" w14:textId="77777777" w:rsidR="003F0E59" w:rsidRPr="00B83D66" w:rsidRDefault="003F0E59" w:rsidP="00323C32">
      <w:pPr>
        <w:ind w:left="1440" w:hanging="720"/>
        <w:rPr>
          <w:rStyle w:val="Heading3Char"/>
          <w:rFonts w:ascii="Times New Roman" w:hAnsi="Times New Roman" w:cs="Times New Roman"/>
          <w:sz w:val="24"/>
          <w:szCs w:val="24"/>
        </w:rPr>
      </w:pPr>
      <w:bookmarkStart w:id="151" w:name="_Toc200444710"/>
    </w:p>
    <w:p w14:paraId="5B82735C" w14:textId="77777777" w:rsidR="006915AB" w:rsidRPr="00B83D66" w:rsidRDefault="003F0E59" w:rsidP="0041748B">
      <w:pPr>
        <w:ind w:left="1440" w:hanging="1440"/>
        <w:rPr>
          <w:szCs w:val="24"/>
        </w:rPr>
      </w:pPr>
      <w:r w:rsidRPr="00B83D66">
        <w:rPr>
          <w:rStyle w:val="Heading3Char"/>
          <w:rFonts w:ascii="Times New Roman" w:hAnsi="Times New Roman" w:cs="Times New Roman"/>
          <w:sz w:val="24"/>
          <w:szCs w:val="24"/>
        </w:rPr>
        <w:t>6.</w:t>
      </w:r>
      <w:bookmarkEnd w:id="151"/>
      <w:r w:rsidR="009D5A90" w:rsidRPr="00B83D66">
        <w:rPr>
          <w:rStyle w:val="Heading3Char"/>
          <w:rFonts w:ascii="Times New Roman" w:hAnsi="Times New Roman" w:cs="Times New Roman"/>
          <w:sz w:val="24"/>
          <w:szCs w:val="24"/>
        </w:rPr>
        <w:t>4</w:t>
      </w:r>
      <w:r w:rsidR="005903B1">
        <w:rPr>
          <w:rStyle w:val="Heading3Char"/>
          <w:rFonts w:ascii="Times New Roman" w:hAnsi="Times New Roman" w:cs="Times New Roman"/>
          <w:sz w:val="24"/>
          <w:szCs w:val="24"/>
        </w:rPr>
        <w:t>.</w:t>
      </w:r>
      <w:r w:rsidRPr="00B83D66">
        <w:rPr>
          <w:szCs w:val="24"/>
        </w:rPr>
        <w:tab/>
      </w:r>
      <w:r w:rsidRPr="00B83D66">
        <w:rPr>
          <w:b/>
          <w:szCs w:val="24"/>
        </w:rPr>
        <w:t>Additional Purchase Options</w:t>
      </w:r>
      <w:r w:rsidR="007C61A3" w:rsidRPr="00B83D66">
        <w:rPr>
          <w:b/>
          <w:szCs w:val="24"/>
        </w:rPr>
        <w:t>-</w:t>
      </w:r>
      <w:r w:rsidR="000330A5">
        <w:rPr>
          <w:szCs w:val="24"/>
        </w:rPr>
        <w:t xml:space="preserve"> </w:t>
      </w:r>
      <w:r w:rsidRPr="00B83D66">
        <w:rPr>
          <w:szCs w:val="24"/>
        </w:rPr>
        <w:t xml:space="preserve">If the </w:t>
      </w:r>
      <w:r w:rsidR="008840CA" w:rsidRPr="00B83D66">
        <w:rPr>
          <w:szCs w:val="24"/>
        </w:rPr>
        <w:t xml:space="preserve">State </w:t>
      </w:r>
      <w:r w:rsidRPr="00B83D66">
        <w:rPr>
          <w:szCs w:val="24"/>
        </w:rPr>
        <w:t>wishes to provide services under the plan through cost effective alternatives or the purchase of family coverage, it must request the appropriate option</w:t>
      </w:r>
      <w:r w:rsidR="003335CF" w:rsidRPr="00B83D66">
        <w:rPr>
          <w:szCs w:val="24"/>
        </w:rPr>
        <w:t xml:space="preserve">. </w:t>
      </w:r>
      <w:r w:rsidRPr="00B83D66">
        <w:rPr>
          <w:szCs w:val="24"/>
        </w:rPr>
        <w:t xml:space="preserve">To be approved, the </w:t>
      </w:r>
      <w:r w:rsidR="008840CA" w:rsidRPr="00B83D66">
        <w:rPr>
          <w:szCs w:val="24"/>
        </w:rPr>
        <w:t xml:space="preserve">State </w:t>
      </w:r>
      <w:r w:rsidRPr="00B83D66">
        <w:rPr>
          <w:szCs w:val="24"/>
        </w:rPr>
        <w:t>must address the following</w:t>
      </w:r>
      <w:proofErr w:type="gramStart"/>
      <w:r w:rsidRPr="00B83D66">
        <w:rPr>
          <w:szCs w:val="24"/>
        </w:rPr>
        <w:t xml:space="preserve">:  </w:t>
      </w:r>
      <w:r w:rsidR="006915AB" w:rsidRPr="00B83D66">
        <w:rPr>
          <w:szCs w:val="24"/>
        </w:rPr>
        <w:t>(</w:t>
      </w:r>
      <w:proofErr w:type="gramEnd"/>
      <w:r w:rsidR="006915AB" w:rsidRPr="00B83D66">
        <w:rPr>
          <w:szCs w:val="24"/>
        </w:rPr>
        <w:t xml:space="preserve">Section 2105(c)(2) and (3)) (42 CFR 457.1005 and 457.1010) </w:t>
      </w:r>
    </w:p>
    <w:p w14:paraId="36906684" w14:textId="77777777" w:rsidR="000E3CB2" w:rsidRPr="00B83D66" w:rsidRDefault="000E3CB2" w:rsidP="00323C32">
      <w:pPr>
        <w:ind w:left="1440" w:hanging="720"/>
        <w:rPr>
          <w:szCs w:val="24"/>
        </w:rPr>
      </w:pPr>
    </w:p>
    <w:p w14:paraId="5CB9A47A" w14:textId="77777777" w:rsidR="006915AB" w:rsidRPr="00B83D66" w:rsidRDefault="003F0E59" w:rsidP="00323C32">
      <w:pPr>
        <w:tabs>
          <w:tab w:val="left" w:pos="-1440"/>
        </w:tabs>
        <w:ind w:left="2160" w:hanging="1440"/>
        <w:rPr>
          <w:szCs w:val="24"/>
        </w:rPr>
      </w:pPr>
      <w:r w:rsidRPr="00B83D66">
        <w:rPr>
          <w:b/>
          <w:szCs w:val="24"/>
        </w:rPr>
        <w:t>6.</w:t>
      </w:r>
      <w:r w:rsidR="009D5A90" w:rsidRPr="00B83D66">
        <w:rPr>
          <w:b/>
          <w:szCs w:val="24"/>
        </w:rPr>
        <w:t>4</w:t>
      </w:r>
      <w:r w:rsidRPr="00B83D66">
        <w:rPr>
          <w:b/>
          <w:szCs w:val="24"/>
        </w:rPr>
        <w:t>.1.</w:t>
      </w:r>
      <w:r w:rsidR="0099644E">
        <w:rPr>
          <w:szCs w:val="24"/>
        </w:rPr>
        <w:t xml:space="preserve"> </w:t>
      </w:r>
      <w:r w:rsidR="00ED7476">
        <w:rPr>
          <w:szCs w:val="24"/>
        </w:rPr>
        <w:fldChar w:fldCharType="begin">
          <w:ffData>
            <w:name w:val=""/>
            <w:enabled/>
            <w:calcOnExit w:val="0"/>
            <w:statusText w:type="text" w:val="This is a checkbox to check Cost Effective coverage."/>
            <w:checkBox>
              <w:sizeAuto/>
              <w:default w:val="0"/>
            </w:checkBox>
          </w:ffData>
        </w:fldChar>
      </w:r>
      <w:r w:rsidR="00ED7476">
        <w:rPr>
          <w:szCs w:val="24"/>
        </w:rPr>
        <w:instrText xml:space="preserve"> FORMCHECKBOX </w:instrText>
      </w:r>
      <w:r w:rsidR="00000000">
        <w:rPr>
          <w:szCs w:val="24"/>
        </w:rPr>
      </w:r>
      <w:r w:rsidR="00000000">
        <w:rPr>
          <w:szCs w:val="24"/>
        </w:rPr>
        <w:fldChar w:fldCharType="separate"/>
      </w:r>
      <w:r w:rsidR="00ED7476">
        <w:rPr>
          <w:szCs w:val="24"/>
        </w:rPr>
        <w:fldChar w:fldCharType="end"/>
      </w:r>
      <w:r w:rsidR="000421D4" w:rsidRPr="00B83D66">
        <w:rPr>
          <w:szCs w:val="24"/>
        </w:rPr>
        <w:t xml:space="preserve"> </w:t>
      </w:r>
      <w:r w:rsidR="0099644E">
        <w:rPr>
          <w:szCs w:val="24"/>
        </w:rPr>
        <w:tab/>
      </w:r>
      <w:r w:rsidR="00601AEA" w:rsidRPr="00B83D66">
        <w:rPr>
          <w:b/>
          <w:szCs w:val="24"/>
        </w:rPr>
        <w:t>Cost Effective Coverage</w:t>
      </w:r>
      <w:r w:rsidR="00601AEA" w:rsidRPr="00B83D66">
        <w:rPr>
          <w:szCs w:val="24"/>
        </w:rPr>
        <w:t>-</w:t>
      </w:r>
      <w:r w:rsidRPr="00B83D66">
        <w:rPr>
          <w:szCs w:val="24"/>
        </w:rPr>
        <w:t xml:space="preserve"> Payment may be made to a </w:t>
      </w:r>
      <w:r w:rsidR="008840CA" w:rsidRPr="00B83D66">
        <w:rPr>
          <w:szCs w:val="24"/>
        </w:rPr>
        <w:t xml:space="preserve">State </w:t>
      </w:r>
      <w:r w:rsidR="0099644E">
        <w:rPr>
          <w:szCs w:val="24"/>
        </w:rPr>
        <w:t>in excess of the 10 percent</w:t>
      </w:r>
      <w:r w:rsidRPr="00B83D66">
        <w:rPr>
          <w:szCs w:val="24"/>
        </w:rPr>
        <w:t xml:space="preserve"> limitation on use of funds for payments for:  1) other child health assistance for targeted </w:t>
      </w:r>
      <w:r w:rsidR="00A2525E" w:rsidRPr="00B83D66">
        <w:rPr>
          <w:szCs w:val="24"/>
        </w:rPr>
        <w:t>low-income</w:t>
      </w:r>
      <w:r w:rsidRPr="00B83D66">
        <w:rPr>
          <w:szCs w:val="24"/>
        </w:rPr>
        <w:t xml:space="preserve"> children; 2) expenditures for health services initiatives under the plan for improving the health of children (including targeted </w:t>
      </w:r>
      <w:r w:rsidR="009808BA" w:rsidRPr="00B83D66">
        <w:rPr>
          <w:szCs w:val="24"/>
        </w:rPr>
        <w:t>low-income</w:t>
      </w:r>
      <w:r w:rsidRPr="00B83D66">
        <w:rPr>
          <w:szCs w:val="24"/>
        </w:rPr>
        <w:t xml:space="preserve"> children and other </w:t>
      </w:r>
      <w:r w:rsidR="009808BA" w:rsidRPr="00B83D66">
        <w:rPr>
          <w:szCs w:val="24"/>
        </w:rPr>
        <w:t>low-income</w:t>
      </w:r>
      <w:r w:rsidRPr="00B83D66">
        <w:rPr>
          <w:szCs w:val="24"/>
        </w:rPr>
        <w:t xml:space="preserve"> children); 3) expenditures for outr</w:t>
      </w:r>
      <w:r w:rsidR="00121008">
        <w:rPr>
          <w:szCs w:val="24"/>
        </w:rPr>
        <w:t>each activities as provided in S</w:t>
      </w:r>
      <w:r w:rsidRPr="00B83D66">
        <w:rPr>
          <w:szCs w:val="24"/>
        </w:rPr>
        <w:t xml:space="preserve">ection 2102(c)(1) under the plan; and 4) other reasonable costs incurred by the </w:t>
      </w:r>
      <w:r w:rsidR="008840CA" w:rsidRPr="00B83D66">
        <w:rPr>
          <w:szCs w:val="24"/>
        </w:rPr>
        <w:t xml:space="preserve">State </w:t>
      </w:r>
      <w:r w:rsidRPr="00B83D66">
        <w:rPr>
          <w:szCs w:val="24"/>
        </w:rPr>
        <w:t xml:space="preserve">to administer the plan, if it demonstrates the following </w:t>
      </w:r>
      <w:r w:rsidR="006915AB" w:rsidRPr="00B83D66">
        <w:rPr>
          <w:szCs w:val="24"/>
        </w:rPr>
        <w:t>(42CFR 457.1005(a)):</w:t>
      </w:r>
    </w:p>
    <w:p w14:paraId="58E7C3F2" w14:textId="77777777" w:rsidR="003F0E59" w:rsidRPr="00B83D66" w:rsidRDefault="003F0E59" w:rsidP="00323C32">
      <w:pPr>
        <w:rPr>
          <w:szCs w:val="24"/>
        </w:rPr>
      </w:pPr>
    </w:p>
    <w:p w14:paraId="4E54FCC5" w14:textId="77777777" w:rsidR="006915AB"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.1.1.</w:t>
      </w:r>
      <w:r w:rsidRPr="00B83D66">
        <w:rPr>
          <w:szCs w:val="24"/>
        </w:rPr>
        <w:tab/>
        <w:t xml:space="preserve">Coverage provided to targeted </w:t>
      </w:r>
      <w:r w:rsidR="009808BA" w:rsidRPr="00B83D66">
        <w:rPr>
          <w:szCs w:val="24"/>
        </w:rPr>
        <w:t>low-income</w:t>
      </w:r>
      <w:r w:rsidRPr="00B83D66">
        <w:rPr>
          <w:szCs w:val="24"/>
        </w:rPr>
        <w:t xml:space="preserve"> children through such expenditures must meet the coverage requirements above; Describe the </w:t>
      </w:r>
      <w:r w:rsidRPr="00B83D66">
        <w:rPr>
          <w:szCs w:val="24"/>
        </w:rPr>
        <w:lastRenderedPageBreak/>
        <w:t>coverage provided by the alternative delivery system</w:t>
      </w:r>
      <w:r w:rsidR="003335CF" w:rsidRPr="00B83D66">
        <w:rPr>
          <w:szCs w:val="24"/>
        </w:rPr>
        <w:t xml:space="preserve">. </w:t>
      </w:r>
      <w:r w:rsidRPr="00B83D66">
        <w:rPr>
          <w:szCs w:val="24"/>
        </w:rPr>
        <w:t xml:space="preserve">The </w:t>
      </w:r>
      <w:r w:rsidR="008840CA" w:rsidRPr="00B83D66">
        <w:rPr>
          <w:szCs w:val="24"/>
        </w:rPr>
        <w:t xml:space="preserve">State </w:t>
      </w:r>
      <w:r w:rsidRPr="00B83D66">
        <w:rPr>
          <w:szCs w:val="24"/>
        </w:rPr>
        <w:t xml:space="preserve">may cross reference </w:t>
      </w:r>
      <w:r w:rsidR="00121008">
        <w:rPr>
          <w:szCs w:val="24"/>
        </w:rPr>
        <w:t>S</w:t>
      </w:r>
      <w:r w:rsidRPr="00B83D66">
        <w:rPr>
          <w:szCs w:val="24"/>
        </w:rPr>
        <w:t>ection 6.2.1 - 6.2.28</w:t>
      </w:r>
      <w:r w:rsidR="003335CF" w:rsidRPr="00B83D66">
        <w:rPr>
          <w:szCs w:val="24"/>
        </w:rPr>
        <w:t xml:space="preserve">. </w:t>
      </w:r>
      <w:r w:rsidR="006915AB" w:rsidRPr="00B83D66">
        <w:rPr>
          <w:szCs w:val="24"/>
        </w:rPr>
        <w:t xml:space="preserve"> (Section 2105(c)(2)(B)(</w:t>
      </w:r>
      <w:proofErr w:type="spellStart"/>
      <w:r w:rsidR="006915AB" w:rsidRPr="00B83D66">
        <w:rPr>
          <w:szCs w:val="24"/>
        </w:rPr>
        <w:t>i</w:t>
      </w:r>
      <w:proofErr w:type="spellEnd"/>
      <w:r w:rsidR="006915AB" w:rsidRPr="00B83D66">
        <w:rPr>
          <w:szCs w:val="24"/>
        </w:rPr>
        <w:t>)) (42CFR 457.1005(b))</w:t>
      </w:r>
      <w:r w:rsidRPr="00B83D66">
        <w:rPr>
          <w:szCs w:val="24"/>
        </w:rPr>
        <w:t xml:space="preserve">     </w:t>
      </w:r>
    </w:p>
    <w:p w14:paraId="2D71F3F3" w14:textId="77777777" w:rsidR="003F0E59" w:rsidRPr="00B83D66" w:rsidRDefault="00ED7476" w:rsidP="00ED7476">
      <w:pPr>
        <w:tabs>
          <w:tab w:val="left" w:pos="2856"/>
        </w:tabs>
        <w:rPr>
          <w:szCs w:val="24"/>
        </w:rPr>
      </w:pPr>
      <w:r>
        <w:rPr>
          <w:szCs w:val="24"/>
        </w:rPr>
        <w:tab/>
        <w:t xml:space="preserve"> </w:t>
      </w:r>
      <w:bookmarkStart w:id="152" w:name="Text127"/>
      <w:r>
        <w:rPr>
          <w:szCs w:val="24"/>
        </w:rPr>
        <w:fldChar w:fldCharType="begin">
          <w:ffData>
            <w:name w:val="Text127"/>
            <w:enabled/>
            <w:calcOnExit w:val="0"/>
            <w:statusText w:type="text" w:val="This is a text field to describe how coverage is provided to low income children through such expenditures that must meet requirement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2"/>
    </w:p>
    <w:p w14:paraId="07A877B7" w14:textId="77777777" w:rsidR="00806F4E"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.1.2.</w:t>
      </w:r>
      <w:r w:rsidRPr="00B83D66">
        <w:rPr>
          <w:szCs w:val="24"/>
        </w:rPr>
        <w:tab/>
        <w:t>The cost of such coverage must not be greater, on an average per child basis, than the cost of coverage that would otherwise be provided for the coverage described above; Describe the cost of such coverage on an average per child basis</w:t>
      </w:r>
      <w:r w:rsidR="003335CF" w:rsidRPr="00B83D66">
        <w:rPr>
          <w:szCs w:val="24"/>
        </w:rPr>
        <w:t xml:space="preserve">. </w:t>
      </w:r>
      <w:r w:rsidR="006915AB" w:rsidRPr="00B83D66">
        <w:rPr>
          <w:szCs w:val="24"/>
        </w:rPr>
        <w:t>(Section 2105(c)(2)(B)(ii)) (42CFR 457.1005(b))</w:t>
      </w:r>
    </w:p>
    <w:p w14:paraId="65055110" w14:textId="77777777" w:rsidR="00592470" w:rsidRPr="00B83D66" w:rsidRDefault="00ED7476" w:rsidP="00ED7476">
      <w:pPr>
        <w:tabs>
          <w:tab w:val="left" w:pos="-1440"/>
          <w:tab w:val="left" w:pos="2928"/>
        </w:tabs>
        <w:ind w:left="2880" w:hanging="1440"/>
        <w:rPr>
          <w:szCs w:val="24"/>
        </w:rPr>
      </w:pPr>
      <w:r>
        <w:rPr>
          <w:szCs w:val="24"/>
        </w:rPr>
        <w:tab/>
      </w:r>
      <w:bookmarkStart w:id="153" w:name="Text128"/>
      <w:r>
        <w:rPr>
          <w:szCs w:val="24"/>
        </w:rPr>
        <w:fldChar w:fldCharType="begin">
          <w:ffData>
            <w:name w:val="Text128"/>
            <w:enabled/>
            <w:calcOnExit w:val="0"/>
            <w:statusText w:type="text" w:val="This is a text field to describe cost of such coverage on an average per child's basi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3"/>
    </w:p>
    <w:p w14:paraId="1803CBC0" w14:textId="77777777" w:rsidR="00D403DB" w:rsidRPr="00B83D66" w:rsidRDefault="00806F4E" w:rsidP="00323C32">
      <w:pPr>
        <w:pStyle w:val="a"/>
        <w:tabs>
          <w:tab w:val="left" w:pos="-1440"/>
        </w:tabs>
        <w:ind w:left="2880" w:hanging="1440"/>
        <w:rPr>
          <w:szCs w:val="24"/>
          <w:u w:val="single"/>
        </w:rPr>
      </w:pPr>
      <w:r w:rsidRPr="00B83D66">
        <w:rPr>
          <w:szCs w:val="24"/>
          <w:u w:val="single"/>
        </w:rPr>
        <w:t xml:space="preserve">Guidance: </w:t>
      </w:r>
      <w:r w:rsidRPr="00B83D66">
        <w:rPr>
          <w:szCs w:val="24"/>
          <w:u w:val="single"/>
        </w:rPr>
        <w:tab/>
        <w:t xml:space="preserve">Check below if the State is requesting to provide </w:t>
      </w:r>
      <w:r w:rsidR="009808BA" w:rsidRPr="00B83D66">
        <w:rPr>
          <w:szCs w:val="24"/>
          <w:u w:val="single"/>
        </w:rPr>
        <w:t>cost-effective</w:t>
      </w:r>
      <w:r w:rsidRPr="00B83D66">
        <w:rPr>
          <w:szCs w:val="24"/>
          <w:u w:val="single"/>
        </w:rPr>
        <w:t xml:space="preserve"> coverage through a community-based health delivery system</w:t>
      </w:r>
      <w:r w:rsidR="003335CF" w:rsidRPr="00B83D66">
        <w:rPr>
          <w:szCs w:val="24"/>
          <w:u w:val="single"/>
        </w:rPr>
        <w:t xml:space="preserve">. </w:t>
      </w:r>
      <w:r w:rsidRPr="00B83D66">
        <w:rPr>
          <w:szCs w:val="24"/>
          <w:u w:val="single"/>
        </w:rPr>
        <w:t>This a</w:t>
      </w:r>
      <w:r w:rsidR="0099644E">
        <w:rPr>
          <w:szCs w:val="24"/>
          <w:u w:val="single"/>
        </w:rPr>
        <w:t>llows the State to waive the 10 percent</w:t>
      </w:r>
      <w:r w:rsidRPr="00B83D66">
        <w:rPr>
          <w:szCs w:val="24"/>
          <w:u w:val="single"/>
        </w:rPr>
        <w:t xml:space="preserve"> limitation on expenditures not used for Medicaid or health insurance assistance if coverage provided to targeted </w:t>
      </w:r>
      <w:r w:rsidR="009808BA" w:rsidRPr="00B83D66">
        <w:rPr>
          <w:szCs w:val="24"/>
          <w:u w:val="single"/>
        </w:rPr>
        <w:t>low-income</w:t>
      </w:r>
      <w:r w:rsidRPr="00B83D66">
        <w:rPr>
          <w:szCs w:val="24"/>
          <w:u w:val="single"/>
        </w:rPr>
        <w:t xml:space="preserve"> children through such expendit</w:t>
      </w:r>
      <w:r w:rsidR="00121008">
        <w:rPr>
          <w:szCs w:val="24"/>
          <w:u w:val="single"/>
        </w:rPr>
        <w:t>ures meets the requirements of S</w:t>
      </w:r>
      <w:r w:rsidRPr="00B83D66">
        <w:rPr>
          <w:szCs w:val="24"/>
          <w:u w:val="single"/>
        </w:rPr>
        <w:t>ection 2103; the cost of such coverage is not greater, on an average per child basis, than the cost of coverage that would otherwise be provided under Section 2103; and such coverage is provided through the use of a community</w:t>
      </w:r>
      <w:r w:rsidRPr="00B83D66">
        <w:rPr>
          <w:szCs w:val="24"/>
          <w:u w:val="single"/>
        </w:rPr>
        <w:noBreakHyphen/>
        <w:t>based health delivery system, such as through contracts with health centers receiving funds under Section 330 of the Public Health Services Act or with hospitals such as those that receive disproportionate share payment adjustments under Section 1886(c)(5)(F) or 1923</w:t>
      </w:r>
      <w:r w:rsidR="003335CF" w:rsidRPr="00B83D66">
        <w:rPr>
          <w:szCs w:val="24"/>
          <w:u w:val="single"/>
        </w:rPr>
        <w:t xml:space="preserve">. </w:t>
      </w:r>
    </w:p>
    <w:p w14:paraId="64AC3EAB" w14:textId="77777777" w:rsidR="00592470" w:rsidRPr="00B83D66" w:rsidRDefault="00592470" w:rsidP="00323C32">
      <w:pPr>
        <w:pStyle w:val="a"/>
        <w:tabs>
          <w:tab w:val="left" w:pos="-1440"/>
        </w:tabs>
        <w:ind w:left="2880" w:hanging="1440"/>
        <w:rPr>
          <w:szCs w:val="24"/>
          <w:u w:val="single"/>
        </w:rPr>
      </w:pPr>
    </w:p>
    <w:p w14:paraId="3EED0F9F" w14:textId="77777777" w:rsidR="003F0E59" w:rsidRPr="00B83D66" w:rsidRDefault="00806F4E" w:rsidP="00323C32">
      <w:pPr>
        <w:pStyle w:val="a"/>
        <w:tabs>
          <w:tab w:val="left" w:pos="-1440"/>
        </w:tabs>
        <w:ind w:left="2880" w:hanging="1440"/>
        <w:rPr>
          <w:szCs w:val="24"/>
          <w:u w:val="single"/>
        </w:rPr>
      </w:pPr>
      <w:r w:rsidRPr="00B83D66">
        <w:rPr>
          <w:szCs w:val="24"/>
        </w:rPr>
        <w:tab/>
      </w:r>
      <w:r w:rsidRPr="00B83D66">
        <w:rPr>
          <w:szCs w:val="24"/>
          <w:u w:val="single"/>
        </w:rPr>
        <w:t xml:space="preserve">If the </w:t>
      </w:r>
      <w:r w:rsidR="009808BA" w:rsidRPr="00B83D66">
        <w:rPr>
          <w:szCs w:val="24"/>
          <w:u w:val="single"/>
        </w:rPr>
        <w:t>cost-effective</w:t>
      </w:r>
      <w:r w:rsidRPr="00B83D66">
        <w:rPr>
          <w:szCs w:val="24"/>
          <w:u w:val="single"/>
        </w:rPr>
        <w:t xml:space="preserve"> alternative waiver is requested, the State must demonstrate th</w:t>
      </w:r>
      <w:r w:rsidR="0099644E">
        <w:rPr>
          <w:szCs w:val="24"/>
          <w:u w:val="single"/>
        </w:rPr>
        <w:t>at payments in excess of the 10 percent</w:t>
      </w:r>
      <w:r w:rsidRPr="00B83D66">
        <w:rPr>
          <w:szCs w:val="24"/>
          <w:u w:val="single"/>
        </w:rPr>
        <w:t xml:space="preserve"> limitation will be used for other child health assistance for targeted </w:t>
      </w:r>
      <w:r w:rsidR="009808BA" w:rsidRPr="00B83D66">
        <w:rPr>
          <w:szCs w:val="24"/>
          <w:u w:val="single"/>
        </w:rPr>
        <w:t>low-income</w:t>
      </w:r>
      <w:r w:rsidRPr="00B83D66">
        <w:rPr>
          <w:szCs w:val="24"/>
          <w:u w:val="single"/>
        </w:rPr>
        <w:t xml:space="preserve"> children; expenditures for health services initiatives under the plan for improving the health of children (including targeted </w:t>
      </w:r>
      <w:r w:rsidR="009808BA" w:rsidRPr="00B83D66">
        <w:rPr>
          <w:szCs w:val="24"/>
          <w:u w:val="single"/>
        </w:rPr>
        <w:t>low-income</w:t>
      </w:r>
      <w:r w:rsidRPr="00B83D66">
        <w:rPr>
          <w:szCs w:val="24"/>
          <w:u w:val="single"/>
        </w:rPr>
        <w:t xml:space="preserve"> children and other </w:t>
      </w:r>
      <w:r w:rsidR="009808BA" w:rsidRPr="00B83D66">
        <w:rPr>
          <w:szCs w:val="24"/>
          <w:u w:val="single"/>
        </w:rPr>
        <w:t>low-income</w:t>
      </w:r>
      <w:r w:rsidRPr="00B83D66">
        <w:rPr>
          <w:szCs w:val="24"/>
          <w:u w:val="single"/>
        </w:rPr>
        <w:t xml:space="preserve"> children); expenditures for outreach activities as provided in Section 2102(c)(1) under the plan; and other reasonable costs incurred by the State to administer the plan</w:t>
      </w:r>
      <w:r w:rsidR="003335CF" w:rsidRPr="00B83D66">
        <w:rPr>
          <w:szCs w:val="24"/>
          <w:u w:val="single"/>
        </w:rPr>
        <w:t xml:space="preserve">. </w:t>
      </w:r>
      <w:r w:rsidRPr="00B83D66">
        <w:rPr>
          <w:szCs w:val="24"/>
          <w:u w:val="single"/>
        </w:rPr>
        <w:t>(42CFR, 457.1005(a))</w:t>
      </w:r>
    </w:p>
    <w:p w14:paraId="277D1703" w14:textId="77777777" w:rsidR="00592470" w:rsidRPr="00B83D66" w:rsidRDefault="00592470" w:rsidP="00323C32">
      <w:pPr>
        <w:pStyle w:val="a"/>
        <w:tabs>
          <w:tab w:val="left" w:pos="-1440"/>
        </w:tabs>
        <w:ind w:left="2880" w:hanging="1440"/>
        <w:rPr>
          <w:szCs w:val="24"/>
        </w:rPr>
      </w:pPr>
    </w:p>
    <w:p w14:paraId="04E8962D" w14:textId="0C1F6C5A" w:rsidR="006915AB"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.1.3.</w:t>
      </w:r>
      <w:r w:rsidRPr="00B83D66">
        <w:rPr>
          <w:szCs w:val="24"/>
        </w:rPr>
        <w:tab/>
        <w:t xml:space="preserve">The coverage must be provided </w:t>
      </w:r>
      <w:proofErr w:type="gramStart"/>
      <w:r w:rsidRPr="00B83D66">
        <w:rPr>
          <w:szCs w:val="24"/>
        </w:rPr>
        <w:t>through the use of</w:t>
      </w:r>
      <w:proofErr w:type="gramEnd"/>
      <w:r w:rsidRPr="00B83D66">
        <w:rPr>
          <w:szCs w:val="24"/>
        </w:rPr>
        <w:t xml:space="preserve"> a </w:t>
      </w:r>
      <w:r w:rsidR="009808BA" w:rsidRPr="00B83D66">
        <w:rPr>
          <w:szCs w:val="24"/>
        </w:rPr>
        <w:t>community</w:t>
      </w:r>
      <w:r w:rsidR="007409F3">
        <w:rPr>
          <w:szCs w:val="24"/>
        </w:rPr>
        <w:t>-</w:t>
      </w:r>
      <w:r w:rsidR="009808BA" w:rsidRPr="00B83D66">
        <w:rPr>
          <w:szCs w:val="24"/>
        </w:rPr>
        <w:t>based</w:t>
      </w:r>
      <w:r w:rsidRPr="00B83D66">
        <w:rPr>
          <w:szCs w:val="24"/>
        </w:rPr>
        <w:t xml:space="preserve"> health delivery system, such as through contracts with health centers receiving </w:t>
      </w:r>
      <w:r w:rsidR="00121008">
        <w:rPr>
          <w:szCs w:val="24"/>
        </w:rPr>
        <w:t>funds under S</w:t>
      </w:r>
      <w:r w:rsidRPr="00B83D66">
        <w:rPr>
          <w:szCs w:val="24"/>
        </w:rPr>
        <w:t>ection 330 of the Public Health Service Act or with hospitals such as those that receive disproportionate s</w:t>
      </w:r>
      <w:r w:rsidR="00121008">
        <w:rPr>
          <w:szCs w:val="24"/>
        </w:rPr>
        <w:t>hare payment adjustments under S</w:t>
      </w:r>
      <w:r w:rsidRPr="00B83D66">
        <w:rPr>
          <w:szCs w:val="24"/>
        </w:rPr>
        <w:t>ection 1886(c)(5)(F) or 1923 of the Social Security Act</w:t>
      </w:r>
      <w:r w:rsidR="003335CF" w:rsidRPr="00B83D66">
        <w:rPr>
          <w:szCs w:val="24"/>
        </w:rPr>
        <w:t xml:space="preserve">. </w:t>
      </w:r>
      <w:r w:rsidRPr="00B83D66">
        <w:rPr>
          <w:szCs w:val="24"/>
        </w:rPr>
        <w:t>Describe the community-based delivery system</w:t>
      </w:r>
      <w:r w:rsidR="003335CF" w:rsidRPr="00B83D66">
        <w:rPr>
          <w:szCs w:val="24"/>
        </w:rPr>
        <w:t xml:space="preserve">. </w:t>
      </w:r>
      <w:r w:rsidR="006915AB" w:rsidRPr="00B83D66">
        <w:rPr>
          <w:szCs w:val="24"/>
        </w:rPr>
        <w:t>(Section 2105(c)(2)(B)(iii)) (42CFR 457.1005(a))</w:t>
      </w:r>
      <w:r w:rsidRPr="00B83D66">
        <w:rPr>
          <w:szCs w:val="24"/>
        </w:rPr>
        <w:t xml:space="preserve">     </w:t>
      </w:r>
    </w:p>
    <w:p w14:paraId="69D5E5C8" w14:textId="77777777" w:rsidR="000E3CB2" w:rsidRPr="00B83D66" w:rsidRDefault="00083366" w:rsidP="00083366">
      <w:pPr>
        <w:tabs>
          <w:tab w:val="left" w:pos="-1440"/>
          <w:tab w:val="left" w:pos="3024"/>
        </w:tabs>
        <w:ind w:left="2880" w:hanging="1440"/>
        <w:rPr>
          <w:szCs w:val="24"/>
        </w:rPr>
      </w:pPr>
      <w:r>
        <w:rPr>
          <w:szCs w:val="24"/>
        </w:rPr>
        <w:tab/>
      </w:r>
      <w:bookmarkStart w:id="154" w:name="Text129"/>
      <w:r w:rsidR="00D9470C">
        <w:rPr>
          <w:szCs w:val="24"/>
        </w:rPr>
        <w:fldChar w:fldCharType="begin">
          <w:ffData>
            <w:name w:val="Text129"/>
            <w:enabled/>
            <w:calcOnExit w:val="0"/>
            <w:statusText w:type="text" w:val="This is a text field to describe community-based delivery system."/>
            <w:textInput/>
          </w:ffData>
        </w:fldChar>
      </w:r>
      <w:r w:rsidR="00D9470C">
        <w:rPr>
          <w:szCs w:val="24"/>
        </w:rPr>
        <w:instrText xml:space="preserve"> FORMTEXT </w:instrText>
      </w:r>
      <w:r w:rsidR="00D9470C">
        <w:rPr>
          <w:szCs w:val="24"/>
        </w:rPr>
      </w:r>
      <w:r w:rsidR="00D9470C">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sidR="00D9470C">
        <w:rPr>
          <w:szCs w:val="24"/>
        </w:rPr>
        <w:fldChar w:fldCharType="end"/>
      </w:r>
      <w:bookmarkEnd w:id="154"/>
    </w:p>
    <w:p w14:paraId="4DDD14A7" w14:textId="77777777" w:rsidR="00D403DB" w:rsidRPr="00B83D66" w:rsidRDefault="0097481D" w:rsidP="00323C32">
      <w:pPr>
        <w:ind w:left="2160" w:hanging="1440"/>
        <w:rPr>
          <w:b/>
          <w:szCs w:val="24"/>
          <w:u w:val="single"/>
        </w:rPr>
      </w:pPr>
      <w:r w:rsidRPr="00B83D66">
        <w:rPr>
          <w:szCs w:val="24"/>
          <w:u w:val="single"/>
        </w:rPr>
        <w:t xml:space="preserve">Guidance: </w:t>
      </w:r>
      <w:r w:rsidRPr="00B83D66">
        <w:rPr>
          <w:szCs w:val="24"/>
          <w:u w:val="single"/>
        </w:rPr>
        <w:tab/>
        <w:t>Check 6.</w:t>
      </w:r>
      <w:r w:rsidR="00A67C39">
        <w:rPr>
          <w:szCs w:val="24"/>
          <w:u w:val="single"/>
        </w:rPr>
        <w:t>4</w:t>
      </w:r>
      <w:r w:rsidRPr="00B83D66">
        <w:rPr>
          <w:szCs w:val="24"/>
          <w:u w:val="single"/>
        </w:rPr>
        <w:t>.</w:t>
      </w:r>
      <w:proofErr w:type="gramStart"/>
      <w:r w:rsidRPr="00B83D66">
        <w:rPr>
          <w:szCs w:val="24"/>
          <w:u w:val="single"/>
        </w:rPr>
        <w:t>2.if</w:t>
      </w:r>
      <w:proofErr w:type="gramEnd"/>
      <w:r w:rsidRPr="00B83D66">
        <w:rPr>
          <w:szCs w:val="24"/>
          <w:u w:val="single"/>
        </w:rPr>
        <w:t xml:space="preserve"> the State is requesting to purchase family coverage</w:t>
      </w:r>
      <w:r w:rsidR="003335CF" w:rsidRPr="00B83D66">
        <w:rPr>
          <w:szCs w:val="24"/>
          <w:u w:val="single"/>
        </w:rPr>
        <w:t xml:space="preserve">. </w:t>
      </w:r>
      <w:r w:rsidRPr="00B83D66">
        <w:rPr>
          <w:szCs w:val="24"/>
          <w:u w:val="single"/>
        </w:rPr>
        <w:t>Any State requesting to purchase such coverage will need to include information th</w:t>
      </w:r>
      <w:r w:rsidR="00A67C39">
        <w:rPr>
          <w:szCs w:val="24"/>
          <w:u w:val="single"/>
        </w:rPr>
        <w:t>at establishes to the Secretary’</w:t>
      </w:r>
      <w:r w:rsidRPr="00B83D66">
        <w:rPr>
          <w:szCs w:val="24"/>
          <w:u w:val="single"/>
        </w:rPr>
        <w:t xml:space="preserve">s satisfaction that:  1) when compared to the amount of money that would have been paid to cover only the children involved with a </w:t>
      </w:r>
      <w:r w:rsidRPr="00B83D66">
        <w:rPr>
          <w:szCs w:val="24"/>
          <w:u w:val="single"/>
        </w:rPr>
        <w:lastRenderedPageBreak/>
        <w:t>comparable package, the purchase of family coverage is cost effective; and 2) the purchase of family coverage is not a substitution for coverage already being provided to the child</w:t>
      </w:r>
      <w:r w:rsidR="003335CF" w:rsidRPr="00B83D66">
        <w:rPr>
          <w:szCs w:val="24"/>
          <w:u w:val="single"/>
        </w:rPr>
        <w:t xml:space="preserve">. </w:t>
      </w:r>
      <w:r w:rsidR="00FC2619">
        <w:rPr>
          <w:szCs w:val="24"/>
          <w:u w:val="single"/>
        </w:rPr>
        <w:t>(Section 2105(c)(3)) (42CFR</w:t>
      </w:r>
      <w:r w:rsidRPr="00B83D66">
        <w:rPr>
          <w:szCs w:val="24"/>
          <w:u w:val="single"/>
        </w:rPr>
        <w:t xml:space="preserve"> 457.1010)</w:t>
      </w:r>
      <w:r w:rsidRPr="00B83D66">
        <w:rPr>
          <w:b/>
          <w:szCs w:val="24"/>
          <w:u w:val="single"/>
        </w:rPr>
        <w:t xml:space="preserve"> </w:t>
      </w:r>
    </w:p>
    <w:p w14:paraId="356E3332" w14:textId="77777777" w:rsidR="00592470" w:rsidRPr="00B83D66" w:rsidRDefault="00592470" w:rsidP="00323C32">
      <w:pPr>
        <w:ind w:left="2160" w:hanging="1440"/>
        <w:rPr>
          <w:szCs w:val="24"/>
        </w:rPr>
      </w:pPr>
    </w:p>
    <w:p w14:paraId="5FAEC78D" w14:textId="7AAF09FD" w:rsidR="006915AB" w:rsidRPr="00B83D66" w:rsidRDefault="003F0E59" w:rsidP="00323C32">
      <w:pPr>
        <w:tabs>
          <w:tab w:val="left" w:pos="-1440"/>
        </w:tabs>
        <w:ind w:left="2160" w:hanging="1440"/>
        <w:rPr>
          <w:szCs w:val="24"/>
        </w:rPr>
      </w:pPr>
      <w:r w:rsidRPr="00B83D66">
        <w:rPr>
          <w:b/>
          <w:szCs w:val="24"/>
        </w:rPr>
        <w:t>6.</w:t>
      </w:r>
      <w:r w:rsidR="009D5A90" w:rsidRPr="00B83D66">
        <w:rPr>
          <w:b/>
          <w:szCs w:val="24"/>
        </w:rPr>
        <w:t>4</w:t>
      </w:r>
      <w:r w:rsidRPr="00B83D66">
        <w:rPr>
          <w:b/>
          <w:szCs w:val="24"/>
        </w:rPr>
        <w:t>.2</w:t>
      </w:r>
      <w:r w:rsidR="003335CF" w:rsidRPr="00B83D66">
        <w:rPr>
          <w:b/>
          <w:szCs w:val="24"/>
        </w:rPr>
        <w:t xml:space="preserve">. </w:t>
      </w:r>
      <w:r w:rsidR="00D9470C">
        <w:rPr>
          <w:szCs w:val="24"/>
        </w:rPr>
        <w:fldChar w:fldCharType="begin">
          <w:ffData>
            <w:name w:val=""/>
            <w:enabled/>
            <w:calcOnExit w:val="0"/>
            <w:statusText w:type="text" w:val="This is a checkbox to check Purchase of Family Coverage."/>
            <w:checkBox>
              <w:sizeAuto/>
              <w:default w:val="0"/>
            </w:checkBox>
          </w:ffData>
        </w:fldChar>
      </w:r>
      <w:r w:rsidR="00D9470C">
        <w:rPr>
          <w:szCs w:val="24"/>
        </w:rPr>
        <w:instrText xml:space="preserve"> FORMCHECKBOX </w:instrText>
      </w:r>
      <w:r w:rsidR="00000000">
        <w:rPr>
          <w:szCs w:val="24"/>
        </w:rPr>
      </w:r>
      <w:r w:rsidR="00000000">
        <w:rPr>
          <w:szCs w:val="24"/>
        </w:rPr>
        <w:fldChar w:fldCharType="separate"/>
      </w:r>
      <w:r w:rsidR="00D9470C">
        <w:rPr>
          <w:szCs w:val="24"/>
        </w:rPr>
        <w:fldChar w:fldCharType="end"/>
      </w:r>
      <w:r w:rsidRPr="00B83D66">
        <w:rPr>
          <w:szCs w:val="24"/>
        </w:rPr>
        <w:tab/>
      </w:r>
      <w:r w:rsidRPr="00B83D66">
        <w:rPr>
          <w:b/>
          <w:szCs w:val="24"/>
        </w:rPr>
        <w:t>Purchase of Family Coverage</w:t>
      </w:r>
      <w:r w:rsidR="00601AEA" w:rsidRPr="00B83D66">
        <w:rPr>
          <w:szCs w:val="24"/>
        </w:rPr>
        <w:t>-</w:t>
      </w:r>
      <w:r w:rsidRPr="00B83D66">
        <w:rPr>
          <w:szCs w:val="24"/>
        </w:rPr>
        <w:t xml:space="preserve"> Describe the plan to purchase family coverage</w:t>
      </w:r>
      <w:r w:rsidR="003335CF" w:rsidRPr="00B83D66">
        <w:rPr>
          <w:szCs w:val="24"/>
        </w:rPr>
        <w:t xml:space="preserve">. </w:t>
      </w:r>
      <w:r w:rsidRPr="00B83D66">
        <w:rPr>
          <w:szCs w:val="24"/>
        </w:rPr>
        <w:t xml:space="preserve">Payment may be made to a </w:t>
      </w:r>
      <w:r w:rsidR="008840CA" w:rsidRPr="00B83D66">
        <w:rPr>
          <w:szCs w:val="24"/>
        </w:rPr>
        <w:t xml:space="preserve">State </w:t>
      </w:r>
      <w:r w:rsidRPr="00B83D66">
        <w:rPr>
          <w:szCs w:val="24"/>
        </w:rPr>
        <w:t xml:space="preserve">for the purpose of family coverage under a group health plan or health insurance coverage that includes coverage of targeted low-income children, if it demonstrates the following: </w:t>
      </w:r>
      <w:r w:rsidR="006915AB" w:rsidRPr="00B83D66">
        <w:rPr>
          <w:szCs w:val="24"/>
        </w:rPr>
        <w:t xml:space="preserve">(Section 2105(c)(3)) (42CFR 457.1010) </w:t>
      </w:r>
    </w:p>
    <w:p w14:paraId="4F2A4383" w14:textId="77777777" w:rsidR="006915AB" w:rsidRPr="00B83D66" w:rsidRDefault="00083366" w:rsidP="00083366">
      <w:pPr>
        <w:tabs>
          <w:tab w:val="left" w:pos="-1440"/>
          <w:tab w:val="left" w:pos="2316"/>
        </w:tabs>
        <w:ind w:left="2160" w:hanging="1440"/>
        <w:rPr>
          <w:szCs w:val="24"/>
        </w:rPr>
      </w:pPr>
      <w:r>
        <w:rPr>
          <w:szCs w:val="24"/>
        </w:rPr>
        <w:tab/>
      </w:r>
      <w:bookmarkStart w:id="155" w:name="Text130"/>
      <w:r w:rsidR="00D9470C">
        <w:rPr>
          <w:szCs w:val="24"/>
        </w:rPr>
        <w:fldChar w:fldCharType="begin">
          <w:ffData>
            <w:name w:val="Text130"/>
            <w:enabled/>
            <w:calcOnExit w:val="0"/>
            <w:statusText w:type="text" w:val="This is a text field to describe the plan to purchase family coverage."/>
            <w:textInput/>
          </w:ffData>
        </w:fldChar>
      </w:r>
      <w:r w:rsidR="00D9470C">
        <w:rPr>
          <w:szCs w:val="24"/>
        </w:rPr>
        <w:instrText xml:space="preserve"> FORMTEXT </w:instrText>
      </w:r>
      <w:r w:rsidR="00D9470C">
        <w:rPr>
          <w:szCs w:val="24"/>
        </w:rPr>
      </w:r>
      <w:r w:rsidR="00D9470C">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sidR="00D9470C">
        <w:rPr>
          <w:szCs w:val="24"/>
        </w:rPr>
        <w:fldChar w:fldCharType="end"/>
      </w:r>
      <w:bookmarkEnd w:id="155"/>
    </w:p>
    <w:p w14:paraId="236CE9E2" w14:textId="77777777" w:rsidR="00A720CE" w:rsidRPr="00B83D66" w:rsidRDefault="003F0E59" w:rsidP="00117F99">
      <w:pPr>
        <w:tabs>
          <w:tab w:val="left" w:pos="-1440"/>
        </w:tabs>
        <w:ind w:left="2880" w:hanging="1440"/>
        <w:rPr>
          <w:szCs w:val="24"/>
        </w:rPr>
      </w:pPr>
      <w:r w:rsidRPr="00B83D66">
        <w:rPr>
          <w:b/>
          <w:szCs w:val="24"/>
        </w:rPr>
        <w:t>6.</w:t>
      </w:r>
      <w:r w:rsidR="009D5A90" w:rsidRPr="00B83D66">
        <w:rPr>
          <w:b/>
          <w:szCs w:val="24"/>
        </w:rPr>
        <w:t>4</w:t>
      </w:r>
      <w:r w:rsidRPr="00B83D66">
        <w:rPr>
          <w:b/>
          <w:szCs w:val="24"/>
        </w:rPr>
        <w:t>.2.1</w:t>
      </w:r>
      <w:r w:rsidR="003335CF" w:rsidRPr="00B83D66">
        <w:rPr>
          <w:b/>
          <w:szCs w:val="24"/>
        </w:rPr>
        <w:t xml:space="preserve">. </w:t>
      </w:r>
      <w:r w:rsidRPr="00B83D66">
        <w:rPr>
          <w:szCs w:val="24"/>
        </w:rPr>
        <w:tab/>
        <w:t xml:space="preserve">Purchase of family coverage is </w:t>
      </w:r>
      <w:r w:rsidR="009808BA" w:rsidRPr="00B83D66">
        <w:rPr>
          <w:szCs w:val="24"/>
        </w:rPr>
        <w:t>cost-effective</w:t>
      </w:r>
      <w:r w:rsidR="00117F99" w:rsidRPr="00B83D66">
        <w:rPr>
          <w:szCs w:val="24"/>
        </w:rPr>
        <w:t xml:space="preserve">. </w:t>
      </w:r>
      <w:r w:rsidR="00FC2619">
        <w:rPr>
          <w:szCs w:val="24"/>
        </w:rPr>
        <w:t>The State’</w:t>
      </w:r>
      <w:r w:rsidR="00A720CE" w:rsidRPr="00B83D66">
        <w:rPr>
          <w:szCs w:val="24"/>
        </w:rPr>
        <w:t xml:space="preserve">s cost of purchasing family coverage, including administrative expenditures, that includes  coverage  for the targeted low-income children involved or the family involved (as applicable) under premium assistance programs must not be greater than the cost of obtaining coverage under the State plan for all eligible targeted low-income children or families involved; and  (2) The State may base its demonstration of cost effectiveness on an assessment of the cost of coverage, including administrative costs, for children or families under premium assistance programs to the cost of other CHIP coverage for these children or families, done on a case-by-case basis, or on the cost of premium assisted coverage in the aggregate. </w:t>
      </w:r>
    </w:p>
    <w:p w14:paraId="24554F28" w14:textId="77777777" w:rsidR="006915AB" w:rsidRPr="00B83D66" w:rsidRDefault="00D9470C" w:rsidP="00D9470C">
      <w:pPr>
        <w:tabs>
          <w:tab w:val="left" w:pos="-1440"/>
          <w:tab w:val="left" w:pos="2892"/>
        </w:tabs>
        <w:ind w:left="2880" w:hanging="1440"/>
        <w:rPr>
          <w:szCs w:val="24"/>
        </w:rPr>
      </w:pPr>
      <w:r>
        <w:rPr>
          <w:szCs w:val="24"/>
        </w:rPr>
        <w:tab/>
      </w:r>
      <w:bookmarkStart w:id="156" w:name="Text132"/>
      <w:r>
        <w:rPr>
          <w:szCs w:val="24"/>
        </w:rPr>
        <w:fldChar w:fldCharType="begin">
          <w:ffData>
            <w:name w:val="Text132"/>
            <w:enabled/>
            <w:calcOnExit w:val="0"/>
            <w:statusText w:type="text" w:val="This is a text field ot describe cost effectiveness of family coverag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6"/>
    </w:p>
    <w:p w14:paraId="77CA7304" w14:textId="77777777" w:rsidR="006915AB"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.2.2</w:t>
      </w:r>
      <w:r w:rsidR="003335CF" w:rsidRPr="00B83D66">
        <w:rPr>
          <w:b/>
          <w:szCs w:val="24"/>
        </w:rPr>
        <w:t xml:space="preserve">. </w:t>
      </w:r>
      <w:r w:rsidRPr="00B83D66">
        <w:rPr>
          <w:szCs w:val="24"/>
        </w:rPr>
        <w:tab/>
        <w:t xml:space="preserve">The </w:t>
      </w:r>
      <w:r w:rsidR="008840CA" w:rsidRPr="00B83D66">
        <w:rPr>
          <w:szCs w:val="24"/>
        </w:rPr>
        <w:t xml:space="preserve">State </w:t>
      </w:r>
      <w:r w:rsidRPr="00B83D66">
        <w:rPr>
          <w:szCs w:val="24"/>
        </w:rPr>
        <w:t>assures that the family coverage would not otherwise substitute for health insurance coverage that would be provided to such children but for the purchase of family coverage</w:t>
      </w:r>
      <w:r w:rsidR="003335CF" w:rsidRPr="00B83D66">
        <w:rPr>
          <w:szCs w:val="24"/>
        </w:rPr>
        <w:t xml:space="preserve">. </w:t>
      </w:r>
      <w:r w:rsidR="006915AB" w:rsidRPr="00B83D66">
        <w:rPr>
          <w:szCs w:val="24"/>
        </w:rPr>
        <w:t xml:space="preserve">(Section 2105(c)(3)(B)) (42CFR 457.1010(b)) </w:t>
      </w:r>
    </w:p>
    <w:p w14:paraId="2CAB5737" w14:textId="77777777" w:rsidR="006915AB" w:rsidRPr="00B83D66" w:rsidRDefault="00D9470C" w:rsidP="00D9470C">
      <w:pPr>
        <w:tabs>
          <w:tab w:val="left" w:pos="-1440"/>
          <w:tab w:val="left" w:pos="2940"/>
        </w:tabs>
        <w:ind w:left="2880" w:hanging="1440"/>
        <w:rPr>
          <w:szCs w:val="24"/>
        </w:rPr>
      </w:pPr>
      <w:r>
        <w:rPr>
          <w:szCs w:val="24"/>
        </w:rPr>
        <w:tab/>
      </w:r>
      <w:bookmarkStart w:id="157" w:name="Text133"/>
      <w:r>
        <w:rPr>
          <w:szCs w:val="24"/>
        </w:rPr>
        <w:fldChar w:fldCharType="begin">
          <w:ffData>
            <w:name w:val="Text133"/>
            <w:enabled/>
            <w:calcOnExit w:val="0"/>
            <w:statusText w:type="text" w:val="This is a text field to describe the States assures family coverage would not subsititute for health insurance coverag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7"/>
    </w:p>
    <w:p w14:paraId="443DAF13" w14:textId="77777777" w:rsidR="006915AB"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.2.3.</w:t>
      </w:r>
      <w:r w:rsidRPr="00B83D66">
        <w:rPr>
          <w:szCs w:val="24"/>
        </w:rPr>
        <w:tab/>
        <w:t xml:space="preserve">The </w:t>
      </w:r>
      <w:r w:rsidR="008840CA" w:rsidRPr="00B83D66">
        <w:rPr>
          <w:szCs w:val="24"/>
        </w:rPr>
        <w:t xml:space="preserve">State </w:t>
      </w:r>
      <w:r w:rsidRPr="00B83D66">
        <w:rPr>
          <w:szCs w:val="24"/>
        </w:rPr>
        <w:t>assures that the coverage for the family otherwise meets title XXI requirements</w:t>
      </w:r>
      <w:r w:rsidR="003335CF" w:rsidRPr="00B83D66">
        <w:rPr>
          <w:szCs w:val="24"/>
        </w:rPr>
        <w:t xml:space="preserve">. </w:t>
      </w:r>
      <w:r w:rsidRPr="00B83D66">
        <w:rPr>
          <w:szCs w:val="24"/>
        </w:rPr>
        <w:t xml:space="preserve"> </w:t>
      </w:r>
      <w:r w:rsidR="006915AB" w:rsidRPr="00B83D66">
        <w:rPr>
          <w:szCs w:val="24"/>
        </w:rPr>
        <w:t xml:space="preserve">(42CFR 457.1010(c)) </w:t>
      </w:r>
    </w:p>
    <w:p w14:paraId="0D723A6E" w14:textId="77777777" w:rsidR="00A2525E" w:rsidRPr="00B83D66" w:rsidRDefault="00D9470C" w:rsidP="00D9470C">
      <w:pPr>
        <w:widowControl/>
        <w:tabs>
          <w:tab w:val="left" w:pos="2820"/>
        </w:tabs>
        <w:autoSpaceDE w:val="0"/>
        <w:autoSpaceDN w:val="0"/>
        <w:adjustRightInd w:val="0"/>
        <w:ind w:left="720"/>
        <w:rPr>
          <w:b/>
          <w:bCs/>
          <w:snapToGrid/>
          <w:color w:val="000000"/>
          <w:szCs w:val="24"/>
        </w:rPr>
      </w:pPr>
      <w:r>
        <w:rPr>
          <w:b/>
          <w:bCs/>
          <w:snapToGrid/>
          <w:color w:val="000000"/>
          <w:szCs w:val="24"/>
        </w:rPr>
        <w:tab/>
        <w:t xml:space="preserve"> </w:t>
      </w:r>
      <w:bookmarkStart w:id="158" w:name="Text134"/>
      <w:r w:rsidR="001C3EA0">
        <w:rPr>
          <w:b/>
          <w:bCs/>
          <w:snapToGrid/>
          <w:color w:val="000000"/>
          <w:szCs w:val="24"/>
        </w:rPr>
        <w:fldChar w:fldCharType="begin">
          <w:ffData>
            <w:name w:val="Text134"/>
            <w:enabled/>
            <w:calcOnExit w:val="0"/>
            <w:statusText w:type="text" w:val="This is a text field to describe the State's assurance that the coverage for family meets Title XXI requirements."/>
            <w:textInput/>
          </w:ffData>
        </w:fldChar>
      </w:r>
      <w:r w:rsidR="001C3EA0">
        <w:rPr>
          <w:b/>
          <w:bCs/>
          <w:snapToGrid/>
          <w:color w:val="000000"/>
          <w:szCs w:val="24"/>
        </w:rPr>
        <w:instrText xml:space="preserve"> FORMTEXT </w:instrText>
      </w:r>
      <w:r w:rsidR="001C3EA0">
        <w:rPr>
          <w:b/>
          <w:bCs/>
          <w:snapToGrid/>
          <w:color w:val="000000"/>
          <w:szCs w:val="24"/>
        </w:rPr>
      </w:r>
      <w:r w:rsidR="001C3EA0">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1C3EA0">
        <w:rPr>
          <w:b/>
          <w:bCs/>
          <w:snapToGrid/>
          <w:color w:val="000000"/>
          <w:szCs w:val="24"/>
        </w:rPr>
        <w:fldChar w:fldCharType="end"/>
      </w:r>
      <w:bookmarkEnd w:id="158"/>
    </w:p>
    <w:p w14:paraId="72384F39" w14:textId="040BDC79" w:rsidR="009B029B" w:rsidRPr="00B83D66" w:rsidRDefault="00996987" w:rsidP="00323C32">
      <w:pPr>
        <w:widowControl/>
        <w:autoSpaceDE w:val="0"/>
        <w:autoSpaceDN w:val="0"/>
        <w:adjustRightInd w:val="0"/>
        <w:ind w:left="720"/>
        <w:rPr>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w:t>
      </w:r>
      <w:r w:rsidR="00283DCD" w:rsidRPr="00B83D66">
        <w:rPr>
          <w:b/>
          <w:bCs/>
          <w:snapToGrid/>
          <w:color w:val="000000"/>
          <w:szCs w:val="24"/>
        </w:rPr>
        <w:t>-PA</w:t>
      </w:r>
      <w:r w:rsidRPr="00B83D66">
        <w:rPr>
          <w:b/>
          <w:bCs/>
          <w:snapToGrid/>
          <w:color w:val="000000"/>
          <w:szCs w:val="24"/>
        </w:rPr>
        <w:t xml:space="preserve">: Additional State Options for Providing Premium Assistance </w:t>
      </w:r>
      <w:r w:rsidR="000F07A4" w:rsidRPr="00B83D66">
        <w:rPr>
          <w:bCs/>
          <w:snapToGrid/>
          <w:color w:val="000000"/>
          <w:szCs w:val="24"/>
        </w:rPr>
        <w:t>(CHIPRA # 13, SHO # 10-002</w:t>
      </w:r>
      <w:r w:rsidR="0010713F" w:rsidRPr="00B83D66">
        <w:rPr>
          <w:bCs/>
          <w:snapToGrid/>
          <w:color w:val="000000"/>
          <w:szCs w:val="24"/>
        </w:rPr>
        <w:t xml:space="preserve"> </w:t>
      </w:r>
      <w:r w:rsidR="000F07A4" w:rsidRPr="00B83D66">
        <w:rPr>
          <w:bCs/>
          <w:snapToGrid/>
          <w:color w:val="000000"/>
          <w:szCs w:val="24"/>
        </w:rPr>
        <w:t>issued February 2, 2010)</w:t>
      </w:r>
      <w:r w:rsidR="0041748B">
        <w:rPr>
          <w:bCs/>
          <w:snapToGrid/>
          <w:color w:val="000000"/>
          <w:szCs w:val="24"/>
        </w:rPr>
        <w:t xml:space="preserve"> </w:t>
      </w:r>
      <w:r w:rsidRPr="00B83D66">
        <w:rPr>
          <w:snapToGrid/>
          <w:color w:val="000000"/>
          <w:szCs w:val="24"/>
        </w:rPr>
        <w:t>A State may elect to offer a premium assistance subsidy for qualified employer-spo</w:t>
      </w:r>
      <w:r w:rsidR="00121008">
        <w:rPr>
          <w:snapToGrid/>
          <w:color w:val="000000"/>
          <w:szCs w:val="24"/>
        </w:rPr>
        <w:t>nsored coverage, as defined in S</w:t>
      </w:r>
      <w:r w:rsidRPr="00B83D66">
        <w:rPr>
          <w:snapToGrid/>
          <w:color w:val="000000"/>
          <w:szCs w:val="24"/>
        </w:rPr>
        <w:t xml:space="preserve">ection 2105(c)(10)(B), to all targeted low-income children who are eligible for child health assistance under the plan and have access to such coverage. No subsidy shall be provided to a targeted low-income child (or the child’s parent) unless the child voluntarily elects to receive such a subsidy. </w:t>
      </w:r>
      <w:r w:rsidR="00121008">
        <w:rPr>
          <w:bCs/>
          <w:snapToGrid/>
          <w:color w:val="000000"/>
          <w:szCs w:val="24"/>
        </w:rPr>
        <w:t>(S</w:t>
      </w:r>
      <w:r w:rsidRPr="00B83D66">
        <w:rPr>
          <w:bCs/>
          <w:snapToGrid/>
          <w:color w:val="000000"/>
          <w:szCs w:val="24"/>
        </w:rPr>
        <w:t>ection 2105(c)(10)(A)).</w:t>
      </w:r>
      <w:r w:rsidRPr="00B83D66">
        <w:rPr>
          <w:b/>
          <w:bCs/>
          <w:snapToGrid/>
          <w:color w:val="000000"/>
          <w:szCs w:val="24"/>
        </w:rPr>
        <w:t xml:space="preserve"> </w:t>
      </w:r>
      <w:r w:rsidR="00A20F91" w:rsidRPr="00B83D66">
        <w:rPr>
          <w:bCs/>
          <w:snapToGrid/>
          <w:color w:val="000000"/>
          <w:szCs w:val="24"/>
        </w:rPr>
        <w:t xml:space="preserve">Please remember to update section 9.10 when electing this option. </w:t>
      </w:r>
      <w:r w:rsidRPr="00B83D66">
        <w:rPr>
          <w:snapToGrid/>
          <w:color w:val="000000"/>
          <w:szCs w:val="24"/>
        </w:rPr>
        <w:t xml:space="preserve">Does the State provide this option to targeted low-income children? </w:t>
      </w:r>
    </w:p>
    <w:p w14:paraId="75441F8F" w14:textId="77777777" w:rsidR="007E1A18" w:rsidRPr="00B83D66" w:rsidRDefault="001C3EA0" w:rsidP="000B29D9">
      <w:pPr>
        <w:widowControl/>
        <w:autoSpaceDE w:val="0"/>
        <w:autoSpaceDN w:val="0"/>
        <w:adjustRightInd w:val="0"/>
        <w:ind w:left="1440" w:firstLine="720"/>
        <w:rPr>
          <w:snapToGrid/>
          <w:color w:val="000000"/>
          <w:szCs w:val="24"/>
        </w:rPr>
      </w:pPr>
      <w:r>
        <w:rPr>
          <w:szCs w:val="24"/>
        </w:rPr>
        <w:fldChar w:fldCharType="begin">
          <w:ffData>
            <w:name w:val=""/>
            <w:enabled/>
            <w:calcOnExit w:val="0"/>
            <w:statusText w:type="text" w:val="This is a checkbox to check yes."/>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996987" w:rsidRPr="00B83D66">
        <w:rPr>
          <w:szCs w:val="24"/>
        </w:rPr>
        <w:tab/>
        <w:t>Y</w:t>
      </w:r>
      <w:r w:rsidR="00BB249E" w:rsidRPr="00B83D66">
        <w:rPr>
          <w:szCs w:val="24"/>
        </w:rPr>
        <w:t>es</w:t>
      </w:r>
      <w:r w:rsidR="00996987" w:rsidRPr="00B83D66">
        <w:rPr>
          <w:snapToGrid/>
          <w:color w:val="000000"/>
          <w:szCs w:val="24"/>
        </w:rPr>
        <w:t xml:space="preserve"> </w:t>
      </w:r>
    </w:p>
    <w:p w14:paraId="517BB9D8" w14:textId="77777777" w:rsidR="007E1A18" w:rsidRPr="00B83D66" w:rsidRDefault="001C3EA0" w:rsidP="000B29D9">
      <w:pPr>
        <w:widowControl/>
        <w:autoSpaceDE w:val="0"/>
        <w:autoSpaceDN w:val="0"/>
        <w:adjustRightInd w:val="0"/>
        <w:ind w:left="1440" w:firstLine="720"/>
        <w:rPr>
          <w:snapToGrid/>
          <w:color w:val="000000"/>
          <w:szCs w:val="24"/>
        </w:rPr>
      </w:pPr>
      <w:r>
        <w:rPr>
          <w:szCs w:val="24"/>
        </w:rPr>
        <w:fldChar w:fldCharType="begin">
          <w:ffData>
            <w:name w:val=""/>
            <w:enabled/>
            <w:calcOnExit w:val="0"/>
            <w:statusText w:type="text" w:val="This is a checkbox to select No."/>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996987" w:rsidRPr="00B83D66">
        <w:rPr>
          <w:szCs w:val="24"/>
        </w:rPr>
        <w:tab/>
      </w:r>
      <w:r w:rsidR="00996987" w:rsidRPr="00B83D66">
        <w:rPr>
          <w:snapToGrid/>
          <w:color w:val="000000"/>
          <w:szCs w:val="24"/>
        </w:rPr>
        <w:t xml:space="preserve">No </w:t>
      </w:r>
    </w:p>
    <w:p w14:paraId="129567EB" w14:textId="77777777" w:rsidR="009B029B" w:rsidRPr="00B83D66" w:rsidRDefault="009B029B" w:rsidP="00323C32">
      <w:pPr>
        <w:widowControl/>
        <w:autoSpaceDE w:val="0"/>
        <w:autoSpaceDN w:val="0"/>
        <w:adjustRightInd w:val="0"/>
        <w:ind w:firstLine="720"/>
        <w:rPr>
          <w:b/>
          <w:bCs/>
          <w:snapToGrid/>
          <w:color w:val="000000"/>
          <w:szCs w:val="24"/>
        </w:rPr>
      </w:pPr>
    </w:p>
    <w:p w14:paraId="08C04AB0" w14:textId="77777777" w:rsidR="009B029B" w:rsidRDefault="00996987" w:rsidP="000B29D9">
      <w:pPr>
        <w:widowControl/>
        <w:autoSpaceDE w:val="0"/>
        <w:autoSpaceDN w:val="0"/>
        <w:adjustRightInd w:val="0"/>
        <w:ind w:left="2880" w:hanging="1440"/>
        <w:rPr>
          <w:bCs/>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.3.1</w:t>
      </w:r>
      <w:r w:rsidR="00283DCD" w:rsidRPr="00B83D66">
        <w:rPr>
          <w:b/>
          <w:bCs/>
          <w:snapToGrid/>
          <w:color w:val="000000"/>
          <w:szCs w:val="24"/>
        </w:rPr>
        <w:t>-PA</w:t>
      </w:r>
      <w:r w:rsidR="000B29D9">
        <w:rPr>
          <w:bCs/>
          <w:snapToGrid/>
          <w:color w:val="000000"/>
          <w:szCs w:val="24"/>
        </w:rPr>
        <w:tab/>
      </w:r>
      <w:r w:rsidRPr="00B83D66">
        <w:rPr>
          <w:bCs/>
          <w:snapToGrid/>
          <w:color w:val="000000"/>
          <w:szCs w:val="24"/>
        </w:rPr>
        <w:t xml:space="preserve">Qualified Employer-Sponsored </w:t>
      </w:r>
      <w:r w:rsidR="000B29D9">
        <w:rPr>
          <w:bCs/>
          <w:snapToGrid/>
          <w:color w:val="000000"/>
          <w:szCs w:val="24"/>
        </w:rPr>
        <w:t xml:space="preserve">Coverage and Premium Assistance </w:t>
      </w:r>
      <w:r w:rsidRPr="00B83D66">
        <w:rPr>
          <w:bCs/>
          <w:snapToGrid/>
          <w:color w:val="000000"/>
          <w:szCs w:val="24"/>
        </w:rPr>
        <w:t xml:space="preserve">Subsidy </w:t>
      </w:r>
    </w:p>
    <w:p w14:paraId="53FDEAC6" w14:textId="77777777" w:rsidR="000B29D9" w:rsidRPr="000B29D9" w:rsidRDefault="001C3EA0" w:rsidP="001C3EA0">
      <w:pPr>
        <w:widowControl/>
        <w:tabs>
          <w:tab w:val="left" w:pos="2832"/>
        </w:tabs>
        <w:autoSpaceDE w:val="0"/>
        <w:autoSpaceDN w:val="0"/>
        <w:adjustRightInd w:val="0"/>
        <w:ind w:left="720" w:firstLine="720"/>
        <w:rPr>
          <w:bCs/>
          <w:snapToGrid/>
          <w:color w:val="000000"/>
          <w:szCs w:val="24"/>
        </w:rPr>
      </w:pPr>
      <w:r>
        <w:rPr>
          <w:bCs/>
          <w:snapToGrid/>
          <w:color w:val="000000"/>
          <w:szCs w:val="24"/>
        </w:rPr>
        <w:lastRenderedPageBreak/>
        <w:tab/>
        <w:t xml:space="preserve"> </w:t>
      </w:r>
      <w:bookmarkStart w:id="159" w:name="Text135"/>
      <w:r>
        <w:rPr>
          <w:bCs/>
          <w:snapToGrid/>
          <w:color w:val="000000"/>
          <w:szCs w:val="24"/>
        </w:rPr>
        <w:fldChar w:fldCharType="begin">
          <w:ffData>
            <w:name w:val="Text135"/>
            <w:enabled/>
            <w:calcOnExit w:val="0"/>
            <w:statusText w:type="text" w:val="This is a textfield to describe Qualified Employee Sponsored coverage and Premium Assistance Subsidy."/>
            <w:textInput/>
          </w:ffData>
        </w:fldChar>
      </w:r>
      <w:r>
        <w:rPr>
          <w:bCs/>
          <w:snapToGrid/>
          <w:color w:val="000000"/>
          <w:szCs w:val="24"/>
        </w:rPr>
        <w:instrText xml:space="preserve"> FORMTEXT </w:instrText>
      </w:r>
      <w:r>
        <w:rPr>
          <w:bCs/>
          <w:snapToGrid/>
          <w:color w:val="000000"/>
          <w:szCs w:val="24"/>
        </w:rPr>
      </w:r>
      <w:r>
        <w:rPr>
          <w:bCs/>
          <w:snapToGrid/>
          <w:color w:val="000000"/>
          <w:szCs w:val="24"/>
        </w:rPr>
        <w:fldChar w:fldCharType="separate"/>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Pr>
          <w:bCs/>
          <w:snapToGrid/>
          <w:color w:val="000000"/>
          <w:szCs w:val="24"/>
        </w:rPr>
        <w:fldChar w:fldCharType="end"/>
      </w:r>
      <w:bookmarkEnd w:id="159"/>
    </w:p>
    <w:p w14:paraId="4F24878B" w14:textId="77777777" w:rsidR="009B029B" w:rsidRDefault="00996987" w:rsidP="000B29D9">
      <w:pPr>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.3.1.1</w:t>
      </w:r>
      <w:r w:rsidR="00283DCD" w:rsidRPr="00B83D66">
        <w:rPr>
          <w:b/>
          <w:bCs/>
          <w:snapToGrid/>
          <w:color w:val="000000"/>
          <w:szCs w:val="24"/>
        </w:rPr>
        <w:t>-PA</w:t>
      </w:r>
      <w:r w:rsidRPr="00B83D66">
        <w:rPr>
          <w:snapToGrid/>
          <w:color w:val="000000"/>
          <w:szCs w:val="24"/>
        </w:rPr>
        <w:t xml:space="preserve"> </w:t>
      </w:r>
      <w:r w:rsidR="00F0692F" w:rsidRPr="00B83D66">
        <w:rPr>
          <w:snapToGrid/>
          <w:color w:val="000000"/>
          <w:szCs w:val="24"/>
        </w:rPr>
        <w:t>P</w:t>
      </w:r>
      <w:r w:rsidRPr="00B83D66">
        <w:rPr>
          <w:snapToGrid/>
          <w:color w:val="000000"/>
          <w:szCs w:val="24"/>
        </w:rPr>
        <w:t>rovide an assurance that the qualified employer-sponsored</w:t>
      </w:r>
      <w:r w:rsidR="000B29D9">
        <w:rPr>
          <w:snapToGrid/>
          <w:color w:val="000000"/>
          <w:szCs w:val="24"/>
        </w:rPr>
        <w:t xml:space="preserve"> </w:t>
      </w:r>
      <w:r w:rsidRPr="00B83D66">
        <w:rPr>
          <w:snapToGrid/>
          <w:color w:val="000000"/>
          <w:szCs w:val="24"/>
        </w:rPr>
        <w:t>insurance meets the definition of qualified employer-sponsored</w:t>
      </w:r>
      <w:r w:rsidR="000B29D9">
        <w:rPr>
          <w:snapToGrid/>
          <w:color w:val="000000"/>
          <w:szCs w:val="24"/>
        </w:rPr>
        <w:t xml:space="preserve"> coverage as </w:t>
      </w:r>
      <w:r w:rsidR="00121008">
        <w:rPr>
          <w:snapToGrid/>
          <w:color w:val="000000"/>
          <w:szCs w:val="24"/>
        </w:rPr>
        <w:t>defined in S</w:t>
      </w:r>
      <w:r w:rsidRPr="00B83D66">
        <w:rPr>
          <w:snapToGrid/>
          <w:color w:val="000000"/>
          <w:szCs w:val="24"/>
        </w:rPr>
        <w:t>ection 2105(c)(10)(B), and that the p</w:t>
      </w:r>
      <w:r w:rsidR="000B29D9">
        <w:rPr>
          <w:snapToGrid/>
          <w:color w:val="000000"/>
          <w:szCs w:val="24"/>
        </w:rPr>
        <w:t xml:space="preserve">remium assistance subsidy meets </w:t>
      </w:r>
      <w:r w:rsidRPr="00B83D66">
        <w:rPr>
          <w:snapToGrid/>
          <w:color w:val="000000"/>
          <w:szCs w:val="24"/>
        </w:rPr>
        <w:t>the definition of premium assistance subsidy as defined in 2105(c)(10)(C).</w:t>
      </w:r>
    </w:p>
    <w:bookmarkStart w:id="160" w:name="Text136"/>
    <w:p w14:paraId="4770C2A0" w14:textId="77777777" w:rsidR="000B29D9" w:rsidRPr="00B83D66" w:rsidRDefault="001C3EA0" w:rsidP="000B29D9">
      <w:pPr>
        <w:ind w:left="2160"/>
        <w:rPr>
          <w:snapToGrid/>
          <w:color w:val="000000"/>
          <w:szCs w:val="24"/>
        </w:rPr>
      </w:pPr>
      <w:r>
        <w:rPr>
          <w:snapToGrid/>
          <w:color w:val="000000"/>
          <w:szCs w:val="24"/>
        </w:rPr>
        <w:fldChar w:fldCharType="begin">
          <w:ffData>
            <w:name w:val="Text136"/>
            <w:enabled/>
            <w:calcOnExit w:val="0"/>
            <w:statusText w:type="text" w:val="This is a text field to provide assurance that qualified employer sponsored coverage meets definition of qualified employee coverag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60"/>
    </w:p>
    <w:p w14:paraId="4BE759E1" w14:textId="77777777" w:rsidR="009B029B" w:rsidRPr="00B83D66" w:rsidRDefault="00996987" w:rsidP="000B29D9">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.3.1.2</w:t>
      </w:r>
      <w:r w:rsidR="00283DCD" w:rsidRPr="00B83D66">
        <w:rPr>
          <w:b/>
          <w:bCs/>
          <w:snapToGrid/>
          <w:color w:val="000000"/>
          <w:szCs w:val="24"/>
        </w:rPr>
        <w:t>-PA</w:t>
      </w:r>
      <w:r w:rsidRPr="00B83D66">
        <w:rPr>
          <w:snapToGrid/>
          <w:color w:val="000000"/>
          <w:szCs w:val="24"/>
        </w:rPr>
        <w:t xml:space="preserve"> </w:t>
      </w:r>
      <w:r w:rsidR="00F0692F" w:rsidRPr="00B83D66">
        <w:rPr>
          <w:snapToGrid/>
          <w:color w:val="000000"/>
          <w:szCs w:val="24"/>
        </w:rPr>
        <w:t>D</w:t>
      </w:r>
      <w:r w:rsidRPr="00B83D66">
        <w:rPr>
          <w:snapToGrid/>
          <w:color w:val="000000"/>
          <w:szCs w:val="24"/>
        </w:rPr>
        <w:t>escribe whether the State is p</w:t>
      </w:r>
      <w:r w:rsidR="000B29D9">
        <w:rPr>
          <w:snapToGrid/>
          <w:color w:val="000000"/>
          <w:szCs w:val="24"/>
        </w:rPr>
        <w:t xml:space="preserve">roviding the premium assistance </w:t>
      </w:r>
      <w:r w:rsidRPr="00B83D66">
        <w:rPr>
          <w:snapToGrid/>
          <w:color w:val="000000"/>
          <w:szCs w:val="24"/>
        </w:rPr>
        <w:t>subsidy as reimbursement to an employee or fo</w:t>
      </w:r>
      <w:r w:rsidR="000B29D9">
        <w:rPr>
          <w:snapToGrid/>
          <w:color w:val="000000"/>
          <w:szCs w:val="24"/>
        </w:rPr>
        <w:t xml:space="preserve">r out-of-pocket expenditures or </w:t>
      </w:r>
      <w:r w:rsidRPr="00B83D66">
        <w:rPr>
          <w:snapToGrid/>
          <w:color w:val="000000"/>
          <w:szCs w:val="24"/>
        </w:rPr>
        <w:t xml:space="preserve">directly to the employee’s employer. </w:t>
      </w:r>
    </w:p>
    <w:p w14:paraId="056FD9D8" w14:textId="77777777" w:rsidR="006915AB" w:rsidRPr="00B83D66" w:rsidRDefault="00E11C9D" w:rsidP="00323C32">
      <w:pPr>
        <w:widowControl/>
        <w:autoSpaceDE w:val="0"/>
        <w:autoSpaceDN w:val="0"/>
        <w:adjustRightInd w:val="0"/>
        <w:ind w:left="720"/>
        <w:rPr>
          <w:b/>
          <w:bCs/>
          <w:snapToGrid/>
          <w:color w:val="000000"/>
          <w:szCs w:val="24"/>
        </w:rPr>
      </w:pPr>
      <w:r>
        <w:rPr>
          <w:b/>
          <w:bCs/>
          <w:snapToGrid/>
          <w:color w:val="000000"/>
          <w:szCs w:val="24"/>
        </w:rPr>
        <w:tab/>
      </w:r>
      <w:r>
        <w:rPr>
          <w:b/>
          <w:bCs/>
          <w:snapToGrid/>
          <w:color w:val="000000"/>
          <w:szCs w:val="24"/>
        </w:rPr>
        <w:tab/>
      </w:r>
      <w:bookmarkStart w:id="161" w:name="Text224"/>
      <w:r w:rsidR="00A33813">
        <w:rPr>
          <w:b/>
          <w:bCs/>
          <w:snapToGrid/>
          <w:color w:val="000000"/>
          <w:szCs w:val="24"/>
        </w:rPr>
        <w:fldChar w:fldCharType="begin">
          <w:ffData>
            <w:name w:val="Text224"/>
            <w:enabled/>
            <w:calcOnExit w:val="0"/>
            <w:statusText w:type="text" w:val="This is a text field to describe whether the State is providing subsidy as reimbursement to an employee or for out of pocket expensidures."/>
            <w:textInput/>
          </w:ffData>
        </w:fldChar>
      </w:r>
      <w:r w:rsidR="00A33813">
        <w:rPr>
          <w:b/>
          <w:bCs/>
          <w:snapToGrid/>
          <w:color w:val="000000"/>
          <w:szCs w:val="24"/>
        </w:rPr>
        <w:instrText xml:space="preserve"> FORMTEXT </w:instrText>
      </w:r>
      <w:r w:rsidR="00A33813">
        <w:rPr>
          <w:b/>
          <w:bCs/>
          <w:snapToGrid/>
          <w:color w:val="000000"/>
          <w:szCs w:val="24"/>
        </w:rPr>
      </w:r>
      <w:r w:rsidR="00A33813">
        <w:rPr>
          <w:b/>
          <w:bCs/>
          <w:snapToGrid/>
          <w:color w:val="000000"/>
          <w:szCs w:val="24"/>
        </w:rPr>
        <w:fldChar w:fldCharType="separate"/>
      </w:r>
      <w:r w:rsidR="00A33813">
        <w:rPr>
          <w:b/>
          <w:bCs/>
          <w:noProof/>
          <w:snapToGrid/>
          <w:color w:val="000000"/>
          <w:szCs w:val="24"/>
        </w:rPr>
        <w:t> </w:t>
      </w:r>
      <w:r w:rsidR="00A33813">
        <w:rPr>
          <w:b/>
          <w:bCs/>
          <w:noProof/>
          <w:snapToGrid/>
          <w:color w:val="000000"/>
          <w:szCs w:val="24"/>
        </w:rPr>
        <w:t> </w:t>
      </w:r>
      <w:r w:rsidR="00A33813">
        <w:rPr>
          <w:b/>
          <w:bCs/>
          <w:noProof/>
          <w:snapToGrid/>
          <w:color w:val="000000"/>
          <w:szCs w:val="24"/>
        </w:rPr>
        <w:t> </w:t>
      </w:r>
      <w:r w:rsidR="00A33813">
        <w:rPr>
          <w:b/>
          <w:bCs/>
          <w:noProof/>
          <w:snapToGrid/>
          <w:color w:val="000000"/>
          <w:szCs w:val="24"/>
        </w:rPr>
        <w:t> </w:t>
      </w:r>
      <w:r w:rsidR="00A33813">
        <w:rPr>
          <w:b/>
          <w:bCs/>
          <w:noProof/>
          <w:snapToGrid/>
          <w:color w:val="000000"/>
          <w:szCs w:val="24"/>
        </w:rPr>
        <w:t> </w:t>
      </w:r>
      <w:r w:rsidR="00A33813">
        <w:rPr>
          <w:b/>
          <w:bCs/>
          <w:snapToGrid/>
          <w:color w:val="000000"/>
          <w:szCs w:val="24"/>
        </w:rPr>
        <w:fldChar w:fldCharType="end"/>
      </w:r>
      <w:bookmarkEnd w:id="161"/>
    </w:p>
    <w:p w14:paraId="2F04E36D" w14:textId="77777777" w:rsidR="00581A15" w:rsidRDefault="00996987" w:rsidP="000B29D9">
      <w:pPr>
        <w:widowControl/>
        <w:autoSpaceDE w:val="0"/>
        <w:autoSpaceDN w:val="0"/>
        <w:adjustRightInd w:val="0"/>
        <w:ind w:left="2880" w:hanging="1440"/>
        <w:rPr>
          <w:b/>
          <w:bCs/>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.3.2</w:t>
      </w:r>
      <w:r w:rsidR="00283DCD" w:rsidRPr="00B83D66">
        <w:rPr>
          <w:b/>
          <w:bCs/>
          <w:snapToGrid/>
          <w:color w:val="000000"/>
          <w:szCs w:val="24"/>
        </w:rPr>
        <w:t>-PA</w:t>
      </w:r>
      <w:r w:rsidRPr="00B83D66">
        <w:rPr>
          <w:b/>
          <w:bCs/>
          <w:snapToGrid/>
          <w:color w:val="000000"/>
          <w:szCs w:val="24"/>
        </w:rPr>
        <w:t xml:space="preserve">: </w:t>
      </w:r>
      <w:r w:rsidR="000B29D9">
        <w:rPr>
          <w:b/>
          <w:bCs/>
          <w:snapToGrid/>
          <w:color w:val="000000"/>
          <w:szCs w:val="24"/>
        </w:rPr>
        <w:tab/>
      </w:r>
      <w:r w:rsidRPr="00B83D66">
        <w:rPr>
          <w:bCs/>
          <w:snapToGrid/>
          <w:color w:val="000000"/>
          <w:szCs w:val="24"/>
        </w:rPr>
        <w:t>Supplemental Coverage for Benefits and Co</w:t>
      </w:r>
      <w:r w:rsidR="000B29D9">
        <w:rPr>
          <w:bCs/>
          <w:snapToGrid/>
          <w:color w:val="000000"/>
          <w:szCs w:val="24"/>
        </w:rPr>
        <w:t xml:space="preserve">st Sharing Protections Provided </w:t>
      </w:r>
      <w:r w:rsidRPr="00B83D66">
        <w:rPr>
          <w:bCs/>
          <w:snapToGrid/>
          <w:color w:val="000000"/>
          <w:szCs w:val="24"/>
        </w:rPr>
        <w:t>under the Child Health Plan</w:t>
      </w:r>
      <w:r w:rsidRPr="00B83D66">
        <w:rPr>
          <w:b/>
          <w:bCs/>
          <w:snapToGrid/>
          <w:color w:val="000000"/>
          <w:szCs w:val="24"/>
        </w:rPr>
        <w:t xml:space="preserve">. </w:t>
      </w:r>
    </w:p>
    <w:p w14:paraId="699589A9" w14:textId="77777777" w:rsidR="000B29D9" w:rsidRPr="00B83D66" w:rsidRDefault="001C3EA0" w:rsidP="001C3EA0">
      <w:pPr>
        <w:widowControl/>
        <w:tabs>
          <w:tab w:val="left" w:pos="2928"/>
        </w:tabs>
        <w:autoSpaceDE w:val="0"/>
        <w:autoSpaceDN w:val="0"/>
        <w:adjustRightInd w:val="0"/>
        <w:ind w:left="2880" w:hanging="1440"/>
        <w:rPr>
          <w:snapToGrid/>
          <w:color w:val="000000"/>
          <w:szCs w:val="24"/>
        </w:rPr>
      </w:pPr>
      <w:r>
        <w:rPr>
          <w:snapToGrid/>
          <w:color w:val="000000"/>
          <w:szCs w:val="24"/>
        </w:rPr>
        <w:tab/>
      </w:r>
      <w:bookmarkStart w:id="162" w:name="Text137"/>
      <w:r>
        <w:rPr>
          <w:snapToGrid/>
          <w:color w:val="000000"/>
          <w:szCs w:val="24"/>
        </w:rPr>
        <w:fldChar w:fldCharType="begin">
          <w:ffData>
            <w:name w:val="Text137"/>
            <w:enabled/>
            <w:calcOnExit w:val="0"/>
            <w:statusText w:type="text" w:val="This is a text field to describe whether the State is providing premium assistance subsidy as reimbursement to an employe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62"/>
    </w:p>
    <w:p w14:paraId="28CF1A06" w14:textId="77777777" w:rsidR="00581A15" w:rsidRPr="00B83D66" w:rsidRDefault="00996987" w:rsidP="000B29D9">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.3.2.1</w:t>
      </w:r>
      <w:r w:rsidR="00283DCD" w:rsidRPr="00B83D66">
        <w:rPr>
          <w:b/>
          <w:bCs/>
          <w:snapToGrid/>
          <w:color w:val="000000"/>
          <w:szCs w:val="24"/>
        </w:rPr>
        <w:t>-PA</w:t>
      </w:r>
      <w:r w:rsidRPr="00B83D66">
        <w:rPr>
          <w:snapToGrid/>
          <w:color w:val="000000"/>
          <w:szCs w:val="24"/>
        </w:rPr>
        <w:t xml:space="preserve"> If the State is providing premium assistance for qualified employer-sponsored coverage, as defined in </w:t>
      </w:r>
      <w:r w:rsidR="00121008">
        <w:rPr>
          <w:snapToGrid/>
          <w:color w:val="000000"/>
          <w:szCs w:val="24"/>
        </w:rPr>
        <w:t>S</w:t>
      </w:r>
      <w:r w:rsidRPr="00B83D66">
        <w:rPr>
          <w:snapToGrid/>
          <w:color w:val="000000"/>
          <w:szCs w:val="24"/>
        </w:rPr>
        <w:t>ection 2105(c)(10)(E)(</w:t>
      </w:r>
      <w:proofErr w:type="spellStart"/>
      <w:r w:rsidRPr="00B83D66">
        <w:rPr>
          <w:snapToGrid/>
          <w:color w:val="000000"/>
          <w:szCs w:val="24"/>
        </w:rPr>
        <w:t>i</w:t>
      </w:r>
      <w:proofErr w:type="spellEnd"/>
      <w:r w:rsidRPr="00B83D66">
        <w:rPr>
          <w:snapToGrid/>
          <w:color w:val="000000"/>
          <w:szCs w:val="24"/>
        </w:rPr>
        <w:t xml:space="preserve">), provide an assurance that the State is providing for each targeted low-income child enrolled in such coverage, supplemental coverage consisting of all items or services that are not covered or are only partially covered, under the qualified </w:t>
      </w:r>
      <w:r w:rsidR="000B29D9">
        <w:rPr>
          <w:snapToGrid/>
          <w:color w:val="000000"/>
          <w:szCs w:val="24"/>
        </w:rPr>
        <w:t xml:space="preserve">employer-sponsored </w:t>
      </w:r>
      <w:r w:rsidRPr="00B83D66">
        <w:rPr>
          <w:snapToGrid/>
          <w:color w:val="000000"/>
          <w:szCs w:val="24"/>
        </w:rPr>
        <w:t xml:space="preserve">coverage consistent with 2103(a) and cost sharing </w:t>
      </w:r>
      <w:r w:rsidR="00121008">
        <w:rPr>
          <w:snapToGrid/>
          <w:color w:val="000000"/>
          <w:szCs w:val="24"/>
        </w:rPr>
        <w:t>protections consistent with S</w:t>
      </w:r>
      <w:r w:rsidRPr="00B83D66">
        <w:rPr>
          <w:snapToGrid/>
          <w:color w:val="000000"/>
          <w:szCs w:val="24"/>
        </w:rPr>
        <w:t xml:space="preserve">ection 2103(e). </w:t>
      </w:r>
    </w:p>
    <w:bookmarkStart w:id="163" w:name="Text138"/>
    <w:p w14:paraId="2C2614CC" w14:textId="77777777" w:rsidR="000B29D9" w:rsidRDefault="001C3EA0" w:rsidP="000B29D9">
      <w:pPr>
        <w:widowControl/>
        <w:autoSpaceDE w:val="0"/>
        <w:autoSpaceDN w:val="0"/>
        <w:adjustRightInd w:val="0"/>
        <w:ind w:left="2160"/>
        <w:rPr>
          <w:b/>
          <w:snapToGrid/>
          <w:color w:val="000000"/>
          <w:szCs w:val="24"/>
        </w:rPr>
      </w:pPr>
      <w:r>
        <w:rPr>
          <w:b/>
          <w:snapToGrid/>
          <w:color w:val="000000"/>
          <w:szCs w:val="24"/>
        </w:rPr>
        <w:fldChar w:fldCharType="begin">
          <w:ffData>
            <w:name w:val="Text138"/>
            <w:enabled/>
            <w:calcOnExit w:val="0"/>
            <w:statusText w:type="text" w:val="This is a text field to describe if State is providing premium assistance to qualified employee sponsored coverage."/>
            <w:textInput/>
          </w:ffData>
        </w:fldChar>
      </w:r>
      <w:r>
        <w:rPr>
          <w:b/>
          <w:snapToGrid/>
          <w:color w:val="000000"/>
          <w:szCs w:val="24"/>
        </w:rPr>
        <w:instrText xml:space="preserve"> FORMTEXT </w:instrText>
      </w:r>
      <w:r>
        <w:rPr>
          <w:b/>
          <w:snapToGrid/>
          <w:color w:val="000000"/>
          <w:szCs w:val="24"/>
        </w:rPr>
      </w:r>
      <w:r>
        <w:rPr>
          <w:b/>
          <w:snapToGrid/>
          <w:color w:val="000000"/>
          <w:szCs w:val="24"/>
        </w:rPr>
        <w:fldChar w:fldCharType="separate"/>
      </w:r>
      <w:r w:rsidR="003C0805">
        <w:rPr>
          <w:b/>
          <w:snapToGrid/>
          <w:color w:val="000000"/>
          <w:szCs w:val="24"/>
        </w:rPr>
        <w:t> </w:t>
      </w:r>
      <w:r w:rsidR="003C0805">
        <w:rPr>
          <w:b/>
          <w:snapToGrid/>
          <w:color w:val="000000"/>
          <w:szCs w:val="24"/>
        </w:rPr>
        <w:t> </w:t>
      </w:r>
      <w:r w:rsidR="003C0805">
        <w:rPr>
          <w:b/>
          <w:snapToGrid/>
          <w:color w:val="000000"/>
          <w:szCs w:val="24"/>
        </w:rPr>
        <w:t> </w:t>
      </w:r>
      <w:r w:rsidR="003C0805">
        <w:rPr>
          <w:b/>
          <w:snapToGrid/>
          <w:color w:val="000000"/>
          <w:szCs w:val="24"/>
        </w:rPr>
        <w:t> </w:t>
      </w:r>
      <w:r w:rsidR="003C0805">
        <w:rPr>
          <w:b/>
          <w:snapToGrid/>
          <w:color w:val="000000"/>
          <w:szCs w:val="24"/>
        </w:rPr>
        <w:t> </w:t>
      </w:r>
      <w:r>
        <w:rPr>
          <w:b/>
          <w:snapToGrid/>
          <w:color w:val="000000"/>
          <w:szCs w:val="24"/>
        </w:rPr>
        <w:fldChar w:fldCharType="end"/>
      </w:r>
      <w:bookmarkEnd w:id="163"/>
    </w:p>
    <w:p w14:paraId="4BF8ADED" w14:textId="77777777" w:rsidR="00581A15" w:rsidRPr="00B83D66" w:rsidRDefault="00996987" w:rsidP="000B29D9">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w:t>
      </w:r>
      <w:r w:rsidR="00400E76" w:rsidRPr="00B83D66">
        <w:rPr>
          <w:b/>
          <w:snapToGrid/>
          <w:color w:val="000000"/>
          <w:szCs w:val="24"/>
        </w:rPr>
        <w:t>3</w:t>
      </w:r>
      <w:r w:rsidRPr="00B83D66">
        <w:rPr>
          <w:b/>
          <w:snapToGrid/>
          <w:color w:val="000000"/>
          <w:szCs w:val="24"/>
        </w:rPr>
        <w:t>.2.2</w:t>
      </w:r>
      <w:r w:rsidR="00283DCD" w:rsidRPr="00B83D66">
        <w:rPr>
          <w:b/>
          <w:bCs/>
          <w:snapToGrid/>
          <w:color w:val="000000"/>
          <w:szCs w:val="24"/>
        </w:rPr>
        <w:t>-PA</w:t>
      </w:r>
      <w:r w:rsidRPr="00B83D66">
        <w:rPr>
          <w:snapToGrid/>
          <w:color w:val="000000"/>
          <w:szCs w:val="24"/>
        </w:rPr>
        <w:t xml:space="preserve"> </w:t>
      </w:r>
      <w:r w:rsidR="00355368" w:rsidRPr="00B83D66">
        <w:rPr>
          <w:snapToGrid/>
          <w:color w:val="000000"/>
          <w:szCs w:val="24"/>
        </w:rPr>
        <w:t>D</w:t>
      </w:r>
      <w:r w:rsidRPr="00B83D66">
        <w:rPr>
          <w:snapToGrid/>
          <w:color w:val="000000"/>
          <w:szCs w:val="24"/>
        </w:rPr>
        <w:t>escribe whether these benefits</w:t>
      </w:r>
      <w:r w:rsidR="000B29D9">
        <w:rPr>
          <w:snapToGrid/>
          <w:color w:val="000000"/>
          <w:szCs w:val="24"/>
        </w:rPr>
        <w:t xml:space="preserve"> are being provided through the </w:t>
      </w:r>
      <w:r w:rsidRPr="00B83D66">
        <w:rPr>
          <w:snapToGrid/>
          <w:color w:val="000000"/>
          <w:szCs w:val="24"/>
        </w:rPr>
        <w:t xml:space="preserve">employer or by the State providing wraparound benefits. </w:t>
      </w:r>
    </w:p>
    <w:bookmarkStart w:id="164" w:name="Text139"/>
    <w:p w14:paraId="1E353272" w14:textId="77777777" w:rsidR="000B29D9" w:rsidRDefault="002529C9" w:rsidP="000B29D9">
      <w:pPr>
        <w:widowControl/>
        <w:autoSpaceDE w:val="0"/>
        <w:autoSpaceDN w:val="0"/>
        <w:adjustRightInd w:val="0"/>
        <w:ind w:left="2160"/>
        <w:rPr>
          <w:b/>
          <w:snapToGrid/>
          <w:color w:val="000000"/>
          <w:szCs w:val="24"/>
        </w:rPr>
      </w:pPr>
      <w:r>
        <w:rPr>
          <w:b/>
          <w:snapToGrid/>
          <w:color w:val="000000"/>
          <w:szCs w:val="24"/>
        </w:rPr>
        <w:fldChar w:fldCharType="begin">
          <w:ffData>
            <w:name w:val="Text139"/>
            <w:enabled/>
            <w:calcOnExit w:val="0"/>
            <w:statusText w:type="text" w:val="This is a textfield to describe whether those benefits are being provided through the employee or State providing wraparound beenfits."/>
            <w:textInput/>
          </w:ffData>
        </w:fldChar>
      </w:r>
      <w:r>
        <w:rPr>
          <w:b/>
          <w:snapToGrid/>
          <w:color w:val="000000"/>
          <w:szCs w:val="24"/>
        </w:rPr>
        <w:instrText xml:space="preserve"> FORMTEXT </w:instrText>
      </w:r>
      <w:r>
        <w:rPr>
          <w:b/>
          <w:snapToGrid/>
          <w:color w:val="000000"/>
          <w:szCs w:val="24"/>
        </w:rPr>
      </w:r>
      <w:r>
        <w:rPr>
          <w:b/>
          <w:snapToGrid/>
          <w:color w:val="000000"/>
          <w:szCs w:val="24"/>
        </w:rPr>
        <w:fldChar w:fldCharType="separate"/>
      </w:r>
      <w:r w:rsidR="003C0805">
        <w:rPr>
          <w:b/>
          <w:snapToGrid/>
          <w:color w:val="000000"/>
          <w:szCs w:val="24"/>
        </w:rPr>
        <w:t> </w:t>
      </w:r>
      <w:r w:rsidR="003C0805">
        <w:rPr>
          <w:b/>
          <w:snapToGrid/>
          <w:color w:val="000000"/>
          <w:szCs w:val="24"/>
        </w:rPr>
        <w:t> </w:t>
      </w:r>
      <w:r w:rsidR="003C0805">
        <w:rPr>
          <w:b/>
          <w:snapToGrid/>
          <w:color w:val="000000"/>
          <w:szCs w:val="24"/>
        </w:rPr>
        <w:t> </w:t>
      </w:r>
      <w:r w:rsidR="003C0805">
        <w:rPr>
          <w:b/>
          <w:snapToGrid/>
          <w:color w:val="000000"/>
          <w:szCs w:val="24"/>
        </w:rPr>
        <w:t> </w:t>
      </w:r>
      <w:r w:rsidR="003C0805">
        <w:rPr>
          <w:b/>
          <w:snapToGrid/>
          <w:color w:val="000000"/>
          <w:szCs w:val="24"/>
        </w:rPr>
        <w:t> </w:t>
      </w:r>
      <w:r>
        <w:rPr>
          <w:b/>
          <w:snapToGrid/>
          <w:color w:val="000000"/>
          <w:szCs w:val="24"/>
        </w:rPr>
        <w:fldChar w:fldCharType="end"/>
      </w:r>
      <w:bookmarkEnd w:id="164"/>
    </w:p>
    <w:p w14:paraId="79DCEE9E" w14:textId="77777777" w:rsidR="00581A15" w:rsidRPr="00B83D66" w:rsidRDefault="00996987" w:rsidP="000B29D9">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.3.2.3</w:t>
      </w:r>
      <w:r w:rsidR="00283DCD" w:rsidRPr="00B83D66">
        <w:rPr>
          <w:b/>
          <w:bCs/>
          <w:snapToGrid/>
          <w:color w:val="000000"/>
          <w:szCs w:val="24"/>
        </w:rPr>
        <w:t>-PA</w:t>
      </w:r>
      <w:r w:rsidRPr="00B83D66">
        <w:rPr>
          <w:snapToGrid/>
          <w:color w:val="000000"/>
          <w:szCs w:val="24"/>
        </w:rPr>
        <w:t xml:space="preserve"> If the State is providing prem</w:t>
      </w:r>
      <w:r w:rsidR="000B29D9">
        <w:rPr>
          <w:snapToGrid/>
          <w:color w:val="000000"/>
          <w:szCs w:val="24"/>
        </w:rPr>
        <w:t xml:space="preserve">ium assistance for benchmark or </w:t>
      </w:r>
      <w:r w:rsidRPr="00B83D66">
        <w:rPr>
          <w:snapToGrid/>
          <w:color w:val="000000"/>
          <w:szCs w:val="24"/>
        </w:rPr>
        <w:t>benchmark-equivalent coverage, the State ensure</w:t>
      </w:r>
      <w:r w:rsidR="0010713F" w:rsidRPr="00B83D66">
        <w:rPr>
          <w:snapToGrid/>
          <w:color w:val="000000"/>
          <w:szCs w:val="24"/>
        </w:rPr>
        <w:t>s</w:t>
      </w:r>
      <w:r w:rsidRPr="00B83D66">
        <w:rPr>
          <w:snapToGrid/>
          <w:color w:val="000000"/>
          <w:szCs w:val="24"/>
        </w:rPr>
        <w:t xml:space="preserve"> that such group health </w:t>
      </w:r>
      <w:proofErr w:type="gramStart"/>
      <w:r w:rsidRPr="00B83D66">
        <w:rPr>
          <w:snapToGrid/>
          <w:color w:val="000000"/>
          <w:szCs w:val="24"/>
        </w:rPr>
        <w:t>plans</w:t>
      </w:r>
      <w:proofErr w:type="gramEnd"/>
      <w:r w:rsidRPr="00B83D66">
        <w:rPr>
          <w:snapToGrid/>
          <w:color w:val="000000"/>
          <w:szCs w:val="24"/>
        </w:rPr>
        <w:t xml:space="preserve"> or health insurance coverage offered through an employer will be certified by an actuary as coverage that is equivalent to a benchmark benefit package described in </w:t>
      </w:r>
      <w:r w:rsidR="00121008">
        <w:rPr>
          <w:snapToGrid/>
          <w:color w:val="000000"/>
          <w:szCs w:val="24"/>
        </w:rPr>
        <w:t>S</w:t>
      </w:r>
      <w:r w:rsidRPr="00B83D66">
        <w:rPr>
          <w:snapToGrid/>
          <w:color w:val="000000"/>
          <w:szCs w:val="24"/>
        </w:rPr>
        <w:t>ection 2103(b) or benchmark equivalent cover</w:t>
      </w:r>
      <w:r w:rsidR="000B29D9">
        <w:rPr>
          <w:snapToGrid/>
          <w:color w:val="000000"/>
          <w:szCs w:val="24"/>
        </w:rPr>
        <w:t xml:space="preserve">age that meets the requirements </w:t>
      </w:r>
      <w:r w:rsidRPr="00B83D66">
        <w:rPr>
          <w:snapToGrid/>
          <w:color w:val="000000"/>
          <w:szCs w:val="24"/>
        </w:rPr>
        <w:t xml:space="preserve">of </w:t>
      </w:r>
      <w:r w:rsidR="00121008">
        <w:rPr>
          <w:snapToGrid/>
          <w:color w:val="000000"/>
          <w:szCs w:val="24"/>
        </w:rPr>
        <w:t>S</w:t>
      </w:r>
      <w:r w:rsidRPr="00B83D66">
        <w:rPr>
          <w:snapToGrid/>
          <w:color w:val="000000"/>
          <w:szCs w:val="24"/>
        </w:rPr>
        <w:t xml:space="preserve">ection 2103(a)(2). </w:t>
      </w:r>
    </w:p>
    <w:p w14:paraId="2BBB0DE0" w14:textId="77777777" w:rsidR="00581A15" w:rsidRPr="00B83D66" w:rsidRDefault="002529C9" w:rsidP="002529C9">
      <w:pPr>
        <w:widowControl/>
        <w:tabs>
          <w:tab w:val="left" w:pos="2112"/>
        </w:tabs>
        <w:autoSpaceDE w:val="0"/>
        <w:autoSpaceDN w:val="0"/>
        <w:adjustRightInd w:val="0"/>
        <w:rPr>
          <w:b/>
          <w:bCs/>
          <w:snapToGrid/>
          <w:color w:val="000000"/>
          <w:szCs w:val="24"/>
        </w:rPr>
      </w:pPr>
      <w:r>
        <w:rPr>
          <w:b/>
          <w:bCs/>
          <w:snapToGrid/>
          <w:color w:val="000000"/>
          <w:szCs w:val="24"/>
        </w:rPr>
        <w:tab/>
        <w:t xml:space="preserve"> </w:t>
      </w:r>
      <w:bookmarkStart w:id="165" w:name="Text140"/>
      <w:r>
        <w:rPr>
          <w:b/>
          <w:bCs/>
          <w:snapToGrid/>
          <w:color w:val="000000"/>
          <w:szCs w:val="24"/>
        </w:rPr>
        <w:fldChar w:fldCharType="begin">
          <w:ffData>
            <w:name w:val="Text140"/>
            <w:enabled/>
            <w:calcOnExit w:val="0"/>
            <w:statusText w:type="text" w:val="This is a textfield to describe if States provide premium assistance for benchmark or benchmark equivaent."/>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65"/>
    </w:p>
    <w:p w14:paraId="42100232" w14:textId="77777777" w:rsidR="00581A15" w:rsidRDefault="00996987" w:rsidP="000B29D9">
      <w:pPr>
        <w:widowControl/>
        <w:autoSpaceDE w:val="0"/>
        <w:autoSpaceDN w:val="0"/>
        <w:adjustRightInd w:val="0"/>
        <w:ind w:left="2880" w:hanging="1440"/>
        <w:rPr>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.3.3</w:t>
      </w:r>
      <w:r w:rsidR="00283DCD" w:rsidRPr="00B83D66">
        <w:rPr>
          <w:b/>
          <w:bCs/>
          <w:snapToGrid/>
          <w:color w:val="000000"/>
          <w:szCs w:val="24"/>
        </w:rPr>
        <w:t>-PA</w:t>
      </w:r>
      <w:r w:rsidRPr="00B83D66">
        <w:rPr>
          <w:b/>
          <w:bCs/>
          <w:snapToGrid/>
          <w:color w:val="000000"/>
          <w:szCs w:val="24"/>
        </w:rPr>
        <w:t xml:space="preserve">: </w:t>
      </w:r>
      <w:r w:rsidR="000B29D9">
        <w:rPr>
          <w:b/>
          <w:bCs/>
          <w:snapToGrid/>
          <w:color w:val="000000"/>
          <w:szCs w:val="24"/>
        </w:rPr>
        <w:tab/>
      </w:r>
      <w:r w:rsidRPr="00B83D66">
        <w:rPr>
          <w:bCs/>
          <w:snapToGrid/>
          <w:color w:val="000000"/>
          <w:szCs w:val="24"/>
        </w:rPr>
        <w:t>Application of Waiting Period Imposed Under State Plan:</w:t>
      </w:r>
      <w:r w:rsidRPr="00B83D66">
        <w:rPr>
          <w:b/>
          <w:bCs/>
          <w:snapToGrid/>
          <w:color w:val="000000"/>
          <w:szCs w:val="24"/>
        </w:rPr>
        <w:t xml:space="preserve"> </w:t>
      </w:r>
      <w:r w:rsidRPr="00B83D66">
        <w:rPr>
          <w:snapToGrid/>
          <w:color w:val="000000"/>
          <w:szCs w:val="24"/>
        </w:rPr>
        <w:t>States are required to apply the same waiting period to premium assistance as is applied to direct coverage for children under their CH</w:t>
      </w:r>
      <w:r w:rsidR="00121008">
        <w:rPr>
          <w:snapToGrid/>
          <w:color w:val="000000"/>
          <w:szCs w:val="24"/>
        </w:rPr>
        <w:t>IP State plan, as specified in S</w:t>
      </w:r>
      <w:r w:rsidRPr="00B83D66">
        <w:rPr>
          <w:snapToGrid/>
          <w:color w:val="000000"/>
          <w:szCs w:val="24"/>
        </w:rPr>
        <w:t xml:space="preserve">ection 2105(c)(10)(F). </w:t>
      </w:r>
    </w:p>
    <w:p w14:paraId="7B311E5D" w14:textId="77777777" w:rsidR="000B29D9" w:rsidRPr="00B83D66" w:rsidRDefault="000B29D9" w:rsidP="000B29D9">
      <w:pPr>
        <w:widowControl/>
        <w:autoSpaceDE w:val="0"/>
        <w:autoSpaceDN w:val="0"/>
        <w:adjustRightInd w:val="0"/>
        <w:ind w:left="2880" w:hanging="1440"/>
        <w:rPr>
          <w:snapToGrid/>
          <w:color w:val="000000"/>
          <w:szCs w:val="24"/>
        </w:rPr>
      </w:pPr>
    </w:p>
    <w:p w14:paraId="2666CCB3" w14:textId="77777777" w:rsidR="00581A15" w:rsidRPr="00B83D66"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.3.3.1</w:t>
      </w:r>
      <w:r w:rsidR="00283DCD" w:rsidRPr="00B83D66">
        <w:rPr>
          <w:b/>
          <w:bCs/>
          <w:snapToGrid/>
          <w:color w:val="000000"/>
          <w:szCs w:val="24"/>
        </w:rPr>
        <w:t>-PA</w:t>
      </w:r>
      <w:r w:rsidRPr="00B83D66">
        <w:rPr>
          <w:b/>
          <w:snapToGrid/>
          <w:color w:val="000000"/>
          <w:szCs w:val="24"/>
        </w:rPr>
        <w:t xml:space="preserve"> </w:t>
      </w:r>
      <w:r w:rsidR="000B3F10" w:rsidRPr="00B83D66">
        <w:rPr>
          <w:snapToGrid/>
          <w:color w:val="000000"/>
          <w:szCs w:val="24"/>
        </w:rPr>
        <w:t>P</w:t>
      </w:r>
      <w:r w:rsidRPr="00B83D66">
        <w:rPr>
          <w:snapToGrid/>
          <w:color w:val="000000"/>
          <w:szCs w:val="24"/>
        </w:rPr>
        <w:t xml:space="preserve">rovide an assurance that the waiting period for children in premium assistance is the same as for those children in direct coverage (if State has a waiting period in place for children in direct CHIP coverage). </w:t>
      </w:r>
    </w:p>
    <w:bookmarkStart w:id="166" w:name="Text141"/>
    <w:p w14:paraId="50C7ACB1" w14:textId="77777777" w:rsidR="00581A15" w:rsidRPr="00B83D66" w:rsidRDefault="002529C9" w:rsidP="002529C9">
      <w:pPr>
        <w:widowControl/>
        <w:autoSpaceDE w:val="0"/>
        <w:autoSpaceDN w:val="0"/>
        <w:adjustRightInd w:val="0"/>
        <w:ind w:left="1440" w:firstLine="720"/>
        <w:rPr>
          <w:snapToGrid/>
          <w:color w:val="000000"/>
          <w:szCs w:val="24"/>
        </w:rPr>
      </w:pPr>
      <w:r>
        <w:rPr>
          <w:snapToGrid/>
          <w:color w:val="000000"/>
          <w:szCs w:val="24"/>
        </w:rPr>
        <w:fldChar w:fldCharType="begin">
          <w:ffData>
            <w:name w:val="Text141"/>
            <w:enabled/>
            <w:calcOnExit w:val="0"/>
            <w:statusText w:type="text" w:val="This is a text field to provide assurance that waiting period for children in premium assistance is the same as those in direct coverag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66"/>
    </w:p>
    <w:p w14:paraId="1738EEF3" w14:textId="77777777" w:rsidR="00581A15" w:rsidRDefault="00996987" w:rsidP="000B29D9">
      <w:pPr>
        <w:widowControl/>
        <w:autoSpaceDE w:val="0"/>
        <w:autoSpaceDN w:val="0"/>
        <w:adjustRightInd w:val="0"/>
        <w:ind w:left="2880" w:hanging="1440"/>
        <w:rPr>
          <w:b/>
          <w:bCs/>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.3.4</w:t>
      </w:r>
      <w:r w:rsidR="00283DCD" w:rsidRPr="00B83D66">
        <w:rPr>
          <w:b/>
          <w:bCs/>
          <w:snapToGrid/>
          <w:color w:val="000000"/>
          <w:szCs w:val="24"/>
        </w:rPr>
        <w:t>-PA</w:t>
      </w:r>
      <w:r w:rsidRPr="00B83D66">
        <w:rPr>
          <w:b/>
          <w:bCs/>
          <w:snapToGrid/>
          <w:color w:val="000000"/>
          <w:szCs w:val="24"/>
        </w:rPr>
        <w:t xml:space="preserve">: </w:t>
      </w:r>
      <w:r w:rsidR="000B29D9">
        <w:rPr>
          <w:b/>
          <w:bCs/>
          <w:snapToGrid/>
          <w:color w:val="000000"/>
          <w:szCs w:val="24"/>
        </w:rPr>
        <w:tab/>
      </w:r>
      <w:r w:rsidRPr="00B83D66">
        <w:rPr>
          <w:bCs/>
          <w:snapToGrid/>
          <w:color w:val="000000"/>
          <w:szCs w:val="24"/>
        </w:rPr>
        <w:t>Opt-Out and Outreach, Education, and Enrollment Assistance</w:t>
      </w:r>
      <w:r w:rsidRPr="00B83D66">
        <w:rPr>
          <w:b/>
          <w:bCs/>
          <w:snapToGrid/>
          <w:color w:val="000000"/>
          <w:szCs w:val="24"/>
        </w:rPr>
        <w:t xml:space="preserve"> </w:t>
      </w:r>
    </w:p>
    <w:p w14:paraId="7E33A249" w14:textId="77777777" w:rsidR="000B29D9" w:rsidRPr="00B83D66" w:rsidRDefault="000B29D9" w:rsidP="000B29D9">
      <w:pPr>
        <w:widowControl/>
        <w:autoSpaceDE w:val="0"/>
        <w:autoSpaceDN w:val="0"/>
        <w:adjustRightInd w:val="0"/>
        <w:ind w:left="2880" w:hanging="1440"/>
        <w:rPr>
          <w:snapToGrid/>
          <w:color w:val="000000"/>
          <w:szCs w:val="24"/>
        </w:rPr>
      </w:pPr>
    </w:p>
    <w:p w14:paraId="1DE5CBB3" w14:textId="77777777" w:rsidR="00581A15" w:rsidRDefault="00996987" w:rsidP="00400E76">
      <w:pPr>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.3.4.1</w:t>
      </w:r>
      <w:r w:rsidR="00283DCD" w:rsidRPr="00B83D66">
        <w:rPr>
          <w:b/>
          <w:bCs/>
          <w:snapToGrid/>
          <w:color w:val="000000"/>
          <w:szCs w:val="24"/>
        </w:rPr>
        <w:t>-PA</w:t>
      </w:r>
      <w:r w:rsidRPr="00B83D66">
        <w:rPr>
          <w:snapToGrid/>
          <w:color w:val="000000"/>
          <w:szCs w:val="24"/>
        </w:rPr>
        <w:t xml:space="preserve"> </w:t>
      </w:r>
      <w:r w:rsidR="00355368" w:rsidRPr="00B83D66">
        <w:rPr>
          <w:snapToGrid/>
          <w:color w:val="000000"/>
          <w:szCs w:val="24"/>
        </w:rPr>
        <w:t>D</w:t>
      </w:r>
      <w:r w:rsidRPr="00B83D66">
        <w:rPr>
          <w:snapToGrid/>
          <w:color w:val="000000"/>
          <w:szCs w:val="24"/>
        </w:rPr>
        <w:t xml:space="preserve">escribe the State’s process for ensuring parents are permitted to </w:t>
      </w:r>
      <w:r w:rsidRPr="00B83D66">
        <w:rPr>
          <w:snapToGrid/>
          <w:color w:val="000000"/>
          <w:szCs w:val="24"/>
        </w:rPr>
        <w:lastRenderedPageBreak/>
        <w:t>disenroll their child from qualified employer-sponsored coverage and to enroll in CHIP effective on the first day of any month for which the child is eligible for such assistance and in a manner that ensures continu</w:t>
      </w:r>
      <w:r w:rsidR="00121008">
        <w:rPr>
          <w:snapToGrid/>
          <w:color w:val="000000"/>
          <w:szCs w:val="24"/>
        </w:rPr>
        <w:t>ity of coverage for the child (S</w:t>
      </w:r>
      <w:r w:rsidRPr="00B83D66">
        <w:rPr>
          <w:snapToGrid/>
          <w:color w:val="000000"/>
          <w:szCs w:val="24"/>
        </w:rPr>
        <w:t>ection 2105(c)(10)(G)).</w:t>
      </w:r>
    </w:p>
    <w:bookmarkStart w:id="167" w:name="Text142"/>
    <w:p w14:paraId="13C44B33" w14:textId="77777777" w:rsidR="000B29D9" w:rsidRPr="00B83D66" w:rsidRDefault="00592AA1" w:rsidP="00400E76">
      <w:pPr>
        <w:ind w:left="2160"/>
        <w:rPr>
          <w:snapToGrid/>
          <w:color w:val="000000"/>
          <w:szCs w:val="24"/>
        </w:rPr>
      </w:pPr>
      <w:r>
        <w:rPr>
          <w:snapToGrid/>
          <w:color w:val="000000"/>
          <w:szCs w:val="24"/>
        </w:rPr>
        <w:fldChar w:fldCharType="begin">
          <w:ffData>
            <w:name w:val="Text142"/>
            <w:enabled/>
            <w:calcOnExit w:val="0"/>
            <w:statusText w:type="text" w:val="This is a text field to describe State's process for ensuring parents are able to disenroll child from qualified employee coverag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67"/>
    </w:p>
    <w:p w14:paraId="6C85ADB4" w14:textId="77777777" w:rsidR="00581A15" w:rsidRPr="00B83D66"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.3.4.2</w:t>
      </w:r>
      <w:r w:rsidR="00283DCD" w:rsidRPr="00B83D66">
        <w:rPr>
          <w:b/>
          <w:bCs/>
          <w:snapToGrid/>
          <w:color w:val="000000"/>
          <w:szCs w:val="24"/>
        </w:rPr>
        <w:t>-PA</w:t>
      </w:r>
      <w:r w:rsidRPr="00B83D66">
        <w:rPr>
          <w:snapToGrid/>
          <w:color w:val="000000"/>
          <w:szCs w:val="24"/>
        </w:rPr>
        <w:t xml:space="preserve"> </w:t>
      </w:r>
      <w:r w:rsidR="00355368" w:rsidRPr="00B83D66">
        <w:rPr>
          <w:snapToGrid/>
          <w:color w:val="000000"/>
          <w:szCs w:val="24"/>
        </w:rPr>
        <w:t>D</w:t>
      </w:r>
      <w:r w:rsidRPr="00B83D66">
        <w:rPr>
          <w:snapToGrid/>
          <w:color w:val="000000"/>
          <w:szCs w:val="24"/>
        </w:rPr>
        <w:t xml:space="preserve">escribe the State’s outreach, education, and enrollment efforts related to premium assistance programs, as required under </w:t>
      </w:r>
      <w:r w:rsidR="00121008">
        <w:rPr>
          <w:snapToGrid/>
          <w:color w:val="000000"/>
          <w:szCs w:val="24"/>
        </w:rPr>
        <w:t>S</w:t>
      </w:r>
      <w:r w:rsidRPr="00B83D66">
        <w:rPr>
          <w:snapToGrid/>
          <w:color w:val="000000"/>
          <w:szCs w:val="24"/>
        </w:rPr>
        <w:t>ection 2102(c)(3). How does the State inform families of the availability of premium assistance, and assist them in obtaining such subsidies? What are the specific significant resources the State intends to apply to educate employers about the availability of premium assistance subsidies under</w:t>
      </w:r>
      <w:r w:rsidR="00121008">
        <w:rPr>
          <w:snapToGrid/>
          <w:color w:val="000000"/>
          <w:szCs w:val="24"/>
        </w:rPr>
        <w:t xml:space="preserve"> the State child health plan? (S</w:t>
      </w:r>
      <w:r w:rsidRPr="00B83D66">
        <w:rPr>
          <w:snapToGrid/>
          <w:color w:val="000000"/>
          <w:szCs w:val="24"/>
        </w:rPr>
        <w:t xml:space="preserve">ection 2102(c)) </w:t>
      </w:r>
    </w:p>
    <w:p w14:paraId="5F65CBD9" w14:textId="77777777" w:rsidR="00581A15" w:rsidRPr="00B83D66" w:rsidRDefault="00592AA1" w:rsidP="00592AA1">
      <w:pPr>
        <w:widowControl/>
        <w:tabs>
          <w:tab w:val="left" w:pos="2184"/>
        </w:tabs>
        <w:autoSpaceDE w:val="0"/>
        <w:autoSpaceDN w:val="0"/>
        <w:adjustRightInd w:val="0"/>
        <w:rPr>
          <w:b/>
          <w:bCs/>
          <w:snapToGrid/>
          <w:color w:val="000000"/>
          <w:szCs w:val="24"/>
        </w:rPr>
      </w:pPr>
      <w:r>
        <w:rPr>
          <w:b/>
          <w:bCs/>
          <w:snapToGrid/>
          <w:color w:val="000000"/>
          <w:szCs w:val="24"/>
        </w:rPr>
        <w:tab/>
      </w:r>
      <w:bookmarkStart w:id="168" w:name="Text143"/>
      <w:r>
        <w:rPr>
          <w:b/>
          <w:bCs/>
          <w:snapToGrid/>
          <w:color w:val="000000"/>
          <w:szCs w:val="24"/>
        </w:rPr>
        <w:fldChar w:fldCharType="begin">
          <w:ffData>
            <w:name w:val="Text143"/>
            <w:enabled/>
            <w:calcOnExit w:val="0"/>
            <w:statusText w:type="text" w:val="This is a text field to describe State's outreach, education and enrollment efforts related to premium assistance program."/>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68"/>
    </w:p>
    <w:p w14:paraId="5F4A2E9A" w14:textId="77777777" w:rsidR="00581A15" w:rsidRPr="00B83D66" w:rsidRDefault="00996987" w:rsidP="000B29D9">
      <w:pPr>
        <w:widowControl/>
        <w:autoSpaceDE w:val="0"/>
        <w:autoSpaceDN w:val="0"/>
        <w:adjustRightInd w:val="0"/>
        <w:ind w:left="2880" w:hanging="1440"/>
        <w:rPr>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.3.5</w:t>
      </w:r>
      <w:r w:rsidR="00283DCD" w:rsidRPr="00B83D66">
        <w:rPr>
          <w:b/>
          <w:bCs/>
          <w:snapToGrid/>
          <w:color w:val="000000"/>
          <w:szCs w:val="24"/>
        </w:rPr>
        <w:t>-PA</w:t>
      </w:r>
      <w:r w:rsidRPr="00B83D66">
        <w:rPr>
          <w:b/>
          <w:bCs/>
          <w:snapToGrid/>
          <w:color w:val="000000"/>
          <w:szCs w:val="24"/>
        </w:rPr>
        <w:t xml:space="preserve"> </w:t>
      </w:r>
      <w:r w:rsidR="000B29D9">
        <w:rPr>
          <w:b/>
          <w:bCs/>
          <w:snapToGrid/>
          <w:color w:val="000000"/>
          <w:szCs w:val="24"/>
        </w:rPr>
        <w:tab/>
      </w:r>
      <w:r w:rsidRPr="00B83D66">
        <w:rPr>
          <w:b/>
          <w:bCs/>
          <w:snapToGrid/>
          <w:color w:val="000000"/>
          <w:szCs w:val="24"/>
        </w:rPr>
        <w:t>Purchasing Pool</w:t>
      </w:r>
      <w:r w:rsidR="00F33138" w:rsidRPr="00B83D66">
        <w:rPr>
          <w:bCs/>
          <w:snapToGrid/>
          <w:color w:val="000000"/>
          <w:szCs w:val="24"/>
        </w:rPr>
        <w:t>-</w:t>
      </w:r>
      <w:r w:rsidRPr="00B83D66">
        <w:rPr>
          <w:b/>
          <w:bCs/>
          <w:snapToGrid/>
          <w:color w:val="000000"/>
          <w:szCs w:val="24"/>
        </w:rPr>
        <w:t xml:space="preserve"> </w:t>
      </w:r>
      <w:r w:rsidRPr="00B83D66">
        <w:rPr>
          <w:snapToGrid/>
          <w:color w:val="000000"/>
          <w:szCs w:val="24"/>
        </w:rPr>
        <w:t>A State may establish an employer-family premium assistance purchasing pool and may provide a premium assistance subsidy for enrollment in coverage made available through this pool (</w:t>
      </w:r>
      <w:r w:rsidR="00121008">
        <w:rPr>
          <w:snapToGrid/>
          <w:color w:val="000000"/>
          <w:szCs w:val="24"/>
        </w:rPr>
        <w:t>S</w:t>
      </w:r>
      <w:r w:rsidRPr="00B83D66">
        <w:rPr>
          <w:snapToGrid/>
          <w:color w:val="000000"/>
          <w:szCs w:val="24"/>
        </w:rPr>
        <w:t xml:space="preserve">ection 2105(c)(10)(I)). Does the State provide this option? </w:t>
      </w:r>
    </w:p>
    <w:p w14:paraId="3BEAC3EE" w14:textId="77777777" w:rsidR="000B29D9" w:rsidRDefault="009A5BB9" w:rsidP="000B29D9">
      <w:pPr>
        <w:widowControl/>
        <w:autoSpaceDE w:val="0"/>
        <w:autoSpaceDN w:val="0"/>
        <w:adjustRightInd w:val="0"/>
        <w:ind w:left="3600" w:firstLine="720"/>
        <w:rPr>
          <w:snapToGrid/>
          <w:color w:val="000000"/>
          <w:szCs w:val="24"/>
        </w:rPr>
      </w:pPr>
      <w:r>
        <w:rPr>
          <w:szCs w:val="24"/>
        </w:rPr>
        <w:fldChar w:fldCharType="begin">
          <w:ffData>
            <w:name w:val=""/>
            <w:enabled/>
            <w:calcOnExit w:val="0"/>
            <w:statusText w:type="text" w:val="This is a checkbox to check Yes."/>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996987" w:rsidRPr="00B83D66">
        <w:rPr>
          <w:szCs w:val="24"/>
        </w:rPr>
        <w:tab/>
        <w:t>Yes</w:t>
      </w:r>
      <w:r w:rsidR="00996987" w:rsidRPr="00B83D66">
        <w:rPr>
          <w:snapToGrid/>
          <w:color w:val="000000"/>
          <w:szCs w:val="24"/>
        </w:rPr>
        <w:t xml:space="preserve"> </w:t>
      </w:r>
    </w:p>
    <w:p w14:paraId="386B5036" w14:textId="77777777" w:rsidR="007E1A18" w:rsidRPr="00B83D66" w:rsidRDefault="009A5BB9" w:rsidP="000B29D9">
      <w:pPr>
        <w:widowControl/>
        <w:autoSpaceDE w:val="0"/>
        <w:autoSpaceDN w:val="0"/>
        <w:adjustRightInd w:val="0"/>
        <w:ind w:left="3600" w:firstLine="720"/>
        <w:rPr>
          <w:snapToGrid/>
          <w:color w:val="000000"/>
          <w:szCs w:val="24"/>
        </w:rPr>
      </w:pPr>
      <w:r>
        <w:rPr>
          <w:szCs w:val="24"/>
        </w:rPr>
        <w:fldChar w:fldCharType="begin">
          <w:ffData>
            <w:name w:val=""/>
            <w:enabled/>
            <w:calcOnExit w:val="0"/>
            <w:statusText w:type="text" w:val="This is a checkbox to check no."/>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996987" w:rsidRPr="00B83D66">
        <w:rPr>
          <w:szCs w:val="24"/>
        </w:rPr>
        <w:tab/>
      </w:r>
      <w:r w:rsidR="00996987" w:rsidRPr="00B83D66">
        <w:rPr>
          <w:snapToGrid/>
          <w:color w:val="000000"/>
          <w:szCs w:val="24"/>
        </w:rPr>
        <w:t xml:space="preserve">No </w:t>
      </w:r>
    </w:p>
    <w:p w14:paraId="07F0FDCA" w14:textId="77777777" w:rsidR="00581A15" w:rsidRPr="00B83D66" w:rsidRDefault="00581A15" w:rsidP="00400E76">
      <w:pPr>
        <w:widowControl/>
        <w:autoSpaceDE w:val="0"/>
        <w:autoSpaceDN w:val="0"/>
        <w:adjustRightInd w:val="0"/>
        <w:ind w:left="1440"/>
        <w:rPr>
          <w:snapToGrid/>
          <w:color w:val="000000"/>
          <w:szCs w:val="24"/>
        </w:rPr>
      </w:pPr>
    </w:p>
    <w:p w14:paraId="4344DD83" w14:textId="77777777" w:rsidR="00581A15"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F33138" w:rsidRPr="00B83D66">
        <w:rPr>
          <w:b/>
          <w:snapToGrid/>
          <w:color w:val="000000"/>
          <w:szCs w:val="24"/>
        </w:rPr>
        <w:t>6</w:t>
      </w:r>
      <w:r w:rsidRPr="00B83D66">
        <w:rPr>
          <w:b/>
          <w:snapToGrid/>
          <w:color w:val="000000"/>
          <w:szCs w:val="24"/>
        </w:rPr>
        <w:t>.3.5.1</w:t>
      </w:r>
      <w:r w:rsidR="00E53EB6" w:rsidRPr="00B83D66">
        <w:rPr>
          <w:b/>
          <w:bCs/>
          <w:snapToGrid/>
          <w:color w:val="000000"/>
          <w:szCs w:val="24"/>
        </w:rPr>
        <w:t>-PA</w:t>
      </w:r>
      <w:r w:rsidRPr="00B83D66">
        <w:rPr>
          <w:snapToGrid/>
          <w:color w:val="000000"/>
          <w:szCs w:val="24"/>
        </w:rPr>
        <w:t xml:space="preserve"> </w:t>
      </w:r>
      <w:r w:rsidR="00F33138" w:rsidRPr="00B83D66">
        <w:rPr>
          <w:snapToGrid/>
          <w:color w:val="000000"/>
          <w:szCs w:val="24"/>
        </w:rPr>
        <w:t>D</w:t>
      </w:r>
      <w:r w:rsidRPr="00B83D66">
        <w:rPr>
          <w:snapToGrid/>
          <w:color w:val="000000"/>
          <w:szCs w:val="24"/>
        </w:rPr>
        <w:t xml:space="preserve">escribe the plan to establish an employer-family premium assistance purchasing pool. </w:t>
      </w:r>
    </w:p>
    <w:bookmarkStart w:id="169" w:name="Text144"/>
    <w:p w14:paraId="43F2CE18" w14:textId="77777777" w:rsidR="000B29D9" w:rsidRPr="00B83D66" w:rsidRDefault="009A5BB9" w:rsidP="00400E76">
      <w:pPr>
        <w:widowControl/>
        <w:autoSpaceDE w:val="0"/>
        <w:autoSpaceDN w:val="0"/>
        <w:adjustRightInd w:val="0"/>
        <w:ind w:left="2160"/>
        <w:rPr>
          <w:snapToGrid/>
          <w:color w:val="000000"/>
          <w:szCs w:val="24"/>
        </w:rPr>
      </w:pPr>
      <w:r>
        <w:rPr>
          <w:snapToGrid/>
          <w:color w:val="000000"/>
          <w:szCs w:val="24"/>
        </w:rPr>
        <w:fldChar w:fldCharType="begin">
          <w:ffData>
            <w:name w:val="Text144"/>
            <w:enabled/>
            <w:calcOnExit w:val="0"/>
            <w:statusText w:type="text" w:val="This is a text field to describe the plan to establish an employer family premium assistance purchasing pool."/>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69"/>
    </w:p>
    <w:p w14:paraId="54D950F3" w14:textId="77777777" w:rsidR="00581A15"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F33138" w:rsidRPr="00B83D66">
        <w:rPr>
          <w:b/>
          <w:snapToGrid/>
          <w:color w:val="000000"/>
          <w:szCs w:val="24"/>
        </w:rPr>
        <w:t>6</w:t>
      </w:r>
      <w:r w:rsidRPr="00B83D66">
        <w:rPr>
          <w:b/>
          <w:snapToGrid/>
          <w:color w:val="000000"/>
          <w:szCs w:val="24"/>
        </w:rPr>
        <w:t>.3.5.2</w:t>
      </w:r>
      <w:r w:rsidR="00E53EB6" w:rsidRPr="00B83D66">
        <w:rPr>
          <w:b/>
          <w:bCs/>
          <w:snapToGrid/>
          <w:color w:val="000000"/>
          <w:szCs w:val="24"/>
        </w:rPr>
        <w:t>-PA</w:t>
      </w:r>
      <w:r w:rsidRPr="00B83D66">
        <w:rPr>
          <w:snapToGrid/>
          <w:color w:val="000000"/>
          <w:szCs w:val="24"/>
        </w:rPr>
        <w:t xml:space="preserve"> </w:t>
      </w:r>
      <w:r w:rsidR="00F33138" w:rsidRPr="00B83D66">
        <w:rPr>
          <w:snapToGrid/>
          <w:color w:val="000000"/>
          <w:szCs w:val="24"/>
        </w:rPr>
        <w:t>P</w:t>
      </w:r>
      <w:r w:rsidRPr="00B83D66">
        <w:rPr>
          <w:snapToGrid/>
          <w:color w:val="000000"/>
          <w:szCs w:val="24"/>
        </w:rPr>
        <w:t xml:space="preserve">rovide an assurance that employers who are eligible to participate: 1) have less than 250 employees; 2) have at least one employee who is a pregnant woman eligible for CHIP or a member of a family that has at least one child eligible under the State’s CHIP plan. </w:t>
      </w:r>
    </w:p>
    <w:bookmarkStart w:id="170" w:name="Text145"/>
    <w:p w14:paraId="30035923" w14:textId="77777777" w:rsidR="000B29D9" w:rsidRPr="00B83D66" w:rsidRDefault="009A5BB9" w:rsidP="00400E76">
      <w:pPr>
        <w:widowControl/>
        <w:autoSpaceDE w:val="0"/>
        <w:autoSpaceDN w:val="0"/>
        <w:adjustRightInd w:val="0"/>
        <w:ind w:left="2160"/>
        <w:rPr>
          <w:snapToGrid/>
          <w:color w:val="000000"/>
          <w:szCs w:val="24"/>
        </w:rPr>
      </w:pPr>
      <w:r>
        <w:rPr>
          <w:snapToGrid/>
          <w:color w:val="000000"/>
          <w:szCs w:val="24"/>
        </w:rPr>
        <w:fldChar w:fldCharType="begin">
          <w:ffData>
            <w:name w:val="Text145"/>
            <w:enabled/>
            <w:calcOnExit w:val="0"/>
            <w:statusText w:type="text" w:val="This is a textfield to provide assurance that employers who are eligible to participat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70"/>
    </w:p>
    <w:p w14:paraId="0B7F6BE9" w14:textId="77777777" w:rsidR="00581A15" w:rsidRPr="00B83D66"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F33138" w:rsidRPr="00B83D66">
        <w:rPr>
          <w:b/>
          <w:snapToGrid/>
          <w:color w:val="000000"/>
          <w:szCs w:val="24"/>
        </w:rPr>
        <w:t>6</w:t>
      </w:r>
      <w:r w:rsidRPr="00B83D66">
        <w:rPr>
          <w:b/>
          <w:snapToGrid/>
          <w:color w:val="000000"/>
          <w:szCs w:val="24"/>
        </w:rPr>
        <w:t>.3.5.3</w:t>
      </w:r>
      <w:r w:rsidR="00E53EB6" w:rsidRPr="00B83D66">
        <w:rPr>
          <w:b/>
          <w:bCs/>
          <w:snapToGrid/>
          <w:color w:val="000000"/>
          <w:szCs w:val="24"/>
        </w:rPr>
        <w:t>-PA</w:t>
      </w:r>
      <w:r w:rsidRPr="00B83D66">
        <w:rPr>
          <w:snapToGrid/>
          <w:color w:val="000000"/>
          <w:szCs w:val="24"/>
        </w:rPr>
        <w:t xml:space="preserve"> </w:t>
      </w:r>
      <w:r w:rsidR="00F33138" w:rsidRPr="00B83D66">
        <w:rPr>
          <w:snapToGrid/>
          <w:color w:val="000000"/>
          <w:szCs w:val="24"/>
        </w:rPr>
        <w:t>P</w:t>
      </w:r>
      <w:r w:rsidRPr="00B83D66">
        <w:rPr>
          <w:snapToGrid/>
          <w:color w:val="000000"/>
          <w:szCs w:val="24"/>
        </w:rPr>
        <w:t xml:space="preserve">rovide an assurance that the State will not claim for any administrative expenditures attributable to the establishment or operation of such a pool except to the extent such payment would otherwise be permitted under this title. </w:t>
      </w:r>
    </w:p>
    <w:p w14:paraId="325B751B" w14:textId="77777777" w:rsidR="00581A15" w:rsidRPr="00B83D66" w:rsidRDefault="009A5BB9" w:rsidP="00400E76">
      <w:pPr>
        <w:widowControl/>
        <w:autoSpaceDE w:val="0"/>
        <w:autoSpaceDN w:val="0"/>
        <w:adjustRightInd w:val="0"/>
        <w:ind w:left="720" w:firstLine="720"/>
        <w:rPr>
          <w:b/>
          <w:bCs/>
          <w:snapToGrid/>
          <w:color w:val="000000"/>
          <w:szCs w:val="24"/>
        </w:rPr>
      </w:pPr>
      <w:r>
        <w:rPr>
          <w:b/>
          <w:bCs/>
          <w:snapToGrid/>
          <w:color w:val="000000"/>
          <w:szCs w:val="24"/>
        </w:rPr>
        <w:tab/>
      </w:r>
      <w:bookmarkStart w:id="171" w:name="Text146"/>
      <w:r>
        <w:rPr>
          <w:b/>
          <w:bCs/>
          <w:snapToGrid/>
          <w:color w:val="000000"/>
          <w:szCs w:val="24"/>
        </w:rPr>
        <w:fldChar w:fldCharType="begin">
          <w:ffData>
            <w:name w:val="Text146"/>
            <w:enabled/>
            <w:calcOnExit w:val="0"/>
            <w:statusText w:type="text" w:val="This is a textfield to provide assusrance that State will not claim for any administrative expenditures attributable to the establishment"/>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71"/>
    </w:p>
    <w:p w14:paraId="79A84DC5" w14:textId="77777777" w:rsidR="00581A15" w:rsidRDefault="00996987" w:rsidP="009245AB">
      <w:pPr>
        <w:widowControl/>
        <w:autoSpaceDE w:val="0"/>
        <w:autoSpaceDN w:val="0"/>
        <w:adjustRightInd w:val="0"/>
        <w:ind w:left="2880" w:hanging="1440"/>
        <w:rPr>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.3.6</w:t>
      </w:r>
      <w:r w:rsidR="00283DCD" w:rsidRPr="00B83D66">
        <w:rPr>
          <w:b/>
          <w:bCs/>
          <w:snapToGrid/>
          <w:color w:val="000000"/>
          <w:szCs w:val="24"/>
        </w:rPr>
        <w:t>-PA</w:t>
      </w:r>
      <w:r w:rsidRPr="00B83D66">
        <w:rPr>
          <w:b/>
          <w:bCs/>
          <w:snapToGrid/>
          <w:color w:val="000000"/>
          <w:szCs w:val="24"/>
        </w:rPr>
        <w:t xml:space="preserve"> </w:t>
      </w:r>
      <w:r w:rsidR="009245AB">
        <w:rPr>
          <w:b/>
          <w:bCs/>
          <w:snapToGrid/>
          <w:color w:val="000000"/>
          <w:szCs w:val="24"/>
        </w:rPr>
        <w:tab/>
      </w:r>
      <w:r w:rsidRPr="00B83D66">
        <w:rPr>
          <w:b/>
          <w:bCs/>
          <w:snapToGrid/>
          <w:color w:val="000000"/>
          <w:szCs w:val="24"/>
        </w:rPr>
        <w:t>Notice of Availability of Premium Assistance</w:t>
      </w:r>
      <w:r w:rsidR="00F33138" w:rsidRPr="00B83D66">
        <w:rPr>
          <w:bCs/>
          <w:snapToGrid/>
          <w:color w:val="000000"/>
          <w:szCs w:val="24"/>
        </w:rPr>
        <w:t>-</w:t>
      </w:r>
      <w:r w:rsidRPr="00B83D66">
        <w:rPr>
          <w:bCs/>
          <w:snapToGrid/>
          <w:color w:val="000000"/>
          <w:szCs w:val="24"/>
        </w:rPr>
        <w:t xml:space="preserve"> </w:t>
      </w:r>
      <w:r w:rsidR="00F33138" w:rsidRPr="00B83D66">
        <w:rPr>
          <w:bCs/>
          <w:snapToGrid/>
          <w:color w:val="000000"/>
          <w:szCs w:val="24"/>
        </w:rPr>
        <w:t>D</w:t>
      </w:r>
      <w:r w:rsidRPr="00B83D66">
        <w:rPr>
          <w:snapToGrid/>
          <w:color w:val="000000"/>
          <w:szCs w:val="24"/>
        </w:rPr>
        <w:t xml:space="preserve">escribe the procedures that assure that if a State provides premium assistance subsidies under this </w:t>
      </w:r>
      <w:r w:rsidR="00121008">
        <w:rPr>
          <w:snapToGrid/>
          <w:color w:val="000000"/>
          <w:szCs w:val="24"/>
        </w:rPr>
        <w:t>S</w:t>
      </w:r>
      <w:r w:rsidRPr="00B83D66">
        <w:rPr>
          <w:snapToGrid/>
          <w:color w:val="000000"/>
          <w:szCs w:val="24"/>
        </w:rPr>
        <w:t xml:space="preserve">ection, it must: 1) provide as part of the application and enrollment process, information describing the availability of premium assistance and how to elect to obtain a subsidy; and 2) establish other procedures to ensure that parents are fully informed of the choices for child health assistance or through the receipt of premium </w:t>
      </w:r>
      <w:r w:rsidR="00121008">
        <w:rPr>
          <w:snapToGrid/>
          <w:color w:val="000000"/>
          <w:szCs w:val="24"/>
        </w:rPr>
        <w:t>assistance subsidies (S</w:t>
      </w:r>
      <w:r w:rsidRPr="00B83D66">
        <w:rPr>
          <w:snapToGrid/>
          <w:color w:val="000000"/>
          <w:szCs w:val="24"/>
        </w:rPr>
        <w:t xml:space="preserve">ection 2105(c)(10)(K)). </w:t>
      </w:r>
    </w:p>
    <w:p w14:paraId="48BC6AEA" w14:textId="77777777" w:rsidR="009245AB" w:rsidRPr="00B83D66" w:rsidRDefault="009A5BB9" w:rsidP="009A5BB9">
      <w:pPr>
        <w:widowControl/>
        <w:tabs>
          <w:tab w:val="left" w:pos="2916"/>
        </w:tabs>
        <w:autoSpaceDE w:val="0"/>
        <w:autoSpaceDN w:val="0"/>
        <w:adjustRightInd w:val="0"/>
        <w:ind w:left="2880" w:hanging="1440"/>
        <w:rPr>
          <w:snapToGrid/>
          <w:color w:val="000000"/>
          <w:szCs w:val="24"/>
        </w:rPr>
      </w:pPr>
      <w:r>
        <w:rPr>
          <w:snapToGrid/>
          <w:color w:val="000000"/>
          <w:szCs w:val="24"/>
        </w:rPr>
        <w:tab/>
      </w:r>
      <w:bookmarkStart w:id="172" w:name="Text147"/>
      <w:r w:rsidR="0063630B">
        <w:rPr>
          <w:snapToGrid/>
          <w:color w:val="000000"/>
          <w:szCs w:val="24"/>
        </w:rPr>
        <w:fldChar w:fldCharType="begin">
          <w:ffData>
            <w:name w:val="Text147"/>
            <w:enabled/>
            <w:calcOnExit w:val="0"/>
            <w:statusText w:type="text" w:val="This is text field to describe procedures that assure if State provides premium assistance subsidies under Section."/>
            <w:textInput/>
          </w:ffData>
        </w:fldChar>
      </w:r>
      <w:r w:rsidR="0063630B">
        <w:rPr>
          <w:snapToGrid/>
          <w:color w:val="000000"/>
          <w:szCs w:val="24"/>
        </w:rPr>
        <w:instrText xml:space="preserve"> FORMTEXT </w:instrText>
      </w:r>
      <w:r w:rsidR="0063630B">
        <w:rPr>
          <w:snapToGrid/>
          <w:color w:val="000000"/>
          <w:szCs w:val="24"/>
        </w:rPr>
      </w:r>
      <w:r w:rsidR="0063630B">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63630B">
        <w:rPr>
          <w:snapToGrid/>
          <w:color w:val="000000"/>
          <w:szCs w:val="24"/>
        </w:rPr>
        <w:fldChar w:fldCharType="end"/>
      </w:r>
      <w:bookmarkEnd w:id="172"/>
    </w:p>
    <w:p w14:paraId="7F5E5FA8" w14:textId="733171FB" w:rsidR="00D403DB" w:rsidRDefault="00996987" w:rsidP="00400E76">
      <w:pPr>
        <w:widowControl/>
        <w:autoSpaceDE w:val="0"/>
        <w:autoSpaceDN w:val="0"/>
        <w:adjustRightInd w:val="0"/>
        <w:ind w:left="2160"/>
        <w:rPr>
          <w:ins w:id="173" w:author="Chanelle Parkar (CMCS/DSCP)" w:date="2023-05-22T16:07:00Z"/>
          <w:snapToGrid/>
          <w:color w:val="000000"/>
          <w:szCs w:val="24"/>
        </w:rPr>
      </w:pPr>
      <w:r w:rsidRPr="005E06AC">
        <w:rPr>
          <w:b/>
          <w:snapToGrid/>
          <w:color w:val="000000"/>
        </w:rPr>
        <w:t>6.</w:t>
      </w:r>
      <w:r w:rsidR="00283DCD" w:rsidRPr="005E06AC">
        <w:rPr>
          <w:b/>
          <w:snapToGrid/>
          <w:color w:val="000000"/>
        </w:rPr>
        <w:t>4</w:t>
      </w:r>
      <w:r w:rsidRPr="005E06AC">
        <w:rPr>
          <w:b/>
          <w:snapToGrid/>
          <w:color w:val="000000"/>
        </w:rPr>
        <w:t>.3.6.1</w:t>
      </w:r>
      <w:r w:rsidR="00283DCD" w:rsidRPr="005E06AC">
        <w:rPr>
          <w:b/>
          <w:snapToGrid/>
          <w:color w:val="000000"/>
        </w:rPr>
        <w:t>-PA</w:t>
      </w:r>
      <w:r w:rsidRPr="005E06AC">
        <w:rPr>
          <w:snapToGrid/>
          <w:color w:val="000000"/>
        </w:rPr>
        <w:t xml:space="preserve"> </w:t>
      </w:r>
      <w:r w:rsidR="00F33138" w:rsidRPr="005E06AC">
        <w:rPr>
          <w:snapToGrid/>
          <w:color w:val="000000"/>
        </w:rPr>
        <w:t>P</w:t>
      </w:r>
      <w:r w:rsidRPr="005E06AC">
        <w:rPr>
          <w:snapToGrid/>
          <w:color w:val="000000"/>
        </w:rPr>
        <w:t>rovide an assurance that the State includes information about premium assistance on the CHIP application or enrollment form.</w:t>
      </w:r>
      <w:r w:rsidR="00581A15" w:rsidRPr="005E06AC">
        <w:rPr>
          <w:snapToGrid/>
          <w:color w:val="000000"/>
        </w:rPr>
        <w:t xml:space="preserve"> </w:t>
      </w:r>
    </w:p>
    <w:p w14:paraId="16DA3E1A" w14:textId="73D79EA0" w:rsidR="00FE41E8" w:rsidRPr="00431F37" w:rsidRDefault="10EEACF8" w:rsidP="00C85403">
      <w:pPr>
        <w:widowControl/>
        <w:autoSpaceDE w:val="0"/>
        <w:autoSpaceDN w:val="0"/>
        <w:adjustRightInd w:val="0"/>
        <w:ind w:left="1440" w:hanging="1440"/>
        <w:rPr>
          <w:ins w:id="174" w:author="Chanelle Parkar (CMCS/DSCP)" w:date="2023-06-06T09:37:00Z"/>
          <w:b/>
          <w:snapToGrid/>
          <w:color w:val="000000"/>
          <w:u w:val="single"/>
        </w:rPr>
      </w:pPr>
      <w:ins w:id="175" w:author="Chanelle Parkar" w:date="2023-06-06T10:04:00Z">
        <w:del w:id="176" w:author="Chanelle Parkar (CMCS/DSCP)" w:date="2023-06-06T12:00:00Z">
          <w:r w:rsidRPr="00431F37" w:rsidDel="00FE41E8">
            <w:rPr>
              <w:b/>
              <w:bCs/>
              <w:snapToGrid/>
              <w:color w:val="000000"/>
              <w:u w:val="single"/>
            </w:rPr>
            <w:lastRenderedPageBreak/>
            <w:delText xml:space="preserve"> </w:delText>
          </w:r>
        </w:del>
      </w:ins>
    </w:p>
    <w:p w14:paraId="42E6B086" w14:textId="1909F903" w:rsidR="00C85403" w:rsidRPr="00187F69" w:rsidRDefault="00FE41E8" w:rsidP="00C85403">
      <w:pPr>
        <w:widowControl/>
        <w:autoSpaceDE w:val="0"/>
        <w:autoSpaceDN w:val="0"/>
        <w:adjustRightInd w:val="0"/>
        <w:ind w:left="1440" w:hanging="1440"/>
        <w:rPr>
          <w:ins w:id="177" w:author="Chanelle Parkar (CMCS/DSCP)" w:date="2023-06-06T12:00:00Z"/>
          <w:b/>
          <w:bCs/>
          <w:snapToGrid/>
          <w:color w:val="000000"/>
          <w:szCs w:val="24"/>
        </w:rPr>
      </w:pPr>
      <w:ins w:id="178" w:author="Chanelle Parkar (CMCS/DSCP)" w:date="2023-06-06T12:00:00Z">
        <w:r w:rsidRPr="00187F69">
          <w:rPr>
            <w:b/>
            <w:bCs/>
            <w:snapToGrid/>
            <w:color w:val="000000"/>
            <w:szCs w:val="24"/>
          </w:rPr>
          <w:t>6.5</w:t>
        </w:r>
      </w:ins>
      <w:ins w:id="179" w:author="Chanelle Parkar (CMCS/DSCP)" w:date="2023-06-06T14:09:00Z">
        <w:r w:rsidR="0010208E" w:rsidRPr="00187F69">
          <w:rPr>
            <w:b/>
            <w:bCs/>
            <w:snapToGrid/>
            <w:color w:val="000000"/>
            <w:szCs w:val="24"/>
          </w:rPr>
          <w:t>-</w:t>
        </w:r>
      </w:ins>
      <w:ins w:id="180" w:author="Chanelle Parkar (CMCS/DSCP)" w:date="2023-06-06T12:01:00Z">
        <w:r w:rsidRPr="00187F69">
          <w:rPr>
            <w:b/>
            <w:bCs/>
            <w:snapToGrid/>
            <w:color w:val="000000"/>
            <w:szCs w:val="24"/>
          </w:rPr>
          <w:t>Vaccine</w:t>
        </w:r>
      </w:ins>
      <w:ins w:id="181" w:author="Chanelle Parkar (CMCS/DSCP)" w:date="2023-06-06T15:12:00Z">
        <w:r w:rsidR="0006669F" w:rsidRPr="00187F69">
          <w:rPr>
            <w:b/>
            <w:bCs/>
            <w:snapToGrid/>
            <w:color w:val="000000"/>
            <w:szCs w:val="24"/>
          </w:rPr>
          <w:t xml:space="preserve"> coverage</w:t>
        </w:r>
      </w:ins>
      <w:ins w:id="182" w:author="Chanelle Parkar (CMCS/DSCP)" w:date="2023-06-07T10:39:00Z">
        <w:r w:rsidR="00A379A1">
          <w:rPr>
            <w:b/>
            <w:bCs/>
            <w:snapToGrid/>
            <w:color w:val="000000"/>
            <w:szCs w:val="24"/>
          </w:rPr>
          <w:t>s</w:t>
        </w:r>
      </w:ins>
    </w:p>
    <w:p w14:paraId="3E9EDD9F" w14:textId="77777777" w:rsidR="00FE41E8" w:rsidRDefault="00FE41E8" w:rsidP="00C85403">
      <w:pPr>
        <w:widowControl/>
        <w:autoSpaceDE w:val="0"/>
        <w:autoSpaceDN w:val="0"/>
        <w:adjustRightInd w:val="0"/>
        <w:ind w:left="1440" w:hanging="1440"/>
        <w:rPr>
          <w:ins w:id="183" w:author="Chanelle Parkar (CMCS/DSCP)" w:date="2023-06-06T12:00:00Z"/>
          <w:b/>
          <w:bCs/>
          <w:snapToGrid/>
          <w:color w:val="000000"/>
          <w:szCs w:val="24"/>
        </w:rPr>
      </w:pPr>
    </w:p>
    <w:p w14:paraId="1F3F86D7" w14:textId="7143F601" w:rsidR="00A379A1" w:rsidRPr="0010208E" w:rsidRDefault="00A379A1" w:rsidP="00A379A1">
      <w:pPr>
        <w:widowControl/>
        <w:autoSpaceDE w:val="0"/>
        <w:autoSpaceDN w:val="0"/>
        <w:adjustRightInd w:val="0"/>
        <w:ind w:left="1440" w:hanging="1440"/>
        <w:rPr>
          <w:ins w:id="184" w:author="Chanelle Parkar (CMCS/DSCP)" w:date="2023-06-07T10:38:00Z"/>
          <w:bCs/>
          <w:u w:val="single"/>
        </w:rPr>
      </w:pPr>
      <w:ins w:id="185" w:author="Chanelle Parkar (CMCS/DSCP)" w:date="2023-06-07T10:38:00Z">
        <w:r w:rsidRPr="0010208E">
          <w:rPr>
            <w:bCs/>
            <w:snapToGrid/>
            <w:color w:val="000000"/>
            <w:szCs w:val="24"/>
            <w:u w:val="single"/>
          </w:rPr>
          <w:t xml:space="preserve">Guidance: </w:t>
        </w:r>
        <w:r w:rsidRPr="0010208E">
          <w:rPr>
            <w:bCs/>
            <w:snapToGrid/>
            <w:color w:val="000000"/>
            <w:szCs w:val="24"/>
            <w:u w:val="single"/>
          </w:rPr>
          <w:tab/>
        </w:r>
        <w:r>
          <w:rPr>
            <w:bCs/>
            <w:snapToGrid/>
            <w:color w:val="000000"/>
            <w:szCs w:val="24"/>
            <w:u w:val="single"/>
          </w:rPr>
          <w:t xml:space="preserve">States are required to </w:t>
        </w:r>
        <w:r w:rsidRPr="0010208E">
          <w:rPr>
            <w:bCs/>
            <w:snapToGrid/>
            <w:color w:val="000000"/>
            <w:szCs w:val="24"/>
            <w:u w:val="single"/>
          </w:rPr>
          <w:t>provide coverage for age-appropriate vaccines</w:t>
        </w:r>
      </w:ins>
      <w:ins w:id="186" w:author="Liz Clark" w:date="2023-06-21T13:53:00Z">
        <w:r w:rsidR="000D4BEE">
          <w:rPr>
            <w:bCs/>
            <w:snapToGrid/>
            <w:color w:val="000000"/>
            <w:szCs w:val="24"/>
            <w:u w:val="single"/>
          </w:rPr>
          <w:t xml:space="preserve"> and </w:t>
        </w:r>
      </w:ins>
      <w:ins w:id="187" w:author="Liz Clark" w:date="2023-06-21T13:54:00Z">
        <w:r w:rsidR="000D4BEE">
          <w:rPr>
            <w:bCs/>
            <w:snapToGrid/>
            <w:color w:val="000000"/>
            <w:szCs w:val="24"/>
            <w:u w:val="single"/>
          </w:rPr>
          <w:t>the</w:t>
        </w:r>
      </w:ins>
      <w:ins w:id="188" w:author="Chanelle Parkar (CMCS/DSCP)" w:date="2023-06-30T13:44:00Z">
        <w:r w:rsidR="00D13759">
          <w:rPr>
            <w:bCs/>
            <w:snapToGrid/>
            <w:color w:val="000000"/>
            <w:szCs w:val="24"/>
            <w:u w:val="single"/>
          </w:rPr>
          <w:t>ir</w:t>
        </w:r>
      </w:ins>
      <w:ins w:id="189" w:author="Liz Clark" w:date="2023-06-21T13:53:00Z">
        <w:r w:rsidR="000D4BEE">
          <w:rPr>
            <w:bCs/>
            <w:snapToGrid/>
            <w:color w:val="000000"/>
            <w:szCs w:val="24"/>
            <w:u w:val="single"/>
          </w:rPr>
          <w:t xml:space="preserve"> administration</w:t>
        </w:r>
      </w:ins>
      <w:ins w:id="190" w:author="Chanelle Parkar (CMCS/DSCP)" w:date="2023-06-15T15:15:00Z">
        <w:r w:rsidR="00C3026B">
          <w:rPr>
            <w:bCs/>
            <w:snapToGrid/>
            <w:color w:val="000000"/>
            <w:szCs w:val="24"/>
            <w:u w:val="single"/>
          </w:rPr>
          <w:t>, without cost sharing</w:t>
        </w:r>
      </w:ins>
      <w:ins w:id="191" w:author="Chanelle Parkar (CMCS/DSCP)" w:date="2023-06-07T10:38:00Z">
        <w:r w:rsidRPr="0010208E">
          <w:rPr>
            <w:bCs/>
            <w:snapToGrid/>
            <w:color w:val="000000"/>
            <w:szCs w:val="24"/>
            <w:u w:val="single"/>
          </w:rPr>
          <w:t xml:space="preserve">. </w:t>
        </w:r>
      </w:ins>
      <w:ins w:id="192" w:author="Chanelle Parkar (CMCS/DSCP)" w:date="2023-06-30T08:25:00Z">
        <w:r w:rsidR="00115D73">
          <w:rPr>
            <w:bCs/>
            <w:snapToGrid/>
            <w:color w:val="000000"/>
            <w:szCs w:val="24"/>
            <w:u w:val="single"/>
          </w:rPr>
          <w:t>S</w:t>
        </w:r>
      </w:ins>
      <w:ins w:id="193" w:author="Chanelle Parkar (CMCS/DSCP)" w:date="2023-06-07T10:38:00Z">
        <w:r w:rsidRPr="0010208E">
          <w:rPr>
            <w:bCs/>
            <w:snapToGrid/>
            <w:color w:val="000000"/>
            <w:szCs w:val="24"/>
            <w:u w:val="single"/>
          </w:rPr>
          <w:t>tates</w:t>
        </w:r>
      </w:ins>
      <w:ins w:id="194" w:author="Chanelle Parkar (CMCS/DSCP)" w:date="2023-06-30T08:25:00Z">
        <w:r w:rsidR="00115D73">
          <w:rPr>
            <w:bCs/>
            <w:snapToGrid/>
            <w:color w:val="000000"/>
            <w:szCs w:val="24"/>
            <w:u w:val="single"/>
          </w:rPr>
          <w:t xml:space="preserve"> that elect to cover children </w:t>
        </w:r>
      </w:ins>
      <w:ins w:id="195" w:author="Chanelle Parkar (CMCS/DSCP)" w:date="2023-06-30T13:42:00Z">
        <w:r w:rsidR="00D13759">
          <w:rPr>
            <w:bCs/>
            <w:snapToGrid/>
            <w:color w:val="000000"/>
            <w:szCs w:val="24"/>
            <w:u w:val="single"/>
          </w:rPr>
          <w:t xml:space="preserve">under the State plan </w:t>
        </w:r>
      </w:ins>
      <w:ins w:id="196" w:author="Chanelle Parkar (CMCS/DSCP)" w:date="2023-06-30T14:07:00Z">
        <w:r w:rsidR="00887017" w:rsidRPr="00887017">
          <w:rPr>
            <w:bCs/>
            <w:snapToGrid/>
            <w:color w:val="000000"/>
            <w:szCs w:val="24"/>
            <w:u w:val="single"/>
          </w:rPr>
          <w:t xml:space="preserve">(indicated in Section 4.1) </w:t>
        </w:r>
      </w:ins>
      <w:ins w:id="197" w:author="Chanelle Parkar (CMCS/DSCP)" w:date="2023-06-30T08:25:00Z">
        <w:r w:rsidR="00115D73">
          <w:rPr>
            <w:bCs/>
            <w:snapToGrid/>
            <w:color w:val="000000"/>
            <w:szCs w:val="24"/>
            <w:u w:val="single"/>
          </w:rPr>
          <w:t>should</w:t>
        </w:r>
      </w:ins>
      <w:ins w:id="198" w:author="Chanelle Parkar (CMCS/DSCP)" w:date="2023-06-07T10:38:00Z">
        <w:r w:rsidRPr="0010208E">
          <w:rPr>
            <w:bCs/>
            <w:snapToGrid/>
            <w:color w:val="000000"/>
            <w:szCs w:val="24"/>
            <w:u w:val="single"/>
          </w:rPr>
          <w:t xml:space="preserve"> check box 6.5.1</w:t>
        </w:r>
      </w:ins>
      <w:ins w:id="199" w:author="Meg Barry (CMCS)" w:date="2023-06-29T17:36:00Z">
        <w:del w:id="200" w:author="Chanelle Parkar (CMCS/DSCP)" w:date="2023-06-30T08:53:00Z">
          <w:r w:rsidR="00C32F92" w:rsidDel="005D2A65">
            <w:rPr>
              <w:bCs/>
              <w:snapToGrid/>
              <w:color w:val="000000"/>
              <w:szCs w:val="24"/>
              <w:u w:val="single"/>
            </w:rPr>
            <w:delText>I</w:delText>
          </w:r>
        </w:del>
      </w:ins>
      <w:ins w:id="201" w:author="Chanelle Parkar (CMCS/DSCP)" w:date="2023-06-07T10:38:00Z">
        <w:r w:rsidRPr="0010208E">
          <w:rPr>
            <w:bCs/>
            <w:szCs w:val="24"/>
            <w:u w:val="single"/>
          </w:rPr>
          <w:t xml:space="preserve"> </w:t>
        </w:r>
        <w:r w:rsidRPr="0010208E">
          <w:rPr>
            <w:bCs/>
            <w:snapToGrid/>
            <w:color w:val="000000"/>
            <w:szCs w:val="24"/>
            <w:u w:val="single"/>
          </w:rPr>
          <w:t xml:space="preserve">States that elect to cover pregnant individuals under the State </w:t>
        </w:r>
      </w:ins>
      <w:ins w:id="202" w:author="Chanelle Parkar (CMCS/DSCP)" w:date="2023-06-28T10:33:00Z">
        <w:r w:rsidR="00EC3001">
          <w:rPr>
            <w:bCs/>
            <w:snapToGrid/>
            <w:color w:val="000000"/>
            <w:szCs w:val="24"/>
            <w:u w:val="single"/>
          </w:rPr>
          <w:t>pl</w:t>
        </w:r>
      </w:ins>
      <w:ins w:id="203" w:author="Chanelle Parkar (CMCS/DSCP)" w:date="2023-06-28T10:34:00Z">
        <w:r w:rsidR="00EC3001">
          <w:rPr>
            <w:bCs/>
            <w:snapToGrid/>
            <w:color w:val="000000"/>
            <w:szCs w:val="24"/>
            <w:u w:val="single"/>
          </w:rPr>
          <w:t xml:space="preserve">an </w:t>
        </w:r>
      </w:ins>
      <w:ins w:id="204" w:author="Chanelle Parkar (CMCS/DSCP)" w:date="2023-06-07T10:38:00Z">
        <w:r w:rsidRPr="0010208E">
          <w:rPr>
            <w:bCs/>
            <w:snapToGrid/>
            <w:color w:val="000000"/>
            <w:szCs w:val="24"/>
            <w:u w:val="single"/>
          </w:rPr>
          <w:t>should also check box 6.5.2</w:t>
        </w:r>
        <w:r w:rsidRPr="0010208E">
          <w:rPr>
            <w:bCs/>
            <w:snapToGrid/>
            <w:color w:val="000000"/>
            <w:u w:val="single"/>
          </w:rPr>
          <w:t>.</w:t>
        </w:r>
      </w:ins>
      <w:ins w:id="205" w:author="Chanelle Parkar (CMCS/DSCP)" w:date="2023-06-28T10:28:00Z">
        <w:r w:rsidR="00F87667">
          <w:rPr>
            <w:bCs/>
            <w:snapToGrid/>
            <w:color w:val="000000"/>
            <w:u w:val="single"/>
          </w:rPr>
          <w:t xml:space="preserve"> </w:t>
        </w:r>
        <w:bookmarkStart w:id="206" w:name="_Hlk138841685"/>
        <w:r w:rsidR="00F87667">
          <w:rPr>
            <w:bCs/>
            <w:snapToGrid/>
            <w:color w:val="000000"/>
            <w:u w:val="single"/>
          </w:rPr>
          <w:t>States that elect</w:t>
        </w:r>
      </w:ins>
      <w:ins w:id="207" w:author="Chanelle Parkar (CMCS/DSCP)" w:date="2023-06-28T10:29:00Z">
        <w:r w:rsidR="00F87667">
          <w:rPr>
            <w:bCs/>
            <w:snapToGrid/>
            <w:color w:val="000000"/>
            <w:u w:val="single"/>
          </w:rPr>
          <w:t xml:space="preserve"> to cover </w:t>
        </w:r>
      </w:ins>
      <w:ins w:id="208" w:author="Chanelle Parkar (CMCS/DSCP)" w:date="2023-06-28T10:32:00Z">
        <w:r w:rsidR="00EC3001">
          <w:rPr>
            <w:bCs/>
            <w:snapToGrid/>
            <w:color w:val="000000"/>
            <w:u w:val="single"/>
          </w:rPr>
          <w:t>the from-conceptio</w:t>
        </w:r>
      </w:ins>
      <w:ins w:id="209" w:author="Chanelle Parkar (CMCS/DSCP)" w:date="2023-06-28T10:33:00Z">
        <w:r w:rsidR="00EC3001">
          <w:rPr>
            <w:bCs/>
            <w:snapToGrid/>
            <w:color w:val="000000"/>
            <w:u w:val="single"/>
          </w:rPr>
          <w:t>n-to-end-of-pregnancy</w:t>
        </w:r>
      </w:ins>
      <w:ins w:id="210" w:author="Grubert, Carrie (CMS/CMCS)" w:date="2023-06-28T15:11:00Z">
        <w:r w:rsidR="00EC3001">
          <w:rPr>
            <w:bCs/>
            <w:snapToGrid/>
            <w:color w:val="000000"/>
            <w:u w:val="single"/>
          </w:rPr>
          <w:t xml:space="preserve"> </w:t>
        </w:r>
        <w:r w:rsidR="00E91A86">
          <w:rPr>
            <w:bCs/>
            <w:snapToGrid/>
            <w:color w:val="000000"/>
            <w:u w:val="single"/>
          </w:rPr>
          <w:t>population (previously referred to</w:t>
        </w:r>
      </w:ins>
      <w:ins w:id="211" w:author="Grubert, Carrie (CMS/CMCS)" w:date="2023-06-28T15:12:00Z">
        <w:r w:rsidR="00E91A86">
          <w:rPr>
            <w:bCs/>
            <w:snapToGrid/>
            <w:color w:val="000000"/>
            <w:u w:val="single"/>
          </w:rPr>
          <w:t xml:space="preserve"> as the “unborn”)</w:t>
        </w:r>
      </w:ins>
      <w:ins w:id="212" w:author="Chanelle Parkar (CMCS/DSCP)" w:date="2023-06-28T10:33:00Z">
        <w:r w:rsidR="00EC3001">
          <w:rPr>
            <w:bCs/>
            <w:snapToGrid/>
            <w:color w:val="000000"/>
            <w:u w:val="single"/>
          </w:rPr>
          <w:t xml:space="preserve"> option</w:t>
        </w:r>
        <w:bookmarkEnd w:id="206"/>
        <w:r w:rsidR="00EC3001">
          <w:rPr>
            <w:bCs/>
            <w:snapToGrid/>
            <w:color w:val="000000"/>
            <w:u w:val="single"/>
          </w:rPr>
          <w:t xml:space="preserve"> under the State plan should also check box 6.5.3.</w:t>
        </w:r>
      </w:ins>
    </w:p>
    <w:p w14:paraId="3E776A2B" w14:textId="77777777" w:rsidR="00FE41E8" w:rsidRPr="00741382" w:rsidRDefault="00FE41E8" w:rsidP="00C85403">
      <w:pPr>
        <w:widowControl/>
        <w:autoSpaceDE w:val="0"/>
        <w:autoSpaceDN w:val="0"/>
        <w:adjustRightInd w:val="0"/>
        <w:ind w:left="1440" w:hanging="1440"/>
        <w:rPr>
          <w:ins w:id="213" w:author="Chanelle Parkar (CMCS/DSCP)" w:date="2023-06-06T09:37:00Z"/>
          <w:b/>
          <w:bCs/>
          <w:snapToGrid/>
          <w:color w:val="000000"/>
          <w:szCs w:val="24"/>
        </w:rPr>
      </w:pPr>
    </w:p>
    <w:p w14:paraId="270ECA11" w14:textId="0F6A8725" w:rsidR="00C85403" w:rsidRDefault="00C85403" w:rsidP="00741382">
      <w:pPr>
        <w:widowControl/>
        <w:autoSpaceDE w:val="0"/>
        <w:autoSpaceDN w:val="0"/>
        <w:adjustRightInd w:val="0"/>
        <w:ind w:left="1440" w:hanging="720"/>
        <w:rPr>
          <w:ins w:id="214" w:author="Chanelle Parkar (CMCS/DSCP)" w:date="2023-06-28T10:11:00Z"/>
        </w:rPr>
      </w:pPr>
      <w:ins w:id="215" w:author="Chanelle Parkar (CMCS/DSCP)" w:date="2023-06-06T09:37:00Z">
        <w:r w:rsidRPr="005E06AC">
          <w:rPr>
            <w:b/>
            <w:snapToGrid/>
            <w:color w:val="000000"/>
          </w:rPr>
          <w:t>6.5</w:t>
        </w:r>
      </w:ins>
      <w:ins w:id="216" w:author="Chanelle Parkar (CMCS/DSCP)" w:date="2023-06-06T12:00:00Z">
        <w:r w:rsidR="00FE41E8">
          <w:rPr>
            <w:b/>
            <w:snapToGrid/>
            <w:color w:val="000000"/>
          </w:rPr>
          <w:t>.1</w:t>
        </w:r>
      </w:ins>
      <w:ins w:id="217" w:author="Chanelle Parkar (CMCS/DSCP)" w:date="2023-06-06T09:37:00Z">
        <w:r w:rsidRPr="005E06AC">
          <w:rPr>
            <w:b/>
            <w:snapToGrid/>
            <w:color w:val="000000"/>
          </w:rPr>
          <w:t>-</w:t>
        </w:r>
      </w:ins>
      <w:ins w:id="218" w:author="Emily King (CMCS)" w:date="2023-06-06T13:39:00Z">
        <w:r w:rsidR="00391651">
          <w:rPr>
            <w:b/>
            <w:snapToGrid/>
            <w:color w:val="000000"/>
          </w:rPr>
          <w:t xml:space="preserve"> </w:t>
        </w:r>
      </w:ins>
      <w:ins w:id="219" w:author="Chanelle Parkar (CMCS/DSCP)" w:date="2023-06-06T09:37:00Z">
        <w:r w:rsidRPr="005E06AC">
          <w:rPr>
            <w:b/>
            <w:snapToGrid/>
            <w:color w:val="000000"/>
          </w:rPr>
          <w:t>V</w:t>
        </w:r>
      </w:ins>
      <w:ins w:id="220" w:author="Chanelle Parkar (CMCS/DSCP)" w:date="2023-06-06T12:50:00Z">
        <w:r w:rsidR="00A34E4E">
          <w:rPr>
            <w:b/>
            <w:snapToGrid/>
            <w:color w:val="000000"/>
          </w:rPr>
          <w:t>accine</w:t>
        </w:r>
      </w:ins>
      <w:ins w:id="221" w:author="Chanelle Parkar (CMCS/DSCP)" w:date="2023-06-06T15:13:00Z">
        <w:r w:rsidR="0006669F">
          <w:rPr>
            <w:b/>
            <w:snapToGrid/>
            <w:color w:val="000000"/>
          </w:rPr>
          <w:t xml:space="preserve"> coverage </w:t>
        </w:r>
      </w:ins>
      <w:ins w:id="222" w:author="Chanelle Parkar (CMCS/DSCP)" w:date="2023-06-15T15:16:00Z">
        <w:r w:rsidR="00C3026B">
          <w:rPr>
            <w:b/>
            <w:snapToGrid/>
            <w:color w:val="000000"/>
          </w:rPr>
          <w:t xml:space="preserve">for </w:t>
        </w:r>
      </w:ins>
      <w:ins w:id="223" w:author="Chanelle Parkar (CMCS/DSCP)" w:date="2023-06-15T15:15:00Z">
        <w:r w:rsidR="00C3026B">
          <w:rPr>
            <w:b/>
            <w:snapToGrid/>
            <w:color w:val="000000"/>
          </w:rPr>
          <w:t>targeted</w:t>
        </w:r>
      </w:ins>
      <w:r w:rsidR="00117D6D">
        <w:rPr>
          <w:b/>
          <w:snapToGrid/>
          <w:color w:val="000000"/>
        </w:rPr>
        <w:t>-</w:t>
      </w:r>
      <w:ins w:id="224" w:author="Chanelle Parkar (CMCS/DSCP)" w:date="2023-06-15T15:15:00Z">
        <w:r w:rsidR="00C3026B">
          <w:rPr>
            <w:b/>
            <w:snapToGrid/>
            <w:color w:val="000000"/>
          </w:rPr>
          <w:t xml:space="preserve">low-income </w:t>
        </w:r>
      </w:ins>
      <w:ins w:id="225" w:author="Chanelle Parkar (CMCS/DSCP)" w:date="2023-06-06T15:13:00Z">
        <w:r w:rsidR="0006669F">
          <w:rPr>
            <w:b/>
            <w:snapToGrid/>
            <w:color w:val="000000"/>
          </w:rPr>
          <w:t>children</w:t>
        </w:r>
      </w:ins>
      <w:ins w:id="226" w:author="Chanelle Parkar (CMCS/DSCP)" w:date="2023-06-15T15:16:00Z">
        <w:r w:rsidR="00C3026B">
          <w:rPr>
            <w:b/>
            <w:snapToGrid/>
            <w:color w:val="000000"/>
          </w:rPr>
          <w:t>.</w:t>
        </w:r>
      </w:ins>
      <w:ins w:id="227" w:author="Chanelle Parkar (CMCS/DSCP)" w:date="2023-06-06T09:37:00Z">
        <w:r w:rsidRPr="005E06AC">
          <w:rPr>
            <w:snapToGrid/>
            <w:color w:val="000000"/>
          </w:rPr>
          <w:t xml:space="preserve"> </w:t>
        </w:r>
        <w:r w:rsidRPr="005E06AC">
          <w:fldChar w:fldCharType="begin">
            <w:ffData>
              <w:name w:val=""/>
              <w:enabled/>
              <w:calcOnExit w:val="0"/>
              <w:statusText w:type="text" w:val="This is a checkbox to check yes."/>
              <w:checkBox>
                <w:sizeAuto/>
                <w:default w:val="0"/>
              </w:checkBox>
            </w:ffData>
          </w:fldChar>
        </w:r>
        <w:r>
          <w:rPr>
            <w:szCs w:val="24"/>
          </w:rPr>
          <w:instrText xml:space="preserve"> FORMCHECKBOX </w:instrText>
        </w:r>
        <w:r w:rsidR="00000000">
          <w:rPr>
            <w:szCs w:val="24"/>
          </w:rPr>
        </w:r>
        <w:r w:rsidR="00000000">
          <w:rPr>
            <w:szCs w:val="24"/>
          </w:rPr>
          <w:fldChar w:fldCharType="separate"/>
        </w:r>
        <w:r w:rsidRPr="005E06AC">
          <w:fldChar w:fldCharType="end"/>
        </w:r>
        <w:r w:rsidRPr="005E06AC">
          <w:t xml:space="preserve"> The State provides coverage for age-appropriate </w:t>
        </w:r>
        <w:del w:id="228" w:author="Meg Barry (CMCS)" w:date="2023-06-29T17:42:00Z">
          <w:r w:rsidRPr="005E06AC" w:rsidDel="00C32F92">
            <w:delText>children’s</w:delText>
          </w:r>
        </w:del>
        <w:r w:rsidRPr="005E06AC">
          <w:t xml:space="preserve"> vaccines </w:t>
        </w:r>
      </w:ins>
      <w:ins w:id="229" w:author="Liz Clark" w:date="2023-06-21T13:55:00Z">
        <w:r w:rsidR="000D4BEE">
          <w:t>and the</w:t>
        </w:r>
      </w:ins>
      <w:ins w:id="230" w:author="Chanelle Parkar (CMCS/DSCP)" w:date="2023-06-30T13:44:00Z">
        <w:r w:rsidR="00D13759">
          <w:t>ir</w:t>
        </w:r>
      </w:ins>
      <w:ins w:id="231" w:author="Liz Clark" w:date="2023-06-21T13:55:00Z">
        <w:r w:rsidR="000D4BEE">
          <w:t xml:space="preserve"> administration </w:t>
        </w:r>
      </w:ins>
      <w:ins w:id="232" w:author="Chanelle Parkar (CMCS/DSCP)" w:date="2023-06-06T09:37:00Z">
        <w:r w:rsidRPr="005E06AC">
          <w:t>in accordance with the recommendations of the</w:t>
        </w:r>
      </w:ins>
      <w:ins w:id="233" w:author="Chanelle Parkar (CMCS/DSCP)" w:date="2023-06-06T15:14:00Z">
        <w:r w:rsidR="0006669F">
          <w:t xml:space="preserve"> Advisory Committee on Immunization Practices</w:t>
        </w:r>
      </w:ins>
      <w:r w:rsidR="0006669F">
        <w:t xml:space="preserve"> </w:t>
      </w:r>
      <w:ins w:id="234" w:author="Chanelle Parkar (CMCS/DSCP)" w:date="2023-06-06T15:14:00Z">
        <w:r w:rsidR="0006669F">
          <w:t>(</w:t>
        </w:r>
      </w:ins>
      <w:ins w:id="235" w:author="Chanelle Parkar (CMCS/DSCP)" w:date="2023-06-06T09:37:00Z">
        <w:r w:rsidRPr="005E06AC">
          <w:t>ACIP</w:t>
        </w:r>
      </w:ins>
      <w:ins w:id="236" w:author="Chanelle Parkar (CMCS/DSCP)" w:date="2023-06-06T15:14:00Z">
        <w:r w:rsidR="0006669F">
          <w:t>)</w:t>
        </w:r>
      </w:ins>
      <w:ins w:id="237" w:author="Chanelle Parkar (CMCS/DSCP)" w:date="2023-06-06T09:37:00Z">
        <w:r w:rsidRPr="005E06AC">
          <w:t>, without cost sharing. (</w:t>
        </w:r>
        <w:commentRangeStart w:id="238"/>
        <w:r w:rsidRPr="005E06AC">
          <w:t>Section 2103(c)(1)(D)</w:t>
        </w:r>
        <w:commentRangeEnd w:id="238"/>
        <w:r>
          <w:rPr>
            <w:rStyle w:val="CommentReference"/>
          </w:rPr>
          <w:commentReference w:id="238"/>
        </w:r>
        <w:r w:rsidRPr="005E06AC">
          <w:t>) (</w:t>
        </w:r>
        <w:commentRangeStart w:id="239"/>
        <w:r w:rsidRPr="005E06AC">
          <w:t>42CFR 457.410(b)(2) and 457.520(b)(4))</w:t>
        </w:r>
        <w:commentRangeEnd w:id="239"/>
        <w:r>
          <w:rPr>
            <w:rStyle w:val="CommentReference"/>
          </w:rPr>
          <w:commentReference w:id="239"/>
        </w:r>
        <w:r w:rsidRPr="005E06AC">
          <w:t>.</w:t>
        </w:r>
      </w:ins>
    </w:p>
    <w:p w14:paraId="69076F89" w14:textId="77777777" w:rsidR="006B6346" w:rsidRDefault="006B6346" w:rsidP="00741382">
      <w:pPr>
        <w:widowControl/>
        <w:autoSpaceDE w:val="0"/>
        <w:autoSpaceDN w:val="0"/>
        <w:adjustRightInd w:val="0"/>
        <w:ind w:left="1440" w:hanging="720"/>
        <w:rPr>
          <w:ins w:id="240" w:author="Chanelle Parkar (CMCS/DSCP)" w:date="2023-06-28T10:11:00Z"/>
          <w:szCs w:val="24"/>
        </w:rPr>
      </w:pPr>
    </w:p>
    <w:p w14:paraId="3913E078" w14:textId="6BE61DFB" w:rsidR="002E7EE7" w:rsidRDefault="20F6FA82" w:rsidP="00EC3001">
      <w:pPr>
        <w:widowControl/>
        <w:autoSpaceDE w:val="0"/>
        <w:autoSpaceDN w:val="0"/>
        <w:adjustRightInd w:val="0"/>
        <w:ind w:left="1440" w:hanging="720"/>
        <w:rPr>
          <w:ins w:id="241" w:author="Chanelle Parkar (CMCS/DSCP)" w:date="2023-06-28T10:22:00Z"/>
          <w:snapToGrid/>
          <w:color w:val="000000"/>
          <w:szCs w:val="24"/>
        </w:rPr>
      </w:pPr>
      <w:ins w:id="242" w:author="Chanelle Parkar" w:date="2023-06-06T10:04:00Z">
        <w:del w:id="243" w:author="Chanelle Parkar (CMCS/DSCP)" w:date="2023-06-06T12:02:00Z">
          <w:r w:rsidRPr="00431F37" w:rsidDel="00FE41E8">
            <w:rPr>
              <w:b/>
              <w:bCs/>
              <w:snapToGrid/>
              <w:color w:val="000000"/>
              <w:u w:val="single"/>
            </w:rPr>
            <w:delText xml:space="preserve"> </w:delText>
          </w:r>
        </w:del>
      </w:ins>
      <w:ins w:id="244" w:author="Chanelle Parkar (CMCS/DSCP)" w:date="2023-05-22T16:07:00Z">
        <w:r w:rsidR="002E7EE7" w:rsidRPr="0010208E">
          <w:rPr>
            <w:b/>
            <w:bCs/>
            <w:snapToGrid/>
            <w:color w:val="000000"/>
            <w:szCs w:val="24"/>
          </w:rPr>
          <w:t>6.5</w:t>
        </w:r>
      </w:ins>
      <w:ins w:id="245" w:author="Chanelle Parkar (CMCS/DSCP)" w:date="2023-06-06T09:37:00Z">
        <w:r w:rsidR="00C85403" w:rsidRPr="0010208E">
          <w:rPr>
            <w:b/>
            <w:bCs/>
            <w:snapToGrid/>
            <w:color w:val="000000"/>
            <w:szCs w:val="24"/>
          </w:rPr>
          <w:t>.</w:t>
        </w:r>
      </w:ins>
      <w:ins w:id="246" w:author="Chanelle Parkar (CMCS/DSCP)" w:date="2023-06-06T12:09:00Z">
        <w:r w:rsidR="00741382" w:rsidRPr="0010208E">
          <w:rPr>
            <w:b/>
            <w:bCs/>
            <w:snapToGrid/>
            <w:color w:val="000000"/>
            <w:szCs w:val="24"/>
          </w:rPr>
          <w:t>2</w:t>
        </w:r>
      </w:ins>
      <w:ins w:id="247" w:author="Chanelle Parkar (CMCS/DSCP)" w:date="2023-05-23T08:44:00Z">
        <w:r w:rsidR="00A37CF3" w:rsidRPr="0010208E">
          <w:rPr>
            <w:b/>
            <w:bCs/>
            <w:snapToGrid/>
            <w:color w:val="000000"/>
            <w:szCs w:val="24"/>
          </w:rPr>
          <w:t>-</w:t>
        </w:r>
      </w:ins>
      <w:r w:rsidR="00E225E1">
        <w:rPr>
          <w:b/>
          <w:bCs/>
          <w:snapToGrid/>
          <w:color w:val="000000"/>
          <w:szCs w:val="24"/>
        </w:rPr>
        <w:t xml:space="preserve"> </w:t>
      </w:r>
      <w:ins w:id="248" w:author="Chanelle Parkar (CMCS/DSCP)" w:date="2023-06-05T10:02:00Z">
        <w:r w:rsidR="00F93697" w:rsidRPr="0010208E">
          <w:rPr>
            <w:b/>
            <w:bCs/>
            <w:snapToGrid/>
            <w:color w:val="000000"/>
            <w:szCs w:val="24"/>
          </w:rPr>
          <w:t>V</w:t>
        </w:r>
      </w:ins>
      <w:ins w:id="249" w:author="Chanelle Parkar (CMCS/DSCP)" w:date="2023-06-06T12:50:00Z">
        <w:r w:rsidR="00A34E4E" w:rsidRPr="0010208E">
          <w:rPr>
            <w:b/>
            <w:bCs/>
            <w:snapToGrid/>
            <w:color w:val="000000"/>
            <w:szCs w:val="24"/>
          </w:rPr>
          <w:t>accine</w:t>
        </w:r>
      </w:ins>
      <w:ins w:id="250" w:author="Chanelle Parkar (CMCS/DSCP)" w:date="2023-06-06T15:13:00Z">
        <w:r w:rsidR="0006669F">
          <w:rPr>
            <w:b/>
            <w:bCs/>
            <w:snapToGrid/>
            <w:color w:val="000000"/>
            <w:szCs w:val="24"/>
          </w:rPr>
          <w:t xml:space="preserve"> coverage for</w:t>
        </w:r>
      </w:ins>
      <w:ins w:id="251" w:author="Chanelle Parkar (CMCS/DSCP)" w:date="2023-06-15T15:15:00Z">
        <w:r w:rsidR="00C3026B">
          <w:rPr>
            <w:b/>
            <w:bCs/>
            <w:snapToGrid/>
            <w:color w:val="000000"/>
            <w:szCs w:val="24"/>
          </w:rPr>
          <w:t xml:space="preserve"> target</w:t>
        </w:r>
      </w:ins>
      <w:ins w:id="252" w:author="Chanelle Parkar (CMCS/DSCP)" w:date="2023-06-15T16:00:00Z">
        <w:r w:rsidR="00BC0D44">
          <w:rPr>
            <w:b/>
            <w:bCs/>
            <w:snapToGrid/>
            <w:color w:val="000000"/>
            <w:szCs w:val="24"/>
          </w:rPr>
          <w:t>ed</w:t>
        </w:r>
      </w:ins>
      <w:r w:rsidR="00117D6D">
        <w:rPr>
          <w:b/>
          <w:bCs/>
          <w:snapToGrid/>
          <w:color w:val="000000"/>
          <w:szCs w:val="24"/>
        </w:rPr>
        <w:t>-</w:t>
      </w:r>
      <w:ins w:id="253" w:author="Chanelle Parkar (CMCS/DSCP)" w:date="2023-06-15T15:15:00Z">
        <w:r w:rsidR="00C3026B">
          <w:rPr>
            <w:b/>
            <w:bCs/>
            <w:snapToGrid/>
            <w:color w:val="000000"/>
            <w:szCs w:val="24"/>
          </w:rPr>
          <w:t>low-income</w:t>
        </w:r>
      </w:ins>
      <w:ins w:id="254" w:author="Chanelle Parkar (CMCS/DSCP)" w:date="2023-06-06T15:13:00Z">
        <w:r w:rsidR="0006669F">
          <w:rPr>
            <w:b/>
            <w:bCs/>
            <w:snapToGrid/>
            <w:color w:val="000000"/>
            <w:szCs w:val="24"/>
          </w:rPr>
          <w:t xml:space="preserve"> pregnant individuals</w:t>
        </w:r>
      </w:ins>
      <w:ins w:id="255" w:author="Chanelle Parkar (CMCS/DSCP)" w:date="2023-06-06T15:15:00Z">
        <w:r w:rsidR="00CB6530">
          <w:rPr>
            <w:b/>
            <w:bCs/>
            <w:snapToGrid/>
            <w:color w:val="000000"/>
            <w:szCs w:val="24"/>
          </w:rPr>
          <w:t>.</w:t>
        </w:r>
      </w:ins>
      <w:ins w:id="256" w:author="Chanelle Parkar (CMCS/DSCP)" w:date="2023-06-05T10:02:00Z">
        <w:r w:rsidR="00F93697" w:rsidRPr="0010208E">
          <w:rPr>
            <w:snapToGrid/>
            <w:color w:val="000000"/>
            <w:szCs w:val="24"/>
          </w:rPr>
          <w:t xml:space="preserve"> </w:t>
        </w:r>
        <w:r w:rsidR="00F93697" w:rsidRPr="0010208E">
          <w:rPr>
            <w:szCs w:val="24"/>
          </w:rPr>
          <w:fldChar w:fldCharType="begin">
            <w:ffData>
              <w:name w:val=""/>
              <w:enabled/>
              <w:calcOnExit w:val="0"/>
              <w:statusText w:type="text" w:val="This is a checkbox to check yes."/>
              <w:checkBox>
                <w:sizeAuto/>
                <w:default w:val="0"/>
              </w:checkBox>
            </w:ffData>
          </w:fldChar>
        </w:r>
        <w:r w:rsidR="00F93697" w:rsidRPr="0010208E">
          <w:rPr>
            <w:szCs w:val="24"/>
          </w:rPr>
          <w:instrText xml:space="preserve"> FORMCHECKBOX </w:instrText>
        </w:r>
        <w:r w:rsidR="00000000">
          <w:rPr>
            <w:szCs w:val="24"/>
          </w:rPr>
        </w:r>
        <w:r w:rsidR="00000000">
          <w:rPr>
            <w:szCs w:val="24"/>
          </w:rPr>
          <w:fldChar w:fldCharType="separate"/>
        </w:r>
        <w:r w:rsidR="00F93697" w:rsidRPr="0010208E">
          <w:rPr>
            <w:szCs w:val="24"/>
          </w:rPr>
          <w:fldChar w:fldCharType="end"/>
        </w:r>
      </w:ins>
      <w:ins w:id="257" w:author="Chanelle Parkar (CMCS/DSCP)" w:date="2023-06-06T12:19:00Z">
        <w:r w:rsidR="00741382" w:rsidRPr="0010208E">
          <w:rPr>
            <w:snapToGrid/>
            <w:color w:val="000000"/>
            <w:szCs w:val="24"/>
          </w:rPr>
          <w:t xml:space="preserve"> </w:t>
        </w:r>
      </w:ins>
      <w:ins w:id="258" w:author="Chanelle Parkar (CMCS/DSCP)" w:date="2023-05-22T16:07:00Z">
        <w:r w:rsidR="002E7EE7" w:rsidRPr="0010208E">
          <w:rPr>
            <w:snapToGrid/>
            <w:color w:val="000000"/>
            <w:szCs w:val="24"/>
          </w:rPr>
          <w:t>The State</w:t>
        </w:r>
      </w:ins>
      <w:ins w:id="259" w:author="Chanelle Parkar (CMCS/DSCP)" w:date="2023-05-22T16:16:00Z">
        <w:r w:rsidR="00EE5714" w:rsidRPr="0010208E">
          <w:rPr>
            <w:snapToGrid/>
            <w:color w:val="000000"/>
            <w:szCs w:val="24"/>
          </w:rPr>
          <w:t xml:space="preserve"> </w:t>
        </w:r>
      </w:ins>
      <w:ins w:id="260" w:author="Chanelle Parkar (CMCS/DSCP)" w:date="2023-05-22T16:07:00Z">
        <w:r w:rsidR="002E7EE7" w:rsidRPr="0010208E">
          <w:rPr>
            <w:snapToGrid/>
            <w:color w:val="000000"/>
            <w:szCs w:val="24"/>
          </w:rPr>
          <w:t>provide</w:t>
        </w:r>
      </w:ins>
      <w:ins w:id="261" w:author="Chanelle Parkar (CMCS/DSCP)" w:date="2023-06-05T09:54:00Z">
        <w:r w:rsidR="00812CCD" w:rsidRPr="0010208E">
          <w:rPr>
            <w:snapToGrid/>
            <w:color w:val="000000"/>
            <w:szCs w:val="24"/>
          </w:rPr>
          <w:t>s</w:t>
        </w:r>
      </w:ins>
      <w:ins w:id="262" w:author="Chanelle Parkar (CMCS/DSCP)" w:date="2023-05-22T16:07:00Z">
        <w:r w:rsidR="002E7EE7" w:rsidRPr="0010208E">
          <w:rPr>
            <w:snapToGrid/>
            <w:color w:val="000000"/>
            <w:szCs w:val="24"/>
          </w:rPr>
          <w:t xml:space="preserve"> coverage for approved</w:t>
        </w:r>
      </w:ins>
      <w:ins w:id="263" w:author="Chanelle Parkar (CMCS/DSCP)" w:date="2023-05-24T09:59:00Z">
        <w:r w:rsidR="00EB7700" w:rsidRPr="0010208E">
          <w:rPr>
            <w:snapToGrid/>
            <w:color w:val="000000"/>
            <w:szCs w:val="24"/>
          </w:rPr>
          <w:t xml:space="preserve"> </w:t>
        </w:r>
      </w:ins>
      <w:ins w:id="264" w:author="Chanelle Parkar (CMCS/DSCP)" w:date="2023-05-22T16:07:00Z">
        <w:r w:rsidR="002E7EE7" w:rsidRPr="0010208E">
          <w:rPr>
            <w:snapToGrid/>
            <w:color w:val="000000"/>
            <w:szCs w:val="24"/>
          </w:rPr>
          <w:t xml:space="preserve">adult vaccines recommended by the </w:t>
        </w:r>
      </w:ins>
      <w:ins w:id="265" w:author="Chanelle Parkar (CMCS/DSCP)" w:date="2023-06-07T10:39:00Z">
        <w:r w:rsidR="00A379A1">
          <w:rPr>
            <w:snapToGrid/>
            <w:color w:val="000000"/>
            <w:szCs w:val="24"/>
          </w:rPr>
          <w:t>ACIP</w:t>
        </w:r>
      </w:ins>
      <w:ins w:id="266" w:author="Chanelle Parkar (CMCS/DSCP)" w:date="2023-05-22T16:07:00Z">
        <w:r w:rsidR="002E7EE7" w:rsidRPr="0010208E">
          <w:rPr>
            <w:snapToGrid/>
            <w:color w:val="000000"/>
            <w:szCs w:val="24"/>
          </w:rPr>
          <w:t xml:space="preserve">, </w:t>
        </w:r>
      </w:ins>
      <w:ins w:id="267" w:author="Liz Clark" w:date="2023-06-21T13:55:00Z">
        <w:r w:rsidR="000D4BEE">
          <w:rPr>
            <w:snapToGrid/>
            <w:color w:val="000000"/>
            <w:szCs w:val="24"/>
          </w:rPr>
          <w:t xml:space="preserve">and </w:t>
        </w:r>
      </w:ins>
      <w:r w:rsidR="007409F3">
        <w:rPr>
          <w:snapToGrid/>
          <w:color w:val="000000"/>
          <w:szCs w:val="24"/>
        </w:rPr>
        <w:t>their administration</w:t>
      </w:r>
      <w:ins w:id="268" w:author="Liz Clark" w:date="2023-06-21T13:55:00Z">
        <w:r w:rsidR="000D4BEE">
          <w:rPr>
            <w:snapToGrid/>
            <w:color w:val="000000"/>
            <w:szCs w:val="24"/>
          </w:rPr>
          <w:t>,</w:t>
        </w:r>
      </w:ins>
      <w:r w:rsidR="007409F3">
        <w:rPr>
          <w:snapToGrid/>
          <w:color w:val="000000"/>
          <w:szCs w:val="24"/>
        </w:rPr>
        <w:t xml:space="preserve"> </w:t>
      </w:r>
      <w:ins w:id="269" w:author="Chanelle Parkar (CMCS/DSCP)" w:date="2023-05-22T16:07:00Z">
        <w:r w:rsidR="002E7EE7" w:rsidRPr="0010208E">
          <w:rPr>
            <w:snapToGrid/>
            <w:color w:val="000000"/>
            <w:szCs w:val="24"/>
          </w:rPr>
          <w:t>without cost sharing</w:t>
        </w:r>
      </w:ins>
      <w:ins w:id="270" w:author="Chanelle Parkar (CMCS/DSCP)" w:date="2023-06-06T13:01:00Z">
        <w:r w:rsidR="003D2E72" w:rsidRPr="0010208E">
          <w:rPr>
            <w:snapToGrid/>
            <w:color w:val="000000"/>
            <w:szCs w:val="24"/>
          </w:rPr>
          <w:t>. (</w:t>
        </w:r>
      </w:ins>
      <w:ins w:id="271" w:author="Chanelle Parkar (CMCS/DSCP)" w:date="2023-06-06T14:10:00Z">
        <w:r w:rsidR="0010208E">
          <w:rPr>
            <w:snapToGrid/>
            <w:color w:val="000000"/>
            <w:szCs w:val="24"/>
          </w:rPr>
          <w:t>SHO # 23-</w:t>
        </w:r>
      </w:ins>
      <w:ins w:id="272" w:author="Chanelle Parkar (CMCS/DSCP)" w:date="2023-06-28T09:11:00Z">
        <w:r w:rsidR="00CD7D7D">
          <w:rPr>
            <w:snapToGrid/>
            <w:color w:val="000000"/>
            <w:szCs w:val="24"/>
          </w:rPr>
          <w:t>003</w:t>
        </w:r>
      </w:ins>
      <w:ins w:id="273" w:author="Chanelle Parkar (CMCS/DSCP)" w:date="2023-06-06T14:10:00Z">
        <w:r w:rsidR="0010208E">
          <w:rPr>
            <w:snapToGrid/>
            <w:color w:val="000000"/>
            <w:szCs w:val="24"/>
          </w:rPr>
          <w:t xml:space="preserve">, issued June </w:t>
        </w:r>
      </w:ins>
      <w:ins w:id="274" w:author="Chanelle Parkar (CMCS/DSCP)" w:date="2023-06-28T09:11:00Z">
        <w:r w:rsidR="00CD7D7D">
          <w:rPr>
            <w:snapToGrid/>
            <w:color w:val="000000"/>
            <w:szCs w:val="24"/>
          </w:rPr>
          <w:t>27</w:t>
        </w:r>
      </w:ins>
      <w:ins w:id="275" w:author="Chanelle Parkar (CMCS/DSCP)" w:date="2023-06-06T14:10:00Z">
        <w:r w:rsidR="0010208E">
          <w:rPr>
            <w:snapToGrid/>
            <w:color w:val="000000"/>
            <w:szCs w:val="24"/>
          </w:rPr>
          <w:t>, 2023);</w:t>
        </w:r>
      </w:ins>
      <w:ins w:id="276" w:author="Chanelle Parkar (CMCS/DSCP)" w:date="2023-06-07T11:01:00Z">
        <w:r w:rsidR="00F37A69">
          <w:rPr>
            <w:snapToGrid/>
            <w:color w:val="000000"/>
            <w:szCs w:val="24"/>
          </w:rPr>
          <w:t xml:space="preserve"> (</w:t>
        </w:r>
      </w:ins>
      <w:ins w:id="277" w:author="Chanelle Parkar (CMCS/DSCP)" w:date="2023-06-05T09:52:00Z">
        <w:r w:rsidR="00812CCD" w:rsidRPr="0010208E">
          <w:rPr>
            <w:szCs w:val="24"/>
          </w:rPr>
          <w:t xml:space="preserve">Section </w:t>
        </w:r>
      </w:ins>
      <w:ins w:id="278" w:author="Chanelle Parkar (CMCS/DSCP)" w:date="2023-06-05T10:06:00Z">
        <w:r w:rsidR="00F67E81" w:rsidRPr="0010208E">
          <w:rPr>
            <w:snapToGrid/>
            <w:color w:val="000000"/>
            <w:szCs w:val="24"/>
          </w:rPr>
          <w:t>2103(c)(12</w:t>
        </w:r>
      </w:ins>
      <w:ins w:id="279" w:author="Chanelle Parkar (CMCS/DSCP)" w:date="2023-06-06T14:10:00Z">
        <w:r w:rsidR="0010208E">
          <w:rPr>
            <w:snapToGrid/>
            <w:color w:val="000000"/>
            <w:szCs w:val="24"/>
          </w:rPr>
          <w:t>))</w:t>
        </w:r>
      </w:ins>
    </w:p>
    <w:p w14:paraId="395F85D6" w14:textId="77777777" w:rsidR="00F87667" w:rsidRDefault="00F87667" w:rsidP="00F87667">
      <w:pPr>
        <w:widowControl/>
        <w:autoSpaceDE w:val="0"/>
        <w:autoSpaceDN w:val="0"/>
        <w:adjustRightInd w:val="0"/>
        <w:ind w:left="1440"/>
        <w:rPr>
          <w:ins w:id="280" w:author="Chanelle Parkar (CMCS/DSCP)" w:date="2023-06-28T10:22:00Z"/>
          <w:b/>
          <w:szCs w:val="24"/>
          <w:highlight w:val="yellow"/>
        </w:rPr>
      </w:pPr>
    </w:p>
    <w:p w14:paraId="4BB79F44" w14:textId="12959A0B" w:rsidR="00F87667" w:rsidRDefault="00F87667" w:rsidP="00EC3001">
      <w:pPr>
        <w:widowControl/>
        <w:autoSpaceDE w:val="0"/>
        <w:autoSpaceDN w:val="0"/>
        <w:adjustRightInd w:val="0"/>
        <w:ind w:left="1440" w:hanging="720"/>
        <w:rPr>
          <w:ins w:id="281" w:author="Chanelle Parkar (CMCS/DSCP)" w:date="2023-06-28T10:22:00Z"/>
          <w:szCs w:val="24"/>
        </w:rPr>
      </w:pPr>
      <w:ins w:id="282" w:author="Chanelle Parkar (CMCS/DSCP)" w:date="2023-06-28T10:22:00Z">
        <w:r w:rsidRPr="004C2BB3">
          <w:rPr>
            <w:b/>
            <w:szCs w:val="24"/>
          </w:rPr>
          <w:t>6.5.3</w:t>
        </w:r>
      </w:ins>
      <w:ins w:id="283" w:author="Chanelle Parkar (CMCS/DSCP)" w:date="2023-06-28T10:37:00Z">
        <w:r w:rsidR="00EC3001" w:rsidRPr="004C2BB3">
          <w:rPr>
            <w:b/>
            <w:szCs w:val="24"/>
          </w:rPr>
          <w:t>-</w:t>
        </w:r>
      </w:ins>
      <w:ins w:id="284" w:author="Chanelle Parkar (CMCS/DSCP)" w:date="2023-06-28T10:22:00Z">
        <w:r w:rsidRPr="004C2BB3">
          <w:rPr>
            <w:b/>
            <w:bCs/>
            <w:szCs w:val="24"/>
          </w:rPr>
          <w:t xml:space="preserve">Vaccine coverage for </w:t>
        </w:r>
      </w:ins>
      <w:ins w:id="285" w:author="Chanelle Parkar (CMCS/DSCP)" w:date="2023-06-28T12:58:00Z">
        <w:r w:rsidR="00AD0E70" w:rsidRPr="004C2BB3">
          <w:rPr>
            <w:b/>
            <w:bCs/>
            <w:szCs w:val="24"/>
          </w:rPr>
          <w:t>f</w:t>
        </w:r>
      </w:ins>
      <w:ins w:id="286" w:author="Chanelle Parkar (CMCS/DSCP)" w:date="2023-06-28T10:22:00Z">
        <w:r w:rsidRPr="004C2BB3">
          <w:rPr>
            <w:b/>
            <w:bCs/>
            <w:szCs w:val="24"/>
          </w:rPr>
          <w:t>rom-</w:t>
        </w:r>
      </w:ins>
      <w:ins w:id="287" w:author="Chanelle Parkar (CMCS/DSCP)" w:date="2023-06-28T12:58:00Z">
        <w:r w:rsidR="00AD0E70" w:rsidRPr="004C2BB3">
          <w:rPr>
            <w:b/>
            <w:bCs/>
            <w:szCs w:val="24"/>
          </w:rPr>
          <w:t>c</w:t>
        </w:r>
      </w:ins>
      <w:ins w:id="288" w:author="Chanelle Parkar (CMCS/DSCP)" w:date="2023-06-28T10:22:00Z">
        <w:r w:rsidRPr="004C2BB3">
          <w:rPr>
            <w:b/>
            <w:bCs/>
            <w:szCs w:val="24"/>
          </w:rPr>
          <w:t>onception</w:t>
        </w:r>
      </w:ins>
      <w:ins w:id="289" w:author="Grubert, Carrie (CMS/CMCS)" w:date="2023-06-28T15:14:00Z">
        <w:r w:rsidRPr="004C2BB3">
          <w:rPr>
            <w:b/>
            <w:bCs/>
            <w:szCs w:val="24"/>
          </w:rPr>
          <w:t>-</w:t>
        </w:r>
        <w:r w:rsidR="00976D81" w:rsidRPr="004C2BB3">
          <w:rPr>
            <w:b/>
            <w:bCs/>
            <w:szCs w:val="24"/>
          </w:rPr>
          <w:t>t</w:t>
        </w:r>
      </w:ins>
      <w:ins w:id="290" w:author="Chanelle Parkar (CMCS/DSCP)" w:date="2023-06-28T10:22:00Z">
        <w:r w:rsidRPr="004C2BB3">
          <w:rPr>
            <w:b/>
            <w:bCs/>
            <w:szCs w:val="24"/>
          </w:rPr>
          <w:t>o-</w:t>
        </w:r>
      </w:ins>
      <w:ins w:id="291" w:author="Chanelle Parkar (CMCS/DSCP)" w:date="2023-06-28T12:59:00Z">
        <w:r w:rsidR="00AD0E70" w:rsidRPr="004C2BB3">
          <w:rPr>
            <w:b/>
            <w:bCs/>
            <w:szCs w:val="24"/>
          </w:rPr>
          <w:t>e</w:t>
        </w:r>
      </w:ins>
      <w:ins w:id="292" w:author="Chanelle Parkar (CMCS/DSCP)" w:date="2023-06-28T10:22:00Z">
        <w:r w:rsidRPr="004C2BB3">
          <w:rPr>
            <w:b/>
            <w:bCs/>
            <w:szCs w:val="24"/>
          </w:rPr>
          <w:t>nd-of-</w:t>
        </w:r>
      </w:ins>
      <w:ins w:id="293" w:author="Chanelle Parkar (CMCS/DSCP)" w:date="2023-06-28T12:59:00Z">
        <w:r w:rsidR="00AD0E70" w:rsidRPr="004C2BB3">
          <w:rPr>
            <w:b/>
            <w:bCs/>
            <w:szCs w:val="24"/>
          </w:rPr>
          <w:t>p</w:t>
        </w:r>
      </w:ins>
      <w:ins w:id="294" w:author="Chanelle Parkar (CMCS/DSCP)" w:date="2023-06-28T10:22:00Z">
        <w:r w:rsidRPr="004C2BB3">
          <w:rPr>
            <w:b/>
            <w:bCs/>
            <w:szCs w:val="24"/>
          </w:rPr>
          <w:t xml:space="preserve">regnancy </w:t>
        </w:r>
      </w:ins>
      <w:ins w:id="295" w:author="Grubert, Carrie (CMS/CMCS)" w:date="2023-06-28T12:32:00Z">
        <w:r w:rsidR="00E45344" w:rsidRPr="004C2BB3">
          <w:rPr>
            <w:b/>
            <w:bCs/>
            <w:szCs w:val="24"/>
          </w:rPr>
          <w:t>p</w:t>
        </w:r>
      </w:ins>
      <w:ins w:id="296" w:author="Grubert, Carrie (CMS/CMCS)" w:date="2023-06-28T12:31:00Z">
        <w:r w:rsidR="00E45344" w:rsidRPr="004C2BB3">
          <w:rPr>
            <w:b/>
            <w:bCs/>
            <w:szCs w:val="24"/>
          </w:rPr>
          <w:t xml:space="preserve">opulation </w:t>
        </w:r>
      </w:ins>
      <w:ins w:id="297" w:author="Grubert, Carrie (CMS/CMCS)" w:date="2023-06-28T15:13:00Z">
        <w:r w:rsidR="00E91A86" w:rsidRPr="004C2BB3">
          <w:rPr>
            <w:b/>
            <w:bCs/>
            <w:szCs w:val="24"/>
          </w:rPr>
          <w:t>o</w:t>
        </w:r>
      </w:ins>
      <w:ins w:id="298" w:author="Chanelle Parkar (CMCS/DSCP)" w:date="2023-06-28T10:22:00Z">
        <w:r w:rsidRPr="004C2BB3">
          <w:rPr>
            <w:b/>
            <w:bCs/>
            <w:szCs w:val="24"/>
          </w:rPr>
          <w:t>ption</w:t>
        </w:r>
      </w:ins>
      <w:ins w:id="299" w:author="Emily King (CMCS)" w:date="2023-07-06T15:57:00Z">
        <w:r w:rsidR="00564464">
          <w:rPr>
            <w:b/>
            <w:bCs/>
            <w:szCs w:val="24"/>
          </w:rPr>
          <w:t>.</w:t>
        </w:r>
      </w:ins>
      <w:ins w:id="300" w:author="Chanelle Parkar (CMCS/DSCP)" w:date="2023-06-28T12:46:00Z">
        <w:r w:rsidR="001F435A" w:rsidRPr="004C2BB3">
          <w:rPr>
            <w:b/>
            <w:bCs/>
            <w:szCs w:val="24"/>
          </w:rPr>
          <w:t xml:space="preserve"> </w:t>
        </w:r>
      </w:ins>
      <w:ins w:id="301" w:author="Chanelle Parkar (CMCS/DSCP)" w:date="2023-06-28T10:22:00Z">
        <w:r w:rsidRPr="004C2BB3">
          <w:rPr>
            <w:szCs w:val="24"/>
          </w:rPr>
          <w:fldChar w:fldCharType="begin">
            <w:ffData>
              <w:name w:val=""/>
              <w:enabled/>
              <w:calcOnExit w:val="0"/>
              <w:statusText w:type="text" w:val="This is a checkbox to select quality standards."/>
              <w:checkBox>
                <w:sizeAuto/>
                <w:default w:val="0"/>
              </w:checkBox>
            </w:ffData>
          </w:fldChar>
        </w:r>
        <w:r w:rsidRPr="004C2BB3">
          <w:rPr>
            <w:szCs w:val="24"/>
          </w:rPr>
          <w:instrText xml:space="preserve"> FORMCHECKBOX </w:instrText>
        </w:r>
        <w:r w:rsidR="00000000">
          <w:rPr>
            <w:szCs w:val="24"/>
          </w:rPr>
        </w:r>
        <w:r w:rsidR="00000000">
          <w:rPr>
            <w:szCs w:val="24"/>
          </w:rPr>
          <w:fldChar w:fldCharType="separate"/>
        </w:r>
        <w:r w:rsidRPr="004C2BB3">
          <w:rPr>
            <w:szCs w:val="24"/>
          </w:rPr>
          <w:fldChar w:fldCharType="end"/>
        </w:r>
        <w:r w:rsidRPr="004C2BB3">
          <w:rPr>
            <w:szCs w:val="24"/>
          </w:rPr>
          <w:t xml:space="preserve"> The state provides coverage for </w:t>
        </w:r>
      </w:ins>
      <w:bookmarkStart w:id="302" w:name="_Hlk138841770"/>
      <w:ins w:id="303" w:author="Meg Barry (CMCS)" w:date="2023-06-29T18:01:00Z">
        <w:r w:rsidR="00A24253">
          <w:rPr>
            <w:szCs w:val="24"/>
          </w:rPr>
          <w:t xml:space="preserve">age appropriate (child or adult) </w:t>
        </w:r>
      </w:ins>
      <w:ins w:id="304" w:author="Chanelle Parkar (CMCS/DSCP)" w:date="2023-06-28T10:22:00Z">
        <w:r w:rsidRPr="004C2BB3">
          <w:rPr>
            <w:szCs w:val="24"/>
          </w:rPr>
          <w:t>vaccines</w:t>
        </w:r>
      </w:ins>
      <w:ins w:id="305" w:author="Chanelle Parkar (CMCS/DSCP)" w:date="2023-06-28T13:25:00Z">
        <w:r w:rsidR="00590F54" w:rsidRPr="004C2BB3">
          <w:rPr>
            <w:szCs w:val="24"/>
          </w:rPr>
          <w:t xml:space="preserve"> </w:t>
        </w:r>
      </w:ins>
      <w:ins w:id="306" w:author="Chanelle Parkar (CMCS/DSCP)" w:date="2023-06-28T10:22:00Z">
        <w:r w:rsidRPr="004C2BB3">
          <w:rPr>
            <w:szCs w:val="24"/>
          </w:rPr>
          <w:t>and the</w:t>
        </w:r>
      </w:ins>
      <w:ins w:id="307" w:author="Chanelle Parkar (CMCS/DSCP)" w:date="2023-06-30T13:45:00Z">
        <w:r w:rsidR="00D13759">
          <w:rPr>
            <w:szCs w:val="24"/>
          </w:rPr>
          <w:t>ir</w:t>
        </w:r>
      </w:ins>
      <w:ins w:id="308" w:author="Chanelle Parkar (CMCS/DSCP)" w:date="2023-06-28T10:22:00Z">
        <w:r w:rsidRPr="004C2BB3">
          <w:rPr>
            <w:szCs w:val="24"/>
          </w:rPr>
          <w:t xml:space="preserve"> administration </w:t>
        </w:r>
        <w:bookmarkEnd w:id="302"/>
        <w:r w:rsidRPr="004C2BB3">
          <w:rPr>
            <w:szCs w:val="24"/>
          </w:rPr>
          <w:t>in accordance with the recommendation</w:t>
        </w:r>
      </w:ins>
      <w:ins w:id="309" w:author="Emily King (CMCS)" w:date="2023-06-28T12:30:00Z">
        <w:r w:rsidR="002A4A09" w:rsidRPr="004C2BB3">
          <w:rPr>
            <w:szCs w:val="24"/>
          </w:rPr>
          <w:t>s</w:t>
        </w:r>
      </w:ins>
      <w:ins w:id="310" w:author="Chanelle Parkar (CMCS/DSCP)" w:date="2023-06-28T10:22:00Z">
        <w:r w:rsidRPr="004C2BB3">
          <w:rPr>
            <w:szCs w:val="24"/>
          </w:rPr>
          <w:t xml:space="preserve"> of the ACIP, without cost-sharing</w:t>
        </w:r>
      </w:ins>
      <w:ins w:id="311" w:author="Chanelle Parkar (CMCS/DSCP)" w:date="2023-06-28T10:37:00Z">
        <w:r w:rsidR="00EC3001" w:rsidRPr="004C2BB3">
          <w:rPr>
            <w:szCs w:val="24"/>
          </w:rPr>
          <w:t>,</w:t>
        </w:r>
      </w:ins>
      <w:ins w:id="312" w:author="Chanelle Parkar (CMCS/DSCP)" w:date="2023-06-28T10:22:00Z">
        <w:r w:rsidRPr="004C2BB3">
          <w:rPr>
            <w:szCs w:val="24"/>
          </w:rPr>
          <w:t xml:space="preserve"> </w:t>
        </w:r>
      </w:ins>
      <w:ins w:id="313" w:author="Emily King (CMCS)" w:date="2023-06-29T12:25:00Z">
        <w:r w:rsidR="000C3CF5">
          <w:rPr>
            <w:szCs w:val="24"/>
          </w:rPr>
          <w:t xml:space="preserve">to </w:t>
        </w:r>
      </w:ins>
      <w:ins w:id="314" w:author="Chanelle Parkar (CMCS/DSCP)" w:date="2023-06-28T10:22:00Z">
        <w:r w:rsidRPr="004C2BB3">
          <w:rPr>
            <w:szCs w:val="24"/>
          </w:rPr>
          <w:t>benefit</w:t>
        </w:r>
      </w:ins>
      <w:ins w:id="315" w:author="Grubert, Carrie (CMS/CMCS)" w:date="2023-06-28T15:07:00Z">
        <w:del w:id="316" w:author="Emily King (CMCS)" w:date="2023-06-29T12:25:00Z">
          <w:r w:rsidR="00E91A86" w:rsidRPr="004C2BB3" w:rsidDel="000C3CF5">
            <w:rPr>
              <w:szCs w:val="24"/>
            </w:rPr>
            <w:delText>s</w:delText>
          </w:r>
        </w:del>
      </w:ins>
      <w:ins w:id="317" w:author="Chanelle Parkar (CMCS/DSCP)" w:date="2023-06-28T10:22:00Z">
        <w:r w:rsidRPr="004C2BB3">
          <w:rPr>
            <w:szCs w:val="24"/>
          </w:rPr>
          <w:t xml:space="preserve"> the unborn</w:t>
        </w:r>
      </w:ins>
      <w:ins w:id="318" w:author="Emily King (CMCS)" w:date="2023-06-29T12:26:00Z">
        <w:r w:rsidR="000C3CF5">
          <w:rPr>
            <w:szCs w:val="24"/>
          </w:rPr>
          <w:t xml:space="preserve"> child</w:t>
        </w:r>
      </w:ins>
      <w:ins w:id="319" w:author="Grubert, Carrie (CMS/CMCS)" w:date="2023-06-28T15:12:00Z">
        <w:r w:rsidR="00E91A86" w:rsidRPr="004C2BB3">
          <w:rPr>
            <w:szCs w:val="24"/>
          </w:rPr>
          <w:t>.</w:t>
        </w:r>
      </w:ins>
    </w:p>
    <w:p w14:paraId="6288A943" w14:textId="30761BC0" w:rsidR="00E10405" w:rsidRPr="00B83D66" w:rsidRDefault="0063630B" w:rsidP="00A11B3B">
      <w:pPr>
        <w:tabs>
          <w:tab w:val="left" w:pos="2112"/>
          <w:tab w:val="left" w:pos="2232"/>
        </w:tabs>
        <w:ind w:left="2160" w:hanging="1440"/>
        <w:rPr>
          <w:b/>
          <w:szCs w:val="24"/>
        </w:rPr>
      </w:pPr>
      <w:r>
        <w:rPr>
          <w:b/>
          <w:szCs w:val="24"/>
        </w:rPr>
        <w:tab/>
      </w:r>
    </w:p>
    <w:p w14:paraId="2FD26BA6" w14:textId="77777777" w:rsidR="008229C2" w:rsidRDefault="001E7F86" w:rsidP="009245AB">
      <w:pPr>
        <w:ind w:left="1440" w:hanging="1440"/>
        <w:rPr>
          <w:b/>
          <w:szCs w:val="24"/>
          <w:u w:val="single"/>
        </w:rPr>
      </w:pPr>
      <w:r w:rsidRPr="00B83D66">
        <w:rPr>
          <w:b/>
          <w:szCs w:val="24"/>
        </w:rPr>
        <w:t>Section 7</w:t>
      </w:r>
      <w:r w:rsidR="003335CF" w:rsidRPr="00B83D66">
        <w:rPr>
          <w:b/>
          <w:szCs w:val="24"/>
        </w:rPr>
        <w:t xml:space="preserve">. </w:t>
      </w:r>
      <w:r w:rsidR="009245AB">
        <w:rPr>
          <w:b/>
          <w:szCs w:val="24"/>
        </w:rPr>
        <w:tab/>
      </w:r>
      <w:r w:rsidRPr="00B83D66">
        <w:rPr>
          <w:b/>
          <w:szCs w:val="24"/>
          <w:u w:val="single"/>
        </w:rPr>
        <w:t>Quality and Appropriateness of Care</w:t>
      </w:r>
    </w:p>
    <w:p w14:paraId="36787FE5" w14:textId="77777777" w:rsidR="00DF1159" w:rsidRPr="00DF1159" w:rsidRDefault="00DF1159" w:rsidP="00323C32">
      <w:pPr>
        <w:rPr>
          <w:szCs w:val="24"/>
        </w:rPr>
      </w:pPr>
    </w:p>
    <w:p w14:paraId="47CF3DB2" w14:textId="77777777" w:rsidR="0050688B" w:rsidRPr="00B83D66" w:rsidRDefault="0050688B" w:rsidP="00323C32">
      <w:pPr>
        <w:outlineLvl w:val="0"/>
        <w:rPr>
          <w:szCs w:val="24"/>
          <w:u w:val="single"/>
        </w:rPr>
      </w:pPr>
      <w:r w:rsidRPr="009245AB">
        <w:rPr>
          <w:szCs w:val="24"/>
          <w:u w:val="single"/>
        </w:rPr>
        <w:t xml:space="preserve">Guidance: </w:t>
      </w:r>
      <w:r w:rsidRPr="009245AB">
        <w:rPr>
          <w:szCs w:val="24"/>
          <w:u w:val="single"/>
        </w:rPr>
        <w:tab/>
      </w:r>
      <w:r w:rsidR="001E7F86" w:rsidRPr="00B83D66">
        <w:rPr>
          <w:b/>
          <w:szCs w:val="24"/>
          <w:u w:val="single"/>
        </w:rPr>
        <w:t>Methods for Evaluating and Monitoring Quality</w:t>
      </w:r>
      <w:r w:rsidRPr="00B83D66">
        <w:rPr>
          <w:szCs w:val="24"/>
          <w:u w:val="single"/>
        </w:rPr>
        <w:t xml:space="preserve">- </w:t>
      </w:r>
      <w:r w:rsidR="001E7F86" w:rsidRPr="00B83D66">
        <w:rPr>
          <w:szCs w:val="24"/>
          <w:u w:val="single"/>
        </w:rPr>
        <w:t xml:space="preserve">Methods to assure quality include </w:t>
      </w:r>
    </w:p>
    <w:p w14:paraId="747EB6C5" w14:textId="77777777" w:rsidR="0050688B" w:rsidRPr="00B83D66" w:rsidRDefault="001E7F86" w:rsidP="00323C32">
      <w:pPr>
        <w:ind w:left="720" w:firstLine="720"/>
        <w:outlineLvl w:val="0"/>
        <w:rPr>
          <w:szCs w:val="24"/>
          <w:u w:val="single"/>
        </w:rPr>
      </w:pPr>
      <w:r w:rsidRPr="00B83D66">
        <w:rPr>
          <w:szCs w:val="24"/>
          <w:u w:val="single"/>
        </w:rPr>
        <w:t>the application of performance measures, quality</w:t>
      </w:r>
      <w:r w:rsidR="0050688B" w:rsidRPr="00B83D66">
        <w:rPr>
          <w:szCs w:val="24"/>
          <w:u w:val="single"/>
        </w:rPr>
        <w:t xml:space="preserve"> standards consumer information</w:t>
      </w:r>
    </w:p>
    <w:p w14:paraId="3C368CFE" w14:textId="77777777" w:rsidR="0050688B" w:rsidRPr="00B83D66" w:rsidRDefault="001E7F86" w:rsidP="00323C32">
      <w:pPr>
        <w:ind w:left="720" w:firstLine="720"/>
        <w:outlineLvl w:val="0"/>
        <w:rPr>
          <w:szCs w:val="24"/>
          <w:u w:val="single"/>
        </w:rPr>
      </w:pPr>
      <w:r w:rsidRPr="00B83D66">
        <w:rPr>
          <w:szCs w:val="24"/>
          <w:u w:val="single"/>
        </w:rPr>
        <w:t>strategies, and other quality improvement strategies.</w:t>
      </w:r>
    </w:p>
    <w:p w14:paraId="13CBB5A2" w14:textId="77777777" w:rsidR="00592470" w:rsidRPr="00B83D66" w:rsidRDefault="00592470" w:rsidP="00323C32">
      <w:pPr>
        <w:ind w:left="720" w:firstLine="720"/>
        <w:outlineLvl w:val="0"/>
        <w:rPr>
          <w:szCs w:val="24"/>
          <w:u w:val="single"/>
        </w:rPr>
      </w:pPr>
    </w:p>
    <w:p w14:paraId="0903B4AA" w14:textId="77777777" w:rsidR="0050688B" w:rsidRPr="00B83D66" w:rsidRDefault="001E7F86" w:rsidP="00323C32">
      <w:pPr>
        <w:ind w:left="720" w:firstLine="720"/>
        <w:outlineLvl w:val="0"/>
        <w:rPr>
          <w:szCs w:val="24"/>
          <w:u w:val="single"/>
        </w:rPr>
      </w:pPr>
      <w:r w:rsidRPr="00B83D66">
        <w:rPr>
          <w:szCs w:val="24"/>
          <w:u w:val="single"/>
        </w:rPr>
        <w:t xml:space="preserve">Performance measurement strategies could include using measurements for </w:t>
      </w:r>
      <w:proofErr w:type="gramStart"/>
      <w:r w:rsidRPr="00B83D66">
        <w:rPr>
          <w:szCs w:val="24"/>
          <w:u w:val="single"/>
        </w:rPr>
        <w:t>external</w:t>
      </w:r>
      <w:proofErr w:type="gramEnd"/>
      <w:r w:rsidRPr="00B83D66">
        <w:rPr>
          <w:szCs w:val="24"/>
          <w:u w:val="single"/>
        </w:rPr>
        <w:t xml:space="preserve"> </w:t>
      </w:r>
    </w:p>
    <w:p w14:paraId="6E3682B2" w14:textId="77777777" w:rsidR="0050688B" w:rsidRPr="00B83D66" w:rsidRDefault="001E7F86" w:rsidP="00323C32">
      <w:pPr>
        <w:ind w:left="720" w:firstLine="720"/>
        <w:outlineLvl w:val="0"/>
        <w:rPr>
          <w:szCs w:val="24"/>
          <w:u w:val="single"/>
        </w:rPr>
      </w:pPr>
      <w:r w:rsidRPr="00B83D66">
        <w:rPr>
          <w:szCs w:val="24"/>
          <w:u w:val="single"/>
        </w:rPr>
        <w:t xml:space="preserve">reporting either to the </w:t>
      </w:r>
      <w:r w:rsidR="008840CA" w:rsidRPr="00B83D66">
        <w:rPr>
          <w:szCs w:val="24"/>
          <w:u w:val="single"/>
        </w:rPr>
        <w:t xml:space="preserve">State </w:t>
      </w:r>
      <w:r w:rsidRPr="00B83D66">
        <w:rPr>
          <w:szCs w:val="24"/>
          <w:u w:val="single"/>
        </w:rPr>
        <w:t xml:space="preserve">or to consumers and for internal quality improvement </w:t>
      </w:r>
    </w:p>
    <w:p w14:paraId="3C40D58F" w14:textId="77777777" w:rsidR="0050688B" w:rsidRPr="00B83D66" w:rsidRDefault="001E7F86" w:rsidP="00323C32">
      <w:pPr>
        <w:ind w:left="720" w:firstLine="720"/>
        <w:outlineLvl w:val="0"/>
        <w:rPr>
          <w:szCs w:val="24"/>
          <w:u w:val="single"/>
        </w:rPr>
      </w:pPr>
      <w:r w:rsidRPr="00B83D66">
        <w:rPr>
          <w:szCs w:val="24"/>
          <w:u w:val="single"/>
        </w:rPr>
        <w:t>purposes</w:t>
      </w:r>
      <w:r w:rsidR="003335CF" w:rsidRPr="00B83D66">
        <w:rPr>
          <w:szCs w:val="24"/>
          <w:u w:val="single"/>
        </w:rPr>
        <w:t xml:space="preserve">. </w:t>
      </w:r>
      <w:r w:rsidRPr="00B83D66">
        <w:rPr>
          <w:szCs w:val="24"/>
          <w:u w:val="single"/>
        </w:rPr>
        <w:t xml:space="preserve">They could be based on existing measurement sets that have </w:t>
      </w:r>
      <w:proofErr w:type="gramStart"/>
      <w:r w:rsidRPr="00B83D66">
        <w:rPr>
          <w:szCs w:val="24"/>
          <w:u w:val="single"/>
        </w:rPr>
        <w:t>undergone</w:t>
      </w:r>
      <w:proofErr w:type="gramEnd"/>
      <w:r w:rsidRPr="00B83D66">
        <w:rPr>
          <w:szCs w:val="24"/>
          <w:u w:val="single"/>
        </w:rPr>
        <w:t xml:space="preserve"> </w:t>
      </w:r>
    </w:p>
    <w:p w14:paraId="1E4DA232" w14:textId="77777777" w:rsidR="0050688B" w:rsidRPr="00B83D66" w:rsidRDefault="001E7F86" w:rsidP="00323C32">
      <w:pPr>
        <w:ind w:left="720" w:firstLine="720"/>
        <w:outlineLvl w:val="0"/>
        <w:rPr>
          <w:szCs w:val="24"/>
          <w:u w:val="single"/>
        </w:rPr>
      </w:pPr>
      <w:r w:rsidRPr="00B83D66">
        <w:rPr>
          <w:szCs w:val="24"/>
          <w:u w:val="single"/>
        </w:rPr>
        <w:t>rigorous evaluation for their appropriateness (e.g.</w:t>
      </w:r>
      <w:r w:rsidR="0050688B" w:rsidRPr="00B83D66">
        <w:rPr>
          <w:szCs w:val="24"/>
          <w:u w:val="single"/>
        </w:rPr>
        <w:t>, HEDIS)</w:t>
      </w:r>
      <w:r w:rsidR="003335CF" w:rsidRPr="00B83D66">
        <w:rPr>
          <w:szCs w:val="24"/>
          <w:u w:val="single"/>
        </w:rPr>
        <w:t xml:space="preserve">. </w:t>
      </w:r>
      <w:r w:rsidR="0050688B" w:rsidRPr="00B83D66">
        <w:rPr>
          <w:szCs w:val="24"/>
          <w:u w:val="single"/>
        </w:rPr>
        <w:t xml:space="preserve">They may include the </w:t>
      </w:r>
    </w:p>
    <w:p w14:paraId="23542A70" w14:textId="77777777" w:rsidR="0050688B" w:rsidRPr="00B83D66" w:rsidRDefault="001E7F86" w:rsidP="00323C32">
      <w:pPr>
        <w:ind w:left="720" w:firstLine="720"/>
        <w:outlineLvl w:val="0"/>
        <w:rPr>
          <w:szCs w:val="24"/>
          <w:u w:val="single"/>
        </w:rPr>
      </w:pPr>
      <w:r w:rsidRPr="00B83D66">
        <w:rPr>
          <w:szCs w:val="24"/>
          <w:u w:val="single"/>
        </w:rPr>
        <w:t xml:space="preserve">use of standardized member satisfaction surveys </w:t>
      </w:r>
      <w:r w:rsidR="00FF15C3" w:rsidRPr="00B83D66">
        <w:rPr>
          <w:szCs w:val="24"/>
          <w:u w:val="single"/>
        </w:rPr>
        <w:t xml:space="preserve">(e.g., CAHPS) </w:t>
      </w:r>
      <w:r w:rsidRPr="00B83D66">
        <w:rPr>
          <w:szCs w:val="24"/>
          <w:u w:val="single"/>
        </w:rPr>
        <w:t xml:space="preserve">to assess </w:t>
      </w:r>
      <w:proofErr w:type="gramStart"/>
      <w:r w:rsidRPr="00B83D66">
        <w:rPr>
          <w:szCs w:val="24"/>
          <w:u w:val="single"/>
        </w:rPr>
        <w:t>members</w:t>
      </w:r>
      <w:r w:rsidR="00DF54B3" w:rsidRPr="00B83D66">
        <w:rPr>
          <w:szCs w:val="24"/>
          <w:u w:val="single"/>
        </w:rPr>
        <w:t>’</w:t>
      </w:r>
      <w:proofErr w:type="gramEnd"/>
      <w:r w:rsidRPr="00B83D66">
        <w:rPr>
          <w:szCs w:val="24"/>
          <w:u w:val="single"/>
        </w:rPr>
        <w:t xml:space="preserve"> </w:t>
      </w:r>
    </w:p>
    <w:p w14:paraId="6EECCF18" w14:textId="77777777" w:rsidR="0050688B" w:rsidRPr="00B83D66" w:rsidRDefault="001E7F86" w:rsidP="00323C32">
      <w:pPr>
        <w:ind w:left="720" w:firstLine="720"/>
        <w:outlineLvl w:val="0"/>
        <w:rPr>
          <w:szCs w:val="24"/>
          <w:u w:val="single"/>
        </w:rPr>
      </w:pPr>
      <w:r w:rsidRPr="00B83D66">
        <w:rPr>
          <w:szCs w:val="24"/>
          <w:u w:val="single"/>
        </w:rPr>
        <w:t xml:space="preserve">experience of care along key dimensions such as access, satisfaction, and system </w:t>
      </w:r>
    </w:p>
    <w:p w14:paraId="0DD1C5B5" w14:textId="77777777" w:rsidR="0050688B" w:rsidRPr="00B83D66" w:rsidRDefault="001E7F86" w:rsidP="00323C32">
      <w:pPr>
        <w:ind w:left="720" w:firstLine="720"/>
        <w:outlineLvl w:val="0"/>
        <w:rPr>
          <w:szCs w:val="24"/>
          <w:u w:val="single"/>
        </w:rPr>
      </w:pPr>
      <w:r w:rsidRPr="00B83D66">
        <w:rPr>
          <w:szCs w:val="24"/>
          <w:u w:val="single"/>
        </w:rPr>
        <w:t>performance.</w:t>
      </w:r>
    </w:p>
    <w:p w14:paraId="439A5924" w14:textId="77777777" w:rsidR="00592470" w:rsidRPr="00B83D66" w:rsidRDefault="00592470" w:rsidP="00323C32">
      <w:pPr>
        <w:ind w:left="720" w:firstLine="720"/>
        <w:outlineLvl w:val="0"/>
        <w:rPr>
          <w:szCs w:val="24"/>
          <w:u w:val="single"/>
        </w:rPr>
      </w:pPr>
    </w:p>
    <w:p w14:paraId="135A9040" w14:textId="77777777" w:rsidR="0050688B" w:rsidRPr="00B83D66" w:rsidRDefault="001E7F86" w:rsidP="00323C32">
      <w:pPr>
        <w:ind w:left="720" w:firstLine="720"/>
        <w:outlineLvl w:val="0"/>
        <w:rPr>
          <w:szCs w:val="24"/>
          <w:u w:val="single"/>
        </w:rPr>
      </w:pPr>
      <w:r w:rsidRPr="00B83D66">
        <w:rPr>
          <w:szCs w:val="24"/>
          <w:u w:val="single"/>
        </w:rPr>
        <w:t xml:space="preserve">Quality standards are often used to assure the presence of structural and </w:t>
      </w:r>
      <w:proofErr w:type="gramStart"/>
      <w:r w:rsidRPr="00B83D66">
        <w:rPr>
          <w:szCs w:val="24"/>
          <w:u w:val="single"/>
        </w:rPr>
        <w:t>process</w:t>
      </w:r>
      <w:proofErr w:type="gramEnd"/>
      <w:r w:rsidRPr="00B83D66">
        <w:rPr>
          <w:szCs w:val="24"/>
          <w:u w:val="single"/>
        </w:rPr>
        <w:t xml:space="preserve"> </w:t>
      </w:r>
    </w:p>
    <w:p w14:paraId="145C9662" w14:textId="77777777" w:rsidR="0050688B" w:rsidRPr="00B83D66" w:rsidRDefault="001E7F86" w:rsidP="00323C32">
      <w:pPr>
        <w:ind w:left="720" w:firstLine="720"/>
        <w:outlineLvl w:val="0"/>
        <w:rPr>
          <w:szCs w:val="24"/>
          <w:u w:val="single"/>
        </w:rPr>
      </w:pPr>
      <w:r w:rsidRPr="00B83D66">
        <w:rPr>
          <w:szCs w:val="24"/>
          <w:u w:val="single"/>
        </w:rPr>
        <w:t xml:space="preserve">measures that promote quality and could include such approaches as:  the use of </w:t>
      </w:r>
    </w:p>
    <w:p w14:paraId="3F01EABE" w14:textId="77777777" w:rsidR="0050688B" w:rsidRPr="00B83D66" w:rsidRDefault="001E7F86" w:rsidP="00323C32">
      <w:pPr>
        <w:ind w:left="720" w:firstLine="720"/>
        <w:outlineLvl w:val="0"/>
        <w:rPr>
          <w:szCs w:val="24"/>
          <w:u w:val="single"/>
        </w:rPr>
      </w:pPr>
      <w:r w:rsidRPr="00B83D66">
        <w:rPr>
          <w:szCs w:val="24"/>
          <w:u w:val="single"/>
        </w:rPr>
        <w:t>external and periodic review of health plans</w:t>
      </w:r>
      <w:r w:rsidR="0050688B" w:rsidRPr="00B83D66">
        <w:rPr>
          <w:szCs w:val="24"/>
          <w:u w:val="single"/>
        </w:rPr>
        <w:t xml:space="preserve"> by groups such as the National </w:t>
      </w:r>
    </w:p>
    <w:p w14:paraId="47975D41" w14:textId="77777777" w:rsidR="0050688B" w:rsidRPr="00B83D66" w:rsidRDefault="001E7F86" w:rsidP="00323C32">
      <w:pPr>
        <w:ind w:left="720" w:firstLine="720"/>
        <w:outlineLvl w:val="0"/>
        <w:rPr>
          <w:szCs w:val="24"/>
          <w:u w:val="single"/>
        </w:rPr>
      </w:pPr>
      <w:r w:rsidRPr="00B83D66">
        <w:rPr>
          <w:szCs w:val="24"/>
          <w:u w:val="single"/>
        </w:rPr>
        <w:t xml:space="preserve">Committee for Quality Assurance; the establishment of standards related to </w:t>
      </w:r>
      <w:proofErr w:type="gramStart"/>
      <w:r w:rsidRPr="00B83D66">
        <w:rPr>
          <w:szCs w:val="24"/>
          <w:u w:val="single"/>
        </w:rPr>
        <w:t>consumer</w:t>
      </w:r>
      <w:proofErr w:type="gramEnd"/>
      <w:r w:rsidRPr="00B83D66">
        <w:rPr>
          <w:szCs w:val="24"/>
          <w:u w:val="single"/>
        </w:rPr>
        <w:t xml:space="preserve"> </w:t>
      </w:r>
    </w:p>
    <w:p w14:paraId="14E1657A" w14:textId="77777777" w:rsidR="0050688B" w:rsidRPr="00B83D66" w:rsidRDefault="001E7F86" w:rsidP="00323C32">
      <w:pPr>
        <w:ind w:left="720" w:firstLine="720"/>
        <w:outlineLvl w:val="0"/>
        <w:rPr>
          <w:szCs w:val="24"/>
          <w:u w:val="single"/>
        </w:rPr>
      </w:pPr>
      <w:r w:rsidRPr="00B83D66">
        <w:rPr>
          <w:szCs w:val="24"/>
          <w:u w:val="single"/>
        </w:rPr>
        <w:lastRenderedPageBreak/>
        <w:t xml:space="preserve">protection and quality such as those developed by the National Association of </w:t>
      </w:r>
    </w:p>
    <w:p w14:paraId="25FEAB26" w14:textId="77777777" w:rsidR="0050688B" w:rsidRPr="00B83D66" w:rsidRDefault="001E7F86" w:rsidP="00323C32">
      <w:pPr>
        <w:ind w:left="720" w:firstLine="720"/>
        <w:outlineLvl w:val="0"/>
        <w:rPr>
          <w:szCs w:val="24"/>
          <w:u w:val="single"/>
        </w:rPr>
      </w:pPr>
      <w:r w:rsidRPr="00B83D66">
        <w:rPr>
          <w:szCs w:val="24"/>
          <w:u w:val="single"/>
        </w:rPr>
        <w:t xml:space="preserve">Insurance Commissioners; and the formation of an advisory group to the </w:t>
      </w:r>
      <w:r w:rsidR="008840CA" w:rsidRPr="00B83D66">
        <w:rPr>
          <w:szCs w:val="24"/>
          <w:u w:val="single"/>
        </w:rPr>
        <w:t xml:space="preserve">State </w:t>
      </w:r>
      <w:r w:rsidRPr="00B83D66">
        <w:rPr>
          <w:szCs w:val="24"/>
          <w:u w:val="single"/>
        </w:rPr>
        <w:t xml:space="preserve">or plan </w:t>
      </w:r>
    </w:p>
    <w:p w14:paraId="35F8A2A1" w14:textId="77777777" w:rsidR="0050688B" w:rsidRPr="00B83D66" w:rsidRDefault="001E7F86" w:rsidP="00323C32">
      <w:pPr>
        <w:ind w:left="720" w:firstLine="720"/>
        <w:outlineLvl w:val="0"/>
        <w:rPr>
          <w:szCs w:val="24"/>
          <w:u w:val="single"/>
        </w:rPr>
      </w:pPr>
      <w:r w:rsidRPr="00B83D66">
        <w:rPr>
          <w:szCs w:val="24"/>
          <w:u w:val="single"/>
        </w:rPr>
        <w:t>to facilitate consumer and community participation in the plan.</w:t>
      </w:r>
    </w:p>
    <w:p w14:paraId="1E83BB74" w14:textId="77777777" w:rsidR="00592470" w:rsidRPr="00B83D66" w:rsidRDefault="00592470" w:rsidP="00323C32">
      <w:pPr>
        <w:ind w:left="720" w:firstLine="720"/>
        <w:outlineLvl w:val="0"/>
        <w:rPr>
          <w:szCs w:val="24"/>
          <w:u w:val="single"/>
        </w:rPr>
      </w:pPr>
    </w:p>
    <w:p w14:paraId="3EBB1720" w14:textId="77777777" w:rsidR="0050688B" w:rsidRPr="00B83D66" w:rsidRDefault="001E7F86" w:rsidP="00323C32">
      <w:pPr>
        <w:ind w:left="720" w:firstLine="720"/>
        <w:outlineLvl w:val="0"/>
        <w:rPr>
          <w:szCs w:val="24"/>
          <w:u w:val="single"/>
        </w:rPr>
      </w:pPr>
      <w:r w:rsidRPr="00B83D66">
        <w:rPr>
          <w:szCs w:val="24"/>
          <w:u w:val="single"/>
        </w:rPr>
        <w:t xml:space="preserve">Information strategies could include:  the disclosure of information to </w:t>
      </w:r>
      <w:proofErr w:type="gramStart"/>
      <w:r w:rsidRPr="00B83D66">
        <w:rPr>
          <w:szCs w:val="24"/>
          <w:u w:val="single"/>
        </w:rPr>
        <w:t>beneficiaries</w:t>
      </w:r>
      <w:proofErr w:type="gramEnd"/>
      <w:r w:rsidRPr="00B83D66">
        <w:rPr>
          <w:szCs w:val="24"/>
          <w:u w:val="single"/>
        </w:rPr>
        <w:t xml:space="preserve"> </w:t>
      </w:r>
    </w:p>
    <w:p w14:paraId="2A72F321" w14:textId="77777777" w:rsidR="0050688B" w:rsidRPr="00B83D66" w:rsidRDefault="001E7F86" w:rsidP="00323C32">
      <w:pPr>
        <w:ind w:left="720" w:firstLine="720"/>
        <w:outlineLvl w:val="0"/>
        <w:rPr>
          <w:szCs w:val="24"/>
          <w:u w:val="single"/>
        </w:rPr>
      </w:pPr>
      <w:r w:rsidRPr="00B83D66">
        <w:rPr>
          <w:szCs w:val="24"/>
          <w:u w:val="single"/>
        </w:rPr>
        <w:t xml:space="preserve">about their benefits under the plan and their rights and responsibilities; the provision </w:t>
      </w:r>
    </w:p>
    <w:p w14:paraId="16E5FDED" w14:textId="77777777" w:rsidR="0050688B" w:rsidRPr="00B83D66" w:rsidRDefault="001E7F86" w:rsidP="00323C32">
      <w:pPr>
        <w:ind w:left="720" w:firstLine="720"/>
        <w:outlineLvl w:val="0"/>
        <w:rPr>
          <w:szCs w:val="24"/>
          <w:u w:val="single"/>
        </w:rPr>
      </w:pPr>
      <w:r w:rsidRPr="00B83D66">
        <w:rPr>
          <w:szCs w:val="24"/>
          <w:u w:val="single"/>
        </w:rPr>
        <w:t xml:space="preserve">of comparative information to consumers on the performance of available health </w:t>
      </w:r>
    </w:p>
    <w:p w14:paraId="104B24C6" w14:textId="77777777" w:rsidR="0050688B" w:rsidRPr="00B83D66" w:rsidRDefault="001E7F86" w:rsidP="00323C32">
      <w:pPr>
        <w:ind w:left="720" w:firstLine="720"/>
        <w:outlineLvl w:val="0"/>
        <w:rPr>
          <w:szCs w:val="24"/>
          <w:u w:val="single"/>
        </w:rPr>
      </w:pPr>
      <w:r w:rsidRPr="00B83D66">
        <w:rPr>
          <w:szCs w:val="24"/>
          <w:u w:val="single"/>
        </w:rPr>
        <w:t xml:space="preserve">plans and providers; and consumer education strategies on how to access and </w:t>
      </w:r>
    </w:p>
    <w:p w14:paraId="2DCE71D5" w14:textId="77777777" w:rsidR="0050688B" w:rsidRPr="00B83D66" w:rsidRDefault="001E7F86" w:rsidP="00323C32">
      <w:pPr>
        <w:ind w:left="720" w:firstLine="720"/>
        <w:outlineLvl w:val="0"/>
        <w:rPr>
          <w:szCs w:val="24"/>
          <w:u w:val="single"/>
        </w:rPr>
      </w:pPr>
      <w:r w:rsidRPr="00B83D66">
        <w:rPr>
          <w:szCs w:val="24"/>
          <w:u w:val="single"/>
        </w:rPr>
        <w:t>effectively use health insurance coverage to maximize quality of care.</w:t>
      </w:r>
    </w:p>
    <w:p w14:paraId="63F1D12B" w14:textId="77777777" w:rsidR="00592470" w:rsidRPr="00B83D66" w:rsidRDefault="00592470" w:rsidP="00323C32">
      <w:pPr>
        <w:ind w:left="720" w:firstLine="720"/>
        <w:outlineLvl w:val="0"/>
        <w:rPr>
          <w:szCs w:val="24"/>
          <w:u w:val="single"/>
        </w:rPr>
      </w:pPr>
    </w:p>
    <w:p w14:paraId="4EF241D3" w14:textId="77777777" w:rsidR="0050688B" w:rsidRPr="00B83D66" w:rsidRDefault="001E7F86" w:rsidP="00323C32">
      <w:pPr>
        <w:ind w:left="720" w:firstLine="720"/>
        <w:outlineLvl w:val="0"/>
        <w:rPr>
          <w:szCs w:val="24"/>
          <w:u w:val="single"/>
        </w:rPr>
      </w:pPr>
      <w:r w:rsidRPr="00B83D66">
        <w:rPr>
          <w:szCs w:val="24"/>
          <w:u w:val="single"/>
        </w:rPr>
        <w:t xml:space="preserve">Quality improvement strategies </w:t>
      </w:r>
      <w:r w:rsidR="00FF15C3" w:rsidRPr="00B83D66">
        <w:rPr>
          <w:szCs w:val="24"/>
          <w:u w:val="single"/>
        </w:rPr>
        <w:t>sh</w:t>
      </w:r>
      <w:r w:rsidRPr="00B83D66">
        <w:rPr>
          <w:szCs w:val="24"/>
          <w:u w:val="single"/>
        </w:rPr>
        <w:t xml:space="preserve">ould include the establishment of </w:t>
      </w:r>
      <w:r w:rsidR="00FF15C3" w:rsidRPr="00B83D66">
        <w:rPr>
          <w:szCs w:val="24"/>
          <w:u w:val="single"/>
        </w:rPr>
        <w:t xml:space="preserve">quantified </w:t>
      </w:r>
      <w:proofErr w:type="gramStart"/>
      <w:r w:rsidRPr="00B83D66">
        <w:rPr>
          <w:szCs w:val="24"/>
          <w:u w:val="single"/>
        </w:rPr>
        <w:t>quality</w:t>
      </w:r>
      <w:proofErr w:type="gramEnd"/>
      <w:r w:rsidRPr="00B83D66">
        <w:rPr>
          <w:szCs w:val="24"/>
          <w:u w:val="single"/>
        </w:rPr>
        <w:t xml:space="preserve"> </w:t>
      </w:r>
    </w:p>
    <w:p w14:paraId="3ED42860" w14:textId="77777777" w:rsidR="0050688B" w:rsidRPr="00B83D66" w:rsidRDefault="001E7F86" w:rsidP="00323C32">
      <w:pPr>
        <w:ind w:left="720" w:firstLine="720"/>
        <w:outlineLvl w:val="0"/>
        <w:rPr>
          <w:szCs w:val="24"/>
          <w:u w:val="single"/>
        </w:rPr>
      </w:pPr>
      <w:r w:rsidRPr="00B83D66">
        <w:rPr>
          <w:szCs w:val="24"/>
          <w:u w:val="single"/>
        </w:rPr>
        <w:t xml:space="preserve">improvement goals for the plan or the </w:t>
      </w:r>
      <w:r w:rsidR="008840CA" w:rsidRPr="00B83D66">
        <w:rPr>
          <w:szCs w:val="24"/>
          <w:u w:val="single"/>
        </w:rPr>
        <w:t xml:space="preserve">State </w:t>
      </w:r>
      <w:r w:rsidRPr="00B83D66">
        <w:rPr>
          <w:szCs w:val="24"/>
          <w:u w:val="single"/>
        </w:rPr>
        <w:t>and provider education</w:t>
      </w:r>
      <w:r w:rsidR="003335CF" w:rsidRPr="00B83D66">
        <w:rPr>
          <w:szCs w:val="24"/>
          <w:u w:val="single"/>
        </w:rPr>
        <w:t xml:space="preserve">. </w:t>
      </w:r>
      <w:r w:rsidRPr="00B83D66">
        <w:rPr>
          <w:szCs w:val="24"/>
          <w:u w:val="single"/>
        </w:rPr>
        <w:t xml:space="preserve">Other </w:t>
      </w:r>
      <w:r w:rsidR="0090771E" w:rsidRPr="00B83D66">
        <w:rPr>
          <w:szCs w:val="24"/>
          <w:u w:val="single"/>
        </w:rPr>
        <w:t xml:space="preserve">strategies </w:t>
      </w:r>
    </w:p>
    <w:p w14:paraId="6C1DB3DA" w14:textId="77777777" w:rsidR="0050688B" w:rsidRPr="00B83D66" w:rsidRDefault="0090771E" w:rsidP="00323C32">
      <w:pPr>
        <w:ind w:left="720" w:firstLine="720"/>
        <w:outlineLvl w:val="0"/>
        <w:rPr>
          <w:szCs w:val="24"/>
          <w:u w:val="single"/>
        </w:rPr>
      </w:pPr>
      <w:r w:rsidRPr="00B83D66">
        <w:rPr>
          <w:szCs w:val="24"/>
          <w:u w:val="single"/>
        </w:rPr>
        <w:t>include</w:t>
      </w:r>
      <w:r w:rsidR="001E7F86" w:rsidRPr="00B83D66">
        <w:rPr>
          <w:szCs w:val="24"/>
          <w:u w:val="single"/>
        </w:rPr>
        <w:t xml:space="preserve"> specific purchasing specifications, ongoing contract monitoring mechanisms, </w:t>
      </w:r>
    </w:p>
    <w:p w14:paraId="4A89AF40" w14:textId="77777777" w:rsidR="0050688B" w:rsidRPr="00B83D66" w:rsidRDefault="001E7F86" w:rsidP="00323C32">
      <w:pPr>
        <w:ind w:left="720" w:firstLine="720"/>
        <w:outlineLvl w:val="0"/>
        <w:rPr>
          <w:szCs w:val="24"/>
          <w:u w:val="single"/>
        </w:rPr>
      </w:pPr>
      <w:r w:rsidRPr="00B83D66">
        <w:rPr>
          <w:szCs w:val="24"/>
          <w:u w:val="single"/>
        </w:rPr>
        <w:t xml:space="preserve">focus groups, etc. </w:t>
      </w:r>
    </w:p>
    <w:p w14:paraId="1F150A3C" w14:textId="77777777" w:rsidR="00592470" w:rsidRPr="00B83D66" w:rsidRDefault="00592470" w:rsidP="00323C32">
      <w:pPr>
        <w:ind w:left="720" w:firstLine="720"/>
        <w:outlineLvl w:val="0"/>
        <w:rPr>
          <w:szCs w:val="24"/>
          <w:u w:val="single"/>
        </w:rPr>
      </w:pPr>
    </w:p>
    <w:p w14:paraId="05366D6D" w14:textId="77777777" w:rsidR="0050688B" w:rsidRPr="00B83D66" w:rsidRDefault="00FF15C3" w:rsidP="00323C32">
      <w:pPr>
        <w:ind w:left="720" w:firstLine="720"/>
        <w:outlineLvl w:val="0"/>
        <w:rPr>
          <w:szCs w:val="24"/>
          <w:u w:val="single"/>
        </w:rPr>
      </w:pPr>
      <w:r w:rsidRPr="00B83D66">
        <w:rPr>
          <w:szCs w:val="24"/>
          <w:u w:val="single"/>
        </w:rPr>
        <w:t xml:space="preserve">Where States use managed care organizations to deliver CHIP care, recent </w:t>
      </w:r>
      <w:proofErr w:type="gramStart"/>
      <w:r w:rsidRPr="00B83D66">
        <w:rPr>
          <w:szCs w:val="24"/>
          <w:u w:val="single"/>
        </w:rPr>
        <w:t>legal</w:t>
      </w:r>
      <w:proofErr w:type="gramEnd"/>
      <w:r w:rsidRPr="00B83D66">
        <w:rPr>
          <w:szCs w:val="24"/>
          <w:u w:val="single"/>
        </w:rPr>
        <w:t xml:space="preserve"> </w:t>
      </w:r>
    </w:p>
    <w:p w14:paraId="1410A8F8" w14:textId="77777777" w:rsidR="0050688B" w:rsidRPr="00B83D66" w:rsidRDefault="00FF15C3" w:rsidP="00323C32">
      <w:pPr>
        <w:ind w:left="720" w:firstLine="720"/>
        <w:outlineLvl w:val="0"/>
        <w:rPr>
          <w:szCs w:val="24"/>
          <w:u w:val="single"/>
        </w:rPr>
      </w:pPr>
      <w:r w:rsidRPr="00B83D66">
        <w:rPr>
          <w:szCs w:val="24"/>
          <w:u w:val="single"/>
        </w:rPr>
        <w:t xml:space="preserve">changes require the State to use managed care quality standards and </w:t>
      </w:r>
      <w:proofErr w:type="gramStart"/>
      <w:r w:rsidRPr="00B83D66">
        <w:rPr>
          <w:szCs w:val="24"/>
          <w:u w:val="single"/>
        </w:rPr>
        <w:t>quality</w:t>
      </w:r>
      <w:proofErr w:type="gramEnd"/>
      <w:r w:rsidRPr="00B83D66">
        <w:rPr>
          <w:szCs w:val="24"/>
          <w:u w:val="single"/>
        </w:rPr>
        <w:t xml:space="preserve"> </w:t>
      </w:r>
    </w:p>
    <w:p w14:paraId="5E2EF8AD" w14:textId="77777777" w:rsidR="0050688B" w:rsidRPr="00B83D66" w:rsidRDefault="00FF15C3" w:rsidP="00323C32">
      <w:pPr>
        <w:ind w:left="720" w:firstLine="720"/>
        <w:outlineLvl w:val="0"/>
        <w:rPr>
          <w:szCs w:val="24"/>
          <w:u w:val="single"/>
        </w:rPr>
      </w:pPr>
      <w:r w:rsidRPr="00B83D66">
        <w:rPr>
          <w:szCs w:val="24"/>
          <w:u w:val="single"/>
        </w:rPr>
        <w:t xml:space="preserve">strategies </w:t>
      </w:r>
      <w:proofErr w:type="gramStart"/>
      <w:r w:rsidRPr="00B83D66">
        <w:rPr>
          <w:szCs w:val="24"/>
          <w:u w:val="single"/>
        </w:rPr>
        <w:t>similar to</w:t>
      </w:r>
      <w:proofErr w:type="gramEnd"/>
      <w:r w:rsidRPr="00B83D66">
        <w:rPr>
          <w:szCs w:val="24"/>
          <w:u w:val="single"/>
        </w:rPr>
        <w:t xml:space="preserve"> those used in Medicaid managed care.</w:t>
      </w:r>
    </w:p>
    <w:p w14:paraId="4B06E2BC" w14:textId="77777777" w:rsidR="00592470" w:rsidRPr="00B83D66" w:rsidRDefault="00592470" w:rsidP="00323C32">
      <w:pPr>
        <w:ind w:left="720" w:firstLine="720"/>
        <w:outlineLvl w:val="0"/>
        <w:rPr>
          <w:szCs w:val="24"/>
          <w:u w:val="single"/>
        </w:rPr>
      </w:pPr>
    </w:p>
    <w:p w14:paraId="623510A0" w14:textId="77777777" w:rsidR="0050688B" w:rsidRPr="00B83D66" w:rsidRDefault="001E7F86" w:rsidP="00323C32">
      <w:pPr>
        <w:ind w:left="720" w:firstLine="720"/>
        <w:outlineLvl w:val="0"/>
        <w:rPr>
          <w:szCs w:val="24"/>
          <w:u w:val="single"/>
        </w:rPr>
      </w:pPr>
      <w:r w:rsidRPr="00B83D66">
        <w:rPr>
          <w:b/>
          <w:szCs w:val="24"/>
          <w:u w:val="single"/>
        </w:rPr>
        <w:t>Tools for Evaluating and Monitoring Quality</w:t>
      </w:r>
      <w:r w:rsidR="0050688B" w:rsidRPr="00B83D66">
        <w:rPr>
          <w:szCs w:val="24"/>
          <w:u w:val="single"/>
        </w:rPr>
        <w:t xml:space="preserve">- </w:t>
      </w:r>
      <w:r w:rsidR="004F366C" w:rsidRPr="00B83D66">
        <w:rPr>
          <w:szCs w:val="24"/>
          <w:u w:val="single"/>
        </w:rPr>
        <w:t xml:space="preserve">Tools and types of </w:t>
      </w:r>
      <w:proofErr w:type="gramStart"/>
      <w:r w:rsidR="004F366C" w:rsidRPr="00B83D66">
        <w:rPr>
          <w:szCs w:val="24"/>
          <w:u w:val="single"/>
        </w:rPr>
        <w:t>information</w:t>
      </w:r>
      <w:proofErr w:type="gramEnd"/>
      <w:r w:rsidR="004F366C" w:rsidRPr="00B83D66">
        <w:rPr>
          <w:szCs w:val="24"/>
          <w:u w:val="single"/>
        </w:rPr>
        <w:t xml:space="preserve"> </w:t>
      </w:r>
    </w:p>
    <w:p w14:paraId="28CBAB29" w14:textId="77777777" w:rsidR="0050688B" w:rsidRPr="00B83D66" w:rsidRDefault="004F366C" w:rsidP="00323C32">
      <w:pPr>
        <w:ind w:left="720" w:firstLine="720"/>
        <w:outlineLvl w:val="0"/>
        <w:rPr>
          <w:szCs w:val="24"/>
          <w:u w:val="single"/>
        </w:rPr>
      </w:pPr>
      <w:r w:rsidRPr="00B83D66">
        <w:rPr>
          <w:szCs w:val="24"/>
          <w:u w:val="single"/>
        </w:rPr>
        <w:t xml:space="preserve">available include, HEDIS (Health Employer Data Information Set) measures, </w:t>
      </w:r>
      <w:proofErr w:type="gramStart"/>
      <w:r w:rsidRPr="00B83D66">
        <w:rPr>
          <w:szCs w:val="24"/>
          <w:u w:val="single"/>
        </w:rPr>
        <w:t>CAHPS</w:t>
      </w:r>
      <w:proofErr w:type="gramEnd"/>
      <w:r w:rsidRPr="00B83D66">
        <w:rPr>
          <w:szCs w:val="24"/>
          <w:u w:val="single"/>
        </w:rPr>
        <w:t xml:space="preserve"> </w:t>
      </w:r>
    </w:p>
    <w:p w14:paraId="2871FFFD" w14:textId="77777777" w:rsidR="0050688B" w:rsidRPr="00B83D66" w:rsidRDefault="004F366C" w:rsidP="00323C32">
      <w:pPr>
        <w:ind w:left="720" w:firstLine="720"/>
        <w:outlineLvl w:val="0"/>
        <w:rPr>
          <w:szCs w:val="24"/>
          <w:u w:val="single"/>
        </w:rPr>
      </w:pPr>
      <w:r w:rsidRPr="00B83D66">
        <w:rPr>
          <w:szCs w:val="24"/>
          <w:u w:val="single"/>
        </w:rPr>
        <w:t>(Consumer Assessments of Health Plans Study)</w:t>
      </w:r>
      <w:r w:rsidR="00480DCC" w:rsidRPr="00B83D66">
        <w:rPr>
          <w:szCs w:val="24"/>
          <w:u w:val="single"/>
        </w:rPr>
        <w:t xml:space="preserve"> measures</w:t>
      </w:r>
      <w:r w:rsidRPr="00B83D66">
        <w:rPr>
          <w:szCs w:val="24"/>
          <w:u w:val="single"/>
        </w:rPr>
        <w:t xml:space="preserve">, vital statistics data, and </w:t>
      </w:r>
    </w:p>
    <w:p w14:paraId="38765A50" w14:textId="77777777" w:rsidR="0050688B" w:rsidRPr="00B83D66" w:rsidRDefault="008840CA" w:rsidP="00323C32">
      <w:pPr>
        <w:ind w:left="720" w:firstLine="720"/>
        <w:outlineLvl w:val="0"/>
        <w:rPr>
          <w:szCs w:val="24"/>
          <w:u w:val="single"/>
        </w:rPr>
      </w:pPr>
      <w:r w:rsidRPr="00B83D66">
        <w:rPr>
          <w:szCs w:val="24"/>
          <w:u w:val="single"/>
        </w:rPr>
        <w:t xml:space="preserve">State </w:t>
      </w:r>
      <w:proofErr w:type="gramStart"/>
      <w:r w:rsidR="004F366C" w:rsidRPr="00B83D66">
        <w:rPr>
          <w:szCs w:val="24"/>
          <w:u w:val="single"/>
        </w:rPr>
        <w:t>health  registries</w:t>
      </w:r>
      <w:proofErr w:type="gramEnd"/>
      <w:r w:rsidR="004F366C" w:rsidRPr="00B83D66">
        <w:rPr>
          <w:szCs w:val="24"/>
          <w:u w:val="single"/>
        </w:rPr>
        <w:t xml:space="preserve"> (e.g., immunization registries).</w:t>
      </w:r>
    </w:p>
    <w:p w14:paraId="2F737AE4" w14:textId="77777777" w:rsidR="00592470" w:rsidRPr="00B83D66" w:rsidRDefault="00592470" w:rsidP="00323C32">
      <w:pPr>
        <w:ind w:left="720" w:firstLine="720"/>
        <w:outlineLvl w:val="0"/>
        <w:rPr>
          <w:szCs w:val="24"/>
          <w:u w:val="single"/>
        </w:rPr>
      </w:pPr>
    </w:p>
    <w:p w14:paraId="7C3E4FC5" w14:textId="77777777" w:rsidR="0050688B" w:rsidRPr="00B83D66" w:rsidRDefault="001E7F86" w:rsidP="00323C32">
      <w:pPr>
        <w:ind w:left="720" w:firstLine="720"/>
        <w:outlineLvl w:val="0"/>
        <w:rPr>
          <w:szCs w:val="24"/>
          <w:u w:val="single"/>
        </w:rPr>
      </w:pPr>
      <w:r w:rsidRPr="00B83D66">
        <w:rPr>
          <w:szCs w:val="24"/>
          <w:u w:val="single"/>
        </w:rPr>
        <w:t xml:space="preserve">Quality monitoring may be done </w:t>
      </w:r>
      <w:r w:rsidR="00480DCC" w:rsidRPr="00B83D66">
        <w:rPr>
          <w:szCs w:val="24"/>
          <w:u w:val="single"/>
        </w:rPr>
        <w:t xml:space="preserve">by </w:t>
      </w:r>
      <w:r w:rsidRPr="00B83D66">
        <w:rPr>
          <w:szCs w:val="24"/>
          <w:u w:val="single"/>
        </w:rPr>
        <w:t xml:space="preserve">external quality review organizations, </w:t>
      </w:r>
      <w:r w:rsidR="0050688B" w:rsidRPr="00B83D66">
        <w:rPr>
          <w:szCs w:val="24"/>
          <w:u w:val="single"/>
        </w:rPr>
        <w:t>or, if the</w:t>
      </w:r>
    </w:p>
    <w:p w14:paraId="7D873BB0" w14:textId="77777777" w:rsidR="0050688B" w:rsidRPr="00B83D66" w:rsidRDefault="00480DCC" w:rsidP="00323C32">
      <w:pPr>
        <w:ind w:left="720" w:firstLine="720"/>
        <w:outlineLvl w:val="0"/>
        <w:rPr>
          <w:szCs w:val="24"/>
          <w:u w:val="single"/>
        </w:rPr>
      </w:pPr>
      <w:r w:rsidRPr="00B83D66">
        <w:rPr>
          <w:szCs w:val="24"/>
          <w:u w:val="single"/>
        </w:rPr>
        <w:t xml:space="preserve">State wishes, internally by a </w:t>
      </w:r>
      <w:proofErr w:type="gramStart"/>
      <w:r w:rsidRPr="00B83D66">
        <w:rPr>
          <w:szCs w:val="24"/>
          <w:u w:val="single"/>
        </w:rPr>
        <w:t>State</w:t>
      </w:r>
      <w:proofErr w:type="gramEnd"/>
      <w:r w:rsidRPr="00B83D66">
        <w:rPr>
          <w:szCs w:val="24"/>
          <w:u w:val="single"/>
        </w:rPr>
        <w:t xml:space="preserve"> board or agency independent of the State CHIP </w:t>
      </w:r>
    </w:p>
    <w:p w14:paraId="4809CA58" w14:textId="77777777" w:rsidR="001E7F86" w:rsidRPr="00B83D66" w:rsidRDefault="00480DCC" w:rsidP="00323C32">
      <w:pPr>
        <w:ind w:left="720" w:firstLine="720"/>
        <w:outlineLvl w:val="0"/>
        <w:rPr>
          <w:szCs w:val="24"/>
          <w:u w:val="single"/>
        </w:rPr>
      </w:pPr>
      <w:r w:rsidRPr="00B83D66">
        <w:rPr>
          <w:szCs w:val="24"/>
          <w:u w:val="single"/>
        </w:rPr>
        <w:t>Agency</w:t>
      </w:r>
      <w:r w:rsidR="003335CF" w:rsidRPr="00B83D66">
        <w:rPr>
          <w:szCs w:val="24"/>
          <w:u w:val="single"/>
        </w:rPr>
        <w:t xml:space="preserve">. </w:t>
      </w:r>
      <w:r w:rsidR="001E7F86" w:rsidRPr="00B83D66">
        <w:rPr>
          <w:szCs w:val="24"/>
          <w:u w:val="single"/>
        </w:rPr>
        <w:t xml:space="preserve">Establishing grievance measures is also an important aspect of monitoring. </w:t>
      </w:r>
    </w:p>
    <w:p w14:paraId="3AA4721A" w14:textId="77777777" w:rsidR="0050688B" w:rsidRPr="00B83D66" w:rsidRDefault="0050688B" w:rsidP="00323C32">
      <w:pPr>
        <w:ind w:left="720" w:firstLine="720"/>
        <w:outlineLvl w:val="0"/>
        <w:rPr>
          <w:szCs w:val="24"/>
        </w:rPr>
      </w:pPr>
    </w:p>
    <w:p w14:paraId="51BA2B02" w14:textId="77777777" w:rsidR="009F4FD3" w:rsidRPr="00B83D66" w:rsidRDefault="00BE6EEA" w:rsidP="00323C32">
      <w:pPr>
        <w:tabs>
          <w:tab w:val="left" w:pos="-1440"/>
        </w:tabs>
        <w:ind w:left="720" w:hanging="720"/>
        <w:rPr>
          <w:szCs w:val="24"/>
        </w:rPr>
      </w:pPr>
      <w:r>
        <w:rPr>
          <w:szCs w:val="24"/>
        </w:rPr>
        <w:fldChar w:fldCharType="begin">
          <w:ffData>
            <w:name w:val=""/>
            <w:enabled/>
            <w:calcOnExit w:val="0"/>
            <w:statusText w:type="text" w:val="This is checkbox to check if State elects to use funds under Title XXI to provide expanded eligibility under State Medicaid Plan."/>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9F4FD3" w:rsidRPr="00B83D66">
        <w:rPr>
          <w:szCs w:val="24"/>
        </w:rPr>
        <w:tab/>
        <w:t xml:space="preserve">Check here if the </w:t>
      </w:r>
      <w:r w:rsidR="008840CA" w:rsidRPr="00B83D66">
        <w:rPr>
          <w:szCs w:val="24"/>
        </w:rPr>
        <w:t xml:space="preserve">State </w:t>
      </w:r>
      <w:r w:rsidR="009F4FD3" w:rsidRPr="00B83D66">
        <w:rPr>
          <w:szCs w:val="24"/>
        </w:rPr>
        <w:t xml:space="preserve">elects to use funds provided under Title XXI only to provide expanded eligibility under the </w:t>
      </w:r>
      <w:r w:rsidR="00117F99" w:rsidRPr="00B83D66">
        <w:rPr>
          <w:szCs w:val="24"/>
        </w:rPr>
        <w:t xml:space="preserve">State’s </w:t>
      </w:r>
      <w:r w:rsidR="009F4FD3" w:rsidRPr="00B83D66">
        <w:rPr>
          <w:szCs w:val="24"/>
        </w:rPr>
        <w:t xml:space="preserve">Medicaid </w:t>
      </w:r>
      <w:proofErr w:type="gramStart"/>
      <w:r w:rsidR="009F4FD3" w:rsidRPr="00B83D66">
        <w:rPr>
          <w:szCs w:val="24"/>
        </w:rPr>
        <w:t>plan, and</w:t>
      </w:r>
      <w:proofErr w:type="gramEnd"/>
      <w:r w:rsidR="009F4FD3" w:rsidRPr="00B83D66">
        <w:rPr>
          <w:szCs w:val="24"/>
        </w:rPr>
        <w:t xml:space="preserve"> continue on to Section 8.</w:t>
      </w:r>
    </w:p>
    <w:p w14:paraId="6E10C437" w14:textId="77777777" w:rsidR="009F4FD3" w:rsidRPr="00B83D66" w:rsidRDefault="009F4FD3" w:rsidP="00323C32">
      <w:pPr>
        <w:rPr>
          <w:szCs w:val="24"/>
        </w:rPr>
      </w:pPr>
    </w:p>
    <w:p w14:paraId="14445FAE" w14:textId="77777777" w:rsidR="00A52347" w:rsidRPr="00B83D66" w:rsidRDefault="00A52347" w:rsidP="00323C32">
      <w:pPr>
        <w:ind w:left="1440" w:hanging="1440"/>
        <w:outlineLvl w:val="0"/>
        <w:rPr>
          <w:szCs w:val="24"/>
          <w:u w:val="single"/>
        </w:rPr>
      </w:pPr>
      <w:bookmarkStart w:id="320" w:name="_Toc200444712"/>
      <w:r w:rsidRPr="00B83D66">
        <w:rPr>
          <w:szCs w:val="24"/>
          <w:u w:val="single"/>
        </w:rPr>
        <w:t xml:space="preserve">Guidance: </w:t>
      </w:r>
      <w:r w:rsidRPr="00B83D66">
        <w:rPr>
          <w:szCs w:val="24"/>
          <w:u w:val="single"/>
        </w:rPr>
        <w:tab/>
        <w:t>The State must specify the qualifications of entities that will provide coverage and the conditions of participation. States should also define the quality standard they are using, for example, NCQA Standards or</w:t>
      </w:r>
      <w:r w:rsidR="0067144B" w:rsidRPr="00B83D66">
        <w:rPr>
          <w:szCs w:val="24"/>
          <w:u w:val="single"/>
        </w:rPr>
        <w:t xml:space="preserve"> other</w:t>
      </w:r>
      <w:r w:rsidRPr="00B83D66">
        <w:rPr>
          <w:szCs w:val="24"/>
          <w:u w:val="single"/>
        </w:rPr>
        <w:t xml:space="preserve"> professional standards</w:t>
      </w:r>
      <w:r w:rsidR="003335CF" w:rsidRPr="00B83D66">
        <w:rPr>
          <w:szCs w:val="24"/>
          <w:u w:val="single"/>
        </w:rPr>
        <w:t xml:space="preserve">. </w:t>
      </w:r>
      <w:r w:rsidRPr="00B83D66">
        <w:rPr>
          <w:szCs w:val="24"/>
          <w:u w:val="single"/>
        </w:rPr>
        <w:t>Any description of the information strat</w:t>
      </w:r>
      <w:r w:rsidR="00121008">
        <w:rPr>
          <w:szCs w:val="24"/>
          <w:u w:val="single"/>
        </w:rPr>
        <w:t>egies used should be linked to S</w:t>
      </w:r>
      <w:r w:rsidRPr="00B83D66">
        <w:rPr>
          <w:szCs w:val="24"/>
          <w:u w:val="single"/>
        </w:rPr>
        <w:t>ection 9</w:t>
      </w:r>
      <w:r w:rsidR="003335CF" w:rsidRPr="00121008">
        <w:rPr>
          <w:szCs w:val="24"/>
          <w:u w:val="single"/>
        </w:rPr>
        <w:t xml:space="preserve">. </w:t>
      </w:r>
      <w:r w:rsidRPr="00121008">
        <w:rPr>
          <w:szCs w:val="24"/>
          <w:u w:val="single"/>
        </w:rPr>
        <w:t>(</w:t>
      </w:r>
      <w:r w:rsidR="00121008" w:rsidRPr="00121008">
        <w:rPr>
          <w:szCs w:val="24"/>
          <w:u w:val="single"/>
        </w:rPr>
        <w:t xml:space="preserve">Section </w:t>
      </w:r>
      <w:r w:rsidRPr="00121008">
        <w:rPr>
          <w:szCs w:val="24"/>
          <w:u w:val="single"/>
        </w:rPr>
        <w:t>2102(a)(</w:t>
      </w:r>
      <w:r w:rsidRPr="00B83D66">
        <w:rPr>
          <w:szCs w:val="24"/>
          <w:u w:val="single"/>
        </w:rPr>
        <w:t>7)(A)) (42CFR, 457.495)</w:t>
      </w:r>
    </w:p>
    <w:p w14:paraId="1E1746B1" w14:textId="77777777" w:rsidR="00592470" w:rsidRPr="00B83D66" w:rsidRDefault="00592470" w:rsidP="00323C32">
      <w:pPr>
        <w:ind w:left="1440" w:hanging="1440"/>
        <w:outlineLvl w:val="0"/>
        <w:rPr>
          <w:szCs w:val="24"/>
        </w:rPr>
      </w:pPr>
    </w:p>
    <w:p w14:paraId="7DFFBBC7" w14:textId="77777777" w:rsidR="006915AB" w:rsidRPr="00B83D66" w:rsidRDefault="009F4FD3" w:rsidP="009245AB">
      <w:pPr>
        <w:ind w:left="1440" w:hanging="1440"/>
        <w:rPr>
          <w:szCs w:val="24"/>
        </w:rPr>
      </w:pPr>
      <w:r w:rsidRPr="00B83D66">
        <w:rPr>
          <w:rStyle w:val="Heading3Char"/>
          <w:rFonts w:ascii="Times New Roman" w:hAnsi="Times New Roman" w:cs="Times New Roman"/>
          <w:sz w:val="24"/>
          <w:szCs w:val="24"/>
        </w:rPr>
        <w:t>7.1.</w:t>
      </w:r>
      <w:bookmarkEnd w:id="320"/>
      <w:r w:rsidRPr="00B83D66">
        <w:rPr>
          <w:szCs w:val="24"/>
        </w:rPr>
        <w:tab/>
        <w:t>Describe the methods (including external and internal monitoring) used to assure the quality and appropriateness of care, particularly with respect to well-baby care, well-</w:t>
      </w:r>
      <w:proofErr w:type="gramStart"/>
      <w:r w:rsidRPr="00B83D66">
        <w:rPr>
          <w:szCs w:val="24"/>
        </w:rPr>
        <w:t>child care</w:t>
      </w:r>
      <w:proofErr w:type="gramEnd"/>
      <w:r w:rsidRPr="00B83D66">
        <w:rPr>
          <w:szCs w:val="24"/>
        </w:rPr>
        <w:t xml:space="preserve">, and immunizations provided under the plan. </w:t>
      </w:r>
      <w:r w:rsidR="006915AB" w:rsidRPr="00B83D66">
        <w:rPr>
          <w:szCs w:val="24"/>
        </w:rPr>
        <w:t>(</w:t>
      </w:r>
      <w:r w:rsidR="00121008" w:rsidRPr="00B83D66">
        <w:rPr>
          <w:szCs w:val="24"/>
        </w:rPr>
        <w:t xml:space="preserve">Section </w:t>
      </w:r>
      <w:r w:rsidR="006915AB" w:rsidRPr="00B83D66">
        <w:rPr>
          <w:szCs w:val="24"/>
        </w:rPr>
        <w:t>2102(a)(7)(A)) (42CFR 457.495(a))</w:t>
      </w:r>
      <w:r w:rsidRPr="00B83D66">
        <w:rPr>
          <w:szCs w:val="24"/>
        </w:rPr>
        <w:t xml:space="preserve"> Will the </w:t>
      </w:r>
      <w:r w:rsidR="008840CA" w:rsidRPr="00B83D66">
        <w:rPr>
          <w:szCs w:val="24"/>
        </w:rPr>
        <w:t xml:space="preserve">State </w:t>
      </w:r>
      <w:r w:rsidRPr="00B83D66">
        <w:rPr>
          <w:szCs w:val="24"/>
        </w:rPr>
        <w:t>utilize any of the following tools to assure quality? (Check all that apply and describe the activities for any categories utilized.)</w:t>
      </w:r>
    </w:p>
    <w:bookmarkStart w:id="321" w:name="Text149"/>
    <w:p w14:paraId="56D3CC6F" w14:textId="77777777" w:rsidR="009F4FD3" w:rsidRPr="00B83D66" w:rsidRDefault="00BE6EEA" w:rsidP="00323C32">
      <w:pPr>
        <w:ind w:left="1440"/>
        <w:rPr>
          <w:szCs w:val="24"/>
        </w:rPr>
      </w:pPr>
      <w:r>
        <w:rPr>
          <w:szCs w:val="24"/>
        </w:rPr>
        <w:fldChar w:fldCharType="begin">
          <w:ffData>
            <w:name w:val="Text149"/>
            <w:enabled/>
            <w:calcOnExit w:val="0"/>
            <w:statusText w:type="text" w:val="This is a text field to describe methods used to assure quality and appropriateness of care, particularly with respect to well-baby car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21"/>
    </w:p>
    <w:p w14:paraId="1656A401" w14:textId="77777777" w:rsidR="006915AB" w:rsidRDefault="009F4FD3" w:rsidP="00323C32">
      <w:pPr>
        <w:tabs>
          <w:tab w:val="left" w:pos="-1440"/>
        </w:tabs>
        <w:ind w:left="2160" w:hanging="1440"/>
        <w:rPr>
          <w:szCs w:val="24"/>
        </w:rPr>
      </w:pPr>
      <w:r w:rsidRPr="00B83D66">
        <w:rPr>
          <w:b/>
          <w:szCs w:val="24"/>
        </w:rPr>
        <w:lastRenderedPageBreak/>
        <w:t>7.1.1</w:t>
      </w:r>
      <w:r w:rsidR="003335CF" w:rsidRPr="00B83D66">
        <w:rPr>
          <w:b/>
          <w:szCs w:val="24"/>
        </w:rPr>
        <w:t xml:space="preserve">. </w:t>
      </w:r>
      <w:r w:rsidR="00BE6EEA">
        <w:rPr>
          <w:szCs w:val="24"/>
        </w:rPr>
        <w:fldChar w:fldCharType="begin">
          <w:ffData>
            <w:name w:val=""/>
            <w:enabled/>
            <w:calcOnExit w:val="0"/>
            <w:statusText w:type="text" w:val="This is a checkbox to select quality standards."/>
            <w:checkBox>
              <w:sizeAuto/>
              <w:default w:val="0"/>
            </w:checkBox>
          </w:ffData>
        </w:fldChar>
      </w:r>
      <w:r w:rsidR="00BE6EEA">
        <w:rPr>
          <w:szCs w:val="24"/>
        </w:rPr>
        <w:instrText xml:space="preserve"> FORMCHECKBOX </w:instrText>
      </w:r>
      <w:r w:rsidR="00000000">
        <w:rPr>
          <w:szCs w:val="24"/>
        </w:rPr>
      </w:r>
      <w:r w:rsidR="00000000">
        <w:rPr>
          <w:szCs w:val="24"/>
        </w:rPr>
        <w:fldChar w:fldCharType="separate"/>
      </w:r>
      <w:r w:rsidR="00BE6EEA">
        <w:rPr>
          <w:szCs w:val="24"/>
        </w:rPr>
        <w:fldChar w:fldCharType="end"/>
      </w:r>
      <w:r w:rsidRPr="00B83D66">
        <w:rPr>
          <w:szCs w:val="24"/>
        </w:rPr>
        <w:tab/>
        <w:t>Quality standards</w:t>
      </w:r>
    </w:p>
    <w:p w14:paraId="14DE8080" w14:textId="77777777" w:rsidR="009245AB" w:rsidRPr="00B83D66" w:rsidRDefault="00BE6EEA" w:rsidP="00BE6EEA">
      <w:pPr>
        <w:tabs>
          <w:tab w:val="left" w:pos="-1440"/>
          <w:tab w:val="left" w:pos="2160"/>
        </w:tabs>
        <w:ind w:left="2160" w:hanging="1440"/>
        <w:rPr>
          <w:szCs w:val="24"/>
        </w:rPr>
      </w:pPr>
      <w:r>
        <w:rPr>
          <w:szCs w:val="24"/>
        </w:rPr>
        <w:tab/>
      </w:r>
      <w:bookmarkStart w:id="322" w:name="Text150"/>
      <w:r w:rsidR="00C90551">
        <w:rPr>
          <w:szCs w:val="24"/>
        </w:rPr>
        <w:fldChar w:fldCharType="begin">
          <w:ffData>
            <w:name w:val="Text150"/>
            <w:enabled/>
            <w:calcOnExit w:val="0"/>
            <w:statusText w:type="text" w:val="This is a text field to quality standards."/>
            <w:textInput/>
          </w:ffData>
        </w:fldChar>
      </w:r>
      <w:r w:rsidR="00C90551">
        <w:rPr>
          <w:szCs w:val="24"/>
        </w:rPr>
        <w:instrText xml:space="preserve"> FORMTEXT </w:instrText>
      </w:r>
      <w:r w:rsidR="00C90551">
        <w:rPr>
          <w:szCs w:val="24"/>
        </w:rPr>
      </w:r>
      <w:r w:rsidR="00C90551">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sidR="00C90551">
        <w:rPr>
          <w:szCs w:val="24"/>
        </w:rPr>
        <w:fldChar w:fldCharType="end"/>
      </w:r>
      <w:bookmarkEnd w:id="322"/>
    </w:p>
    <w:p w14:paraId="36F46293" w14:textId="77777777" w:rsidR="006915AB" w:rsidRDefault="009F4FD3" w:rsidP="00323C32">
      <w:pPr>
        <w:tabs>
          <w:tab w:val="left" w:pos="-1440"/>
        </w:tabs>
        <w:ind w:left="2160" w:hanging="1440"/>
        <w:rPr>
          <w:szCs w:val="24"/>
        </w:rPr>
      </w:pPr>
      <w:r w:rsidRPr="00B83D66">
        <w:rPr>
          <w:b/>
          <w:szCs w:val="24"/>
        </w:rPr>
        <w:t>7.1.2</w:t>
      </w:r>
      <w:r w:rsidR="003335CF" w:rsidRPr="00B83D66">
        <w:rPr>
          <w:b/>
          <w:szCs w:val="24"/>
        </w:rPr>
        <w:t xml:space="preserve">. </w:t>
      </w:r>
      <w:r w:rsidR="00C90551">
        <w:rPr>
          <w:szCs w:val="24"/>
        </w:rPr>
        <w:fldChar w:fldCharType="begin">
          <w:ffData>
            <w:name w:val=""/>
            <w:enabled/>
            <w:calcOnExit w:val="0"/>
            <w:statusText w:type="text" w:val="This is a checkbox to select performance meassurement."/>
            <w:checkBox>
              <w:sizeAuto/>
              <w:default w:val="0"/>
            </w:checkBox>
          </w:ffData>
        </w:fldChar>
      </w:r>
      <w:r w:rsidR="00C90551">
        <w:rPr>
          <w:szCs w:val="24"/>
        </w:rPr>
        <w:instrText xml:space="preserve"> FORMCHECKBOX </w:instrText>
      </w:r>
      <w:r w:rsidR="00000000">
        <w:rPr>
          <w:szCs w:val="24"/>
        </w:rPr>
      </w:r>
      <w:r w:rsidR="00000000">
        <w:rPr>
          <w:szCs w:val="24"/>
        </w:rPr>
        <w:fldChar w:fldCharType="separate"/>
      </w:r>
      <w:r w:rsidR="00C90551">
        <w:rPr>
          <w:szCs w:val="24"/>
        </w:rPr>
        <w:fldChar w:fldCharType="end"/>
      </w:r>
      <w:r w:rsidRPr="00B83D66">
        <w:rPr>
          <w:szCs w:val="24"/>
        </w:rPr>
        <w:tab/>
        <w:t>Performance measurement</w:t>
      </w:r>
    </w:p>
    <w:p w14:paraId="58768475" w14:textId="77777777" w:rsidR="009245AB" w:rsidRPr="00B83D66" w:rsidRDefault="00C90551" w:rsidP="00C90551">
      <w:pPr>
        <w:tabs>
          <w:tab w:val="left" w:pos="-1440"/>
          <w:tab w:val="left" w:pos="2220"/>
        </w:tabs>
        <w:ind w:left="2160" w:hanging="1440"/>
        <w:rPr>
          <w:szCs w:val="24"/>
        </w:rPr>
      </w:pPr>
      <w:r>
        <w:rPr>
          <w:szCs w:val="24"/>
        </w:rPr>
        <w:tab/>
      </w:r>
      <w:bookmarkStart w:id="323" w:name="Text151"/>
      <w:r>
        <w:rPr>
          <w:szCs w:val="24"/>
        </w:rPr>
        <w:fldChar w:fldCharType="begin">
          <w:ffData>
            <w:name w:val="Text151"/>
            <w:enabled/>
            <w:calcOnExit w:val="0"/>
            <w:statusText w:type="text" w:val="This is a text field to describe performance measurement."/>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23"/>
    </w:p>
    <w:p w14:paraId="55C45B4A" w14:textId="77777777" w:rsidR="00564AC6" w:rsidRDefault="00564AC6" w:rsidP="00323C32">
      <w:pPr>
        <w:tabs>
          <w:tab w:val="left" w:pos="-1440"/>
        </w:tabs>
        <w:ind w:left="2880" w:hanging="1440"/>
        <w:rPr>
          <w:szCs w:val="24"/>
        </w:rPr>
      </w:pPr>
      <w:r w:rsidRPr="00B83D66">
        <w:rPr>
          <w:szCs w:val="24"/>
        </w:rPr>
        <w:tab/>
      </w:r>
      <w:r w:rsidRPr="00B83D66">
        <w:rPr>
          <w:b/>
          <w:szCs w:val="24"/>
        </w:rPr>
        <w:t>7.1.2 (a)</w:t>
      </w:r>
      <w:r w:rsidRPr="00B83D66">
        <w:rPr>
          <w:szCs w:val="24"/>
        </w:rPr>
        <w:t xml:space="preserve"> </w:t>
      </w:r>
      <w:r w:rsidR="00C90551">
        <w:rPr>
          <w:szCs w:val="24"/>
        </w:rPr>
        <w:fldChar w:fldCharType="begin">
          <w:ffData>
            <w:name w:val=""/>
            <w:enabled/>
            <w:calcOnExit w:val="0"/>
            <w:statusText w:type="text" w:val="This is a checkbox to check CHIPRA Quality Core Set."/>
            <w:checkBox>
              <w:sizeAuto/>
              <w:default w:val="0"/>
            </w:checkBox>
          </w:ffData>
        </w:fldChar>
      </w:r>
      <w:r w:rsidR="00C90551">
        <w:rPr>
          <w:szCs w:val="24"/>
        </w:rPr>
        <w:instrText xml:space="preserve"> FORMCHECKBOX </w:instrText>
      </w:r>
      <w:r w:rsidR="00000000">
        <w:rPr>
          <w:szCs w:val="24"/>
        </w:rPr>
      </w:r>
      <w:r w:rsidR="00000000">
        <w:rPr>
          <w:szCs w:val="24"/>
        </w:rPr>
        <w:fldChar w:fldCharType="separate"/>
      </w:r>
      <w:r w:rsidR="00C90551">
        <w:rPr>
          <w:szCs w:val="24"/>
        </w:rPr>
        <w:fldChar w:fldCharType="end"/>
      </w:r>
      <w:r w:rsidR="0041748B">
        <w:rPr>
          <w:szCs w:val="24"/>
        </w:rPr>
        <w:t xml:space="preserve">  </w:t>
      </w:r>
      <w:r w:rsidRPr="00B83D66">
        <w:rPr>
          <w:szCs w:val="24"/>
        </w:rPr>
        <w:t>CHIPRA Quality Core Set</w:t>
      </w:r>
    </w:p>
    <w:p w14:paraId="68EEF71A" w14:textId="77777777" w:rsidR="009245AB" w:rsidRPr="00B83D66" w:rsidRDefault="00C90551" w:rsidP="00C90551">
      <w:pPr>
        <w:tabs>
          <w:tab w:val="left" w:pos="-1440"/>
          <w:tab w:val="left" w:pos="4140"/>
        </w:tabs>
        <w:ind w:left="2880" w:hanging="1440"/>
        <w:rPr>
          <w:szCs w:val="24"/>
        </w:rPr>
      </w:pPr>
      <w:r>
        <w:rPr>
          <w:szCs w:val="24"/>
        </w:rPr>
        <w:tab/>
      </w:r>
      <w:r>
        <w:rPr>
          <w:szCs w:val="24"/>
        </w:rPr>
        <w:tab/>
      </w:r>
      <w:bookmarkStart w:id="324" w:name="Text152"/>
      <w:r>
        <w:rPr>
          <w:szCs w:val="24"/>
        </w:rPr>
        <w:fldChar w:fldCharType="begin">
          <w:ffData>
            <w:name w:val="Text152"/>
            <w:enabled/>
            <w:calcOnExit w:val="0"/>
            <w:statusText w:type="text" w:val="This is a textfield to enter CHIPRA Quality Core Set."/>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24"/>
    </w:p>
    <w:p w14:paraId="328A9CC1" w14:textId="77777777" w:rsidR="00564AC6" w:rsidRPr="00B83D66" w:rsidRDefault="00564AC6" w:rsidP="00323C32">
      <w:pPr>
        <w:tabs>
          <w:tab w:val="left" w:pos="-1440"/>
        </w:tabs>
        <w:ind w:left="2880" w:hanging="1440"/>
        <w:rPr>
          <w:szCs w:val="24"/>
        </w:rPr>
      </w:pPr>
      <w:r w:rsidRPr="00B83D66">
        <w:rPr>
          <w:b/>
          <w:szCs w:val="24"/>
        </w:rPr>
        <w:tab/>
        <w:t>7.1.2 (b)</w:t>
      </w:r>
      <w:r w:rsidRPr="00B83D66">
        <w:rPr>
          <w:szCs w:val="24"/>
        </w:rPr>
        <w:t xml:space="preserve"> </w:t>
      </w:r>
      <w:r w:rsidR="00C90551">
        <w:rPr>
          <w:szCs w:val="24"/>
        </w:rPr>
        <w:fldChar w:fldCharType="begin">
          <w:ffData>
            <w:name w:val=""/>
            <w:enabled/>
            <w:calcOnExit w:val="0"/>
            <w:statusText w:type="text" w:val="This is a checkbox to check other."/>
            <w:checkBox>
              <w:sizeAuto/>
              <w:default w:val="0"/>
            </w:checkBox>
          </w:ffData>
        </w:fldChar>
      </w:r>
      <w:r w:rsidR="00C90551">
        <w:rPr>
          <w:szCs w:val="24"/>
        </w:rPr>
        <w:instrText xml:space="preserve"> FORMCHECKBOX </w:instrText>
      </w:r>
      <w:r w:rsidR="00000000">
        <w:rPr>
          <w:szCs w:val="24"/>
        </w:rPr>
      </w:r>
      <w:r w:rsidR="00000000">
        <w:rPr>
          <w:szCs w:val="24"/>
        </w:rPr>
        <w:fldChar w:fldCharType="separate"/>
      </w:r>
      <w:r w:rsidR="00C90551">
        <w:rPr>
          <w:szCs w:val="24"/>
        </w:rPr>
        <w:fldChar w:fldCharType="end"/>
      </w:r>
      <w:r w:rsidR="0041748B">
        <w:rPr>
          <w:szCs w:val="24"/>
        </w:rPr>
        <w:t xml:space="preserve"> </w:t>
      </w:r>
      <w:r w:rsidRPr="00B83D66">
        <w:rPr>
          <w:szCs w:val="24"/>
        </w:rPr>
        <w:t xml:space="preserve"> Other</w:t>
      </w:r>
    </w:p>
    <w:p w14:paraId="0AAC58B4" w14:textId="77777777" w:rsidR="006915AB" w:rsidRPr="00B83D66" w:rsidRDefault="00C90551" w:rsidP="00C90551">
      <w:pPr>
        <w:tabs>
          <w:tab w:val="left" w:pos="-1440"/>
          <w:tab w:val="left" w:pos="4164"/>
        </w:tabs>
        <w:ind w:left="2160" w:hanging="1440"/>
        <w:rPr>
          <w:szCs w:val="24"/>
        </w:rPr>
      </w:pPr>
      <w:r>
        <w:rPr>
          <w:szCs w:val="24"/>
        </w:rPr>
        <w:tab/>
      </w:r>
      <w:r>
        <w:rPr>
          <w:szCs w:val="24"/>
        </w:rPr>
        <w:tab/>
      </w:r>
      <w:bookmarkStart w:id="325" w:name="Text153"/>
      <w:r>
        <w:rPr>
          <w:szCs w:val="24"/>
        </w:rPr>
        <w:fldChar w:fldCharType="begin">
          <w:ffData>
            <w:name w:val="Text153"/>
            <w:enabled/>
            <w:calcOnExit w:val="0"/>
            <w:statusText w:type="text" w:val="This is a text field to enter Other."/>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25"/>
    </w:p>
    <w:p w14:paraId="10D3BAE6" w14:textId="77777777" w:rsidR="006915AB" w:rsidRDefault="009F4FD3" w:rsidP="00323C32">
      <w:pPr>
        <w:tabs>
          <w:tab w:val="left" w:pos="-1440"/>
        </w:tabs>
        <w:ind w:left="2160" w:hanging="1440"/>
        <w:rPr>
          <w:szCs w:val="24"/>
        </w:rPr>
      </w:pPr>
      <w:r w:rsidRPr="00B83D66">
        <w:rPr>
          <w:b/>
          <w:szCs w:val="24"/>
        </w:rPr>
        <w:t>7.1.3</w:t>
      </w:r>
      <w:r w:rsidR="003335CF" w:rsidRPr="00B83D66">
        <w:rPr>
          <w:b/>
          <w:szCs w:val="24"/>
        </w:rPr>
        <w:t xml:space="preserve">. </w:t>
      </w:r>
      <w:r w:rsidR="00C90551">
        <w:rPr>
          <w:szCs w:val="24"/>
        </w:rPr>
        <w:fldChar w:fldCharType="begin">
          <w:ffData>
            <w:name w:val=""/>
            <w:enabled/>
            <w:calcOnExit w:val="0"/>
            <w:statusText w:type="text" w:val="This is a checkbox to check Information strategies."/>
            <w:checkBox>
              <w:sizeAuto/>
              <w:default w:val="0"/>
            </w:checkBox>
          </w:ffData>
        </w:fldChar>
      </w:r>
      <w:r w:rsidR="00C90551">
        <w:rPr>
          <w:szCs w:val="24"/>
        </w:rPr>
        <w:instrText xml:space="preserve"> FORMCHECKBOX </w:instrText>
      </w:r>
      <w:r w:rsidR="00000000">
        <w:rPr>
          <w:szCs w:val="24"/>
        </w:rPr>
      </w:r>
      <w:r w:rsidR="00000000">
        <w:rPr>
          <w:szCs w:val="24"/>
        </w:rPr>
        <w:fldChar w:fldCharType="separate"/>
      </w:r>
      <w:r w:rsidR="00C90551">
        <w:rPr>
          <w:szCs w:val="24"/>
        </w:rPr>
        <w:fldChar w:fldCharType="end"/>
      </w:r>
      <w:r w:rsidRPr="00B83D66">
        <w:rPr>
          <w:szCs w:val="24"/>
        </w:rPr>
        <w:tab/>
        <w:t>Information strategies</w:t>
      </w:r>
    </w:p>
    <w:p w14:paraId="25B5C44D" w14:textId="77777777" w:rsidR="009245AB" w:rsidRPr="00B83D66" w:rsidRDefault="00C90551" w:rsidP="00C90551">
      <w:pPr>
        <w:tabs>
          <w:tab w:val="left" w:pos="-1440"/>
          <w:tab w:val="left" w:pos="2172"/>
        </w:tabs>
        <w:ind w:left="2160" w:hanging="1440"/>
        <w:rPr>
          <w:szCs w:val="24"/>
        </w:rPr>
      </w:pPr>
      <w:r>
        <w:rPr>
          <w:szCs w:val="24"/>
        </w:rPr>
        <w:tab/>
      </w:r>
      <w:bookmarkStart w:id="326" w:name="Text154"/>
      <w:r>
        <w:rPr>
          <w:szCs w:val="24"/>
        </w:rPr>
        <w:fldChar w:fldCharType="begin">
          <w:ffData>
            <w:name w:val="Text154"/>
            <w:enabled/>
            <w:calcOnExit w:val="0"/>
            <w:statusText w:type="text" w:val="This is a text field to enter information strategi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26"/>
    </w:p>
    <w:p w14:paraId="49388109" w14:textId="77777777" w:rsidR="00F02E0C" w:rsidRPr="00B83D66" w:rsidRDefault="009F4FD3" w:rsidP="009245AB">
      <w:pPr>
        <w:tabs>
          <w:tab w:val="left" w:pos="-1440"/>
        </w:tabs>
        <w:ind w:left="2160" w:hanging="1440"/>
        <w:rPr>
          <w:szCs w:val="24"/>
        </w:rPr>
      </w:pPr>
      <w:r w:rsidRPr="00B83D66">
        <w:rPr>
          <w:b/>
          <w:szCs w:val="24"/>
        </w:rPr>
        <w:t>7.1.4</w:t>
      </w:r>
      <w:r w:rsidR="003335CF" w:rsidRPr="00B83D66">
        <w:rPr>
          <w:b/>
          <w:szCs w:val="24"/>
        </w:rPr>
        <w:t xml:space="preserve">. </w:t>
      </w:r>
      <w:r w:rsidR="00C90551">
        <w:rPr>
          <w:szCs w:val="24"/>
        </w:rPr>
        <w:fldChar w:fldCharType="begin">
          <w:ffData>
            <w:name w:val=""/>
            <w:enabled/>
            <w:calcOnExit w:val="0"/>
            <w:statusText w:type="text" w:val="This is a checkbox to select quality improvement strategies."/>
            <w:checkBox>
              <w:sizeAuto/>
              <w:default w:val="0"/>
            </w:checkBox>
          </w:ffData>
        </w:fldChar>
      </w:r>
      <w:r w:rsidR="00C90551">
        <w:rPr>
          <w:szCs w:val="24"/>
        </w:rPr>
        <w:instrText xml:space="preserve"> FORMCHECKBOX </w:instrText>
      </w:r>
      <w:r w:rsidR="00000000">
        <w:rPr>
          <w:szCs w:val="24"/>
        </w:rPr>
      </w:r>
      <w:r w:rsidR="00000000">
        <w:rPr>
          <w:szCs w:val="24"/>
        </w:rPr>
        <w:fldChar w:fldCharType="separate"/>
      </w:r>
      <w:r w:rsidR="00C90551">
        <w:rPr>
          <w:szCs w:val="24"/>
        </w:rPr>
        <w:fldChar w:fldCharType="end"/>
      </w:r>
      <w:r w:rsidRPr="00B83D66">
        <w:rPr>
          <w:szCs w:val="24"/>
        </w:rPr>
        <w:tab/>
        <w:t>Quality improvement strategies</w:t>
      </w:r>
    </w:p>
    <w:p w14:paraId="17BAFF8D" w14:textId="77777777" w:rsidR="00F02E0C" w:rsidRPr="00B83D66" w:rsidRDefault="00C90551" w:rsidP="00C90551">
      <w:pPr>
        <w:tabs>
          <w:tab w:val="left" w:pos="-1440"/>
          <w:tab w:val="left" w:pos="2184"/>
        </w:tabs>
        <w:rPr>
          <w:szCs w:val="24"/>
        </w:rPr>
      </w:pPr>
      <w:r>
        <w:rPr>
          <w:szCs w:val="24"/>
        </w:rPr>
        <w:tab/>
      </w:r>
      <w:bookmarkStart w:id="327" w:name="Text155"/>
      <w:r>
        <w:rPr>
          <w:szCs w:val="24"/>
        </w:rPr>
        <w:fldChar w:fldCharType="begin">
          <w:ffData>
            <w:name w:val="Text155"/>
            <w:enabled/>
            <w:calcOnExit w:val="0"/>
            <w:statusText w:type="text" w:val="This is a text field to enter quality improvement strategi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27"/>
    </w:p>
    <w:p w14:paraId="7BEA906C" w14:textId="77777777" w:rsidR="00A52347" w:rsidRPr="000330A5" w:rsidRDefault="00A52347" w:rsidP="00323C32">
      <w:pPr>
        <w:tabs>
          <w:tab w:val="left" w:pos="-1440"/>
        </w:tabs>
        <w:ind w:left="1440" w:hanging="1440"/>
        <w:rPr>
          <w:szCs w:val="24"/>
          <w:u w:val="single"/>
        </w:rPr>
      </w:pPr>
      <w:bookmarkStart w:id="328" w:name="_Toc200444713"/>
      <w:r w:rsidRPr="00B83D66">
        <w:rPr>
          <w:szCs w:val="24"/>
          <w:u w:val="single"/>
        </w:rPr>
        <w:t xml:space="preserve">Guidance: </w:t>
      </w:r>
      <w:r w:rsidRPr="00B83D66">
        <w:rPr>
          <w:szCs w:val="24"/>
          <w:u w:val="single"/>
        </w:rPr>
        <w:tab/>
        <w:t>Provide a brief description of methods to be used to assure access to covered services, including a description of how the State will assure the quality and appropriateness of the care provided</w:t>
      </w:r>
      <w:r w:rsidR="003335CF" w:rsidRPr="00B83D66">
        <w:rPr>
          <w:szCs w:val="24"/>
          <w:u w:val="single"/>
        </w:rPr>
        <w:t xml:space="preserve">. </w:t>
      </w:r>
      <w:r w:rsidRPr="00B83D66">
        <w:rPr>
          <w:szCs w:val="24"/>
          <w:u w:val="single"/>
        </w:rPr>
        <w:t xml:space="preserve">The State should consider whether there are sufficient providers of care for the newly enrolled populations and whether there is </w:t>
      </w:r>
      <w:r w:rsidRPr="000330A5">
        <w:rPr>
          <w:szCs w:val="24"/>
          <w:u w:val="single"/>
        </w:rPr>
        <w:t>reasonable access to care. (</w:t>
      </w:r>
      <w:r w:rsidR="00121008" w:rsidRPr="000330A5">
        <w:rPr>
          <w:szCs w:val="24"/>
          <w:u w:val="single"/>
        </w:rPr>
        <w:t xml:space="preserve">Section </w:t>
      </w:r>
      <w:r w:rsidRPr="000330A5">
        <w:rPr>
          <w:szCs w:val="24"/>
          <w:u w:val="single"/>
        </w:rPr>
        <w:t xml:space="preserve">2102(a)(7)(B))   </w:t>
      </w:r>
    </w:p>
    <w:p w14:paraId="70B37505" w14:textId="77777777" w:rsidR="00592470" w:rsidRPr="00B83D66" w:rsidRDefault="00592470" w:rsidP="00323C32">
      <w:pPr>
        <w:tabs>
          <w:tab w:val="left" w:pos="-1440"/>
        </w:tabs>
        <w:ind w:left="1440" w:hanging="1440"/>
        <w:rPr>
          <w:szCs w:val="24"/>
        </w:rPr>
      </w:pPr>
    </w:p>
    <w:p w14:paraId="2F9D2F56" w14:textId="77777777" w:rsidR="006915AB" w:rsidRPr="00B83D66" w:rsidRDefault="009F4FD3" w:rsidP="009245AB">
      <w:pPr>
        <w:tabs>
          <w:tab w:val="left" w:pos="-1440"/>
        </w:tabs>
        <w:ind w:left="1440" w:hanging="1440"/>
        <w:rPr>
          <w:szCs w:val="24"/>
        </w:rPr>
      </w:pPr>
      <w:r w:rsidRPr="00B83D66">
        <w:rPr>
          <w:rStyle w:val="Heading3Char"/>
          <w:rFonts w:ascii="Times New Roman" w:hAnsi="Times New Roman" w:cs="Times New Roman"/>
          <w:sz w:val="24"/>
          <w:szCs w:val="24"/>
        </w:rPr>
        <w:t>7.2</w:t>
      </w:r>
      <w:bookmarkEnd w:id="328"/>
      <w:r w:rsidR="003335CF" w:rsidRPr="00B83D66">
        <w:rPr>
          <w:rStyle w:val="Heading3Char"/>
          <w:rFonts w:ascii="Times New Roman" w:hAnsi="Times New Roman" w:cs="Times New Roman"/>
          <w:sz w:val="24"/>
          <w:szCs w:val="24"/>
        </w:rPr>
        <w:t xml:space="preserve">. </w:t>
      </w:r>
      <w:r w:rsidRPr="00B83D66">
        <w:rPr>
          <w:szCs w:val="24"/>
        </w:rPr>
        <w:tab/>
        <w:t>Describe the methods used, including monitoring, to assure</w:t>
      </w:r>
      <w:proofErr w:type="gramStart"/>
      <w:r w:rsidRPr="00B83D66">
        <w:rPr>
          <w:szCs w:val="24"/>
        </w:rPr>
        <w:t xml:space="preserve">:  </w:t>
      </w:r>
      <w:r w:rsidR="006915AB" w:rsidRPr="00B83D66">
        <w:rPr>
          <w:szCs w:val="24"/>
        </w:rPr>
        <w:t>(</w:t>
      </w:r>
      <w:proofErr w:type="gramEnd"/>
      <w:r w:rsidR="00121008" w:rsidRPr="00B83D66">
        <w:rPr>
          <w:szCs w:val="24"/>
        </w:rPr>
        <w:t xml:space="preserve">Section </w:t>
      </w:r>
      <w:r w:rsidR="006915AB" w:rsidRPr="00B83D66">
        <w:rPr>
          <w:szCs w:val="24"/>
        </w:rPr>
        <w:t>2102(a)(7)(B)) (42CFR 457.495)</w:t>
      </w:r>
      <w:r w:rsidRPr="00B83D66">
        <w:rPr>
          <w:szCs w:val="24"/>
        </w:rPr>
        <w:t xml:space="preserve">  </w:t>
      </w:r>
    </w:p>
    <w:p w14:paraId="3C2DCD16" w14:textId="77777777" w:rsidR="009F4FD3" w:rsidRPr="00B83D66" w:rsidRDefault="00C90551" w:rsidP="00C90551">
      <w:pPr>
        <w:tabs>
          <w:tab w:val="left" w:pos="1440"/>
        </w:tabs>
        <w:rPr>
          <w:szCs w:val="24"/>
        </w:rPr>
      </w:pPr>
      <w:r>
        <w:rPr>
          <w:szCs w:val="24"/>
        </w:rPr>
        <w:tab/>
      </w:r>
    </w:p>
    <w:p w14:paraId="44218C79" w14:textId="77777777" w:rsidR="006915AB" w:rsidRPr="00B83D66" w:rsidRDefault="009F4FD3" w:rsidP="00323C32">
      <w:pPr>
        <w:tabs>
          <w:tab w:val="left" w:pos="-1440"/>
        </w:tabs>
        <w:ind w:left="1440" w:hanging="720"/>
        <w:rPr>
          <w:szCs w:val="24"/>
        </w:rPr>
      </w:pPr>
      <w:r w:rsidRPr="00B83D66">
        <w:rPr>
          <w:b/>
          <w:szCs w:val="24"/>
        </w:rPr>
        <w:t>7.2.1</w:t>
      </w:r>
      <w:r w:rsidR="005903B1">
        <w:rPr>
          <w:b/>
          <w:szCs w:val="24"/>
        </w:rPr>
        <w:t>.</w:t>
      </w:r>
      <w:r w:rsidRPr="00B83D66">
        <w:rPr>
          <w:szCs w:val="24"/>
        </w:rPr>
        <w:tab/>
        <w:t>Access to well-baby care, well-</w:t>
      </w:r>
      <w:proofErr w:type="gramStart"/>
      <w:r w:rsidRPr="00B83D66">
        <w:rPr>
          <w:szCs w:val="24"/>
        </w:rPr>
        <w:t>child care</w:t>
      </w:r>
      <w:proofErr w:type="gramEnd"/>
      <w:r w:rsidRPr="00B83D66">
        <w:rPr>
          <w:szCs w:val="24"/>
        </w:rPr>
        <w:t xml:space="preserve">, well-adolescent care and childhood and adolescent immunizations. </w:t>
      </w:r>
      <w:r w:rsidR="006915AB" w:rsidRPr="00B83D66">
        <w:rPr>
          <w:szCs w:val="24"/>
        </w:rPr>
        <w:t>(Section 2102(a)(7</w:t>
      </w:r>
      <w:proofErr w:type="gramStart"/>
      <w:r w:rsidR="006915AB" w:rsidRPr="00B83D66">
        <w:rPr>
          <w:szCs w:val="24"/>
        </w:rPr>
        <w:t>))  (</w:t>
      </w:r>
      <w:proofErr w:type="gramEnd"/>
      <w:r w:rsidR="006915AB" w:rsidRPr="00B83D66">
        <w:rPr>
          <w:szCs w:val="24"/>
        </w:rPr>
        <w:t>42CFR 457.495(a))</w:t>
      </w:r>
    </w:p>
    <w:bookmarkStart w:id="329" w:name="Text157"/>
    <w:p w14:paraId="5616E2BC" w14:textId="77777777" w:rsidR="006915AB" w:rsidRPr="00B83D66" w:rsidRDefault="00C90551" w:rsidP="00C90551">
      <w:pPr>
        <w:ind w:left="720" w:firstLine="720"/>
        <w:rPr>
          <w:szCs w:val="24"/>
        </w:rPr>
      </w:pPr>
      <w:r>
        <w:rPr>
          <w:szCs w:val="24"/>
        </w:rPr>
        <w:fldChar w:fldCharType="begin">
          <w:ffData>
            <w:name w:val="Text157"/>
            <w:enabled/>
            <w:calcOnExit w:val="0"/>
            <w:statusText w:type="text" w:val="This is a text field to describe access to well-baby care, well-child care, well-adolescent care and childhood and adolescent immunization"/>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29"/>
    </w:p>
    <w:p w14:paraId="47052BE6" w14:textId="77777777" w:rsidR="006915AB" w:rsidRPr="00B83D66" w:rsidRDefault="009F4FD3" w:rsidP="00323C32">
      <w:pPr>
        <w:tabs>
          <w:tab w:val="left" w:pos="-1440"/>
        </w:tabs>
        <w:ind w:left="1440" w:hanging="720"/>
        <w:rPr>
          <w:szCs w:val="24"/>
        </w:rPr>
      </w:pPr>
      <w:r w:rsidRPr="00B83D66">
        <w:rPr>
          <w:b/>
          <w:szCs w:val="24"/>
        </w:rPr>
        <w:t>7.2.2</w:t>
      </w:r>
      <w:r w:rsidR="005903B1">
        <w:rPr>
          <w:b/>
          <w:szCs w:val="24"/>
        </w:rPr>
        <w:t>.</w:t>
      </w:r>
      <w:r w:rsidRPr="00B83D66">
        <w:rPr>
          <w:szCs w:val="24"/>
        </w:rPr>
        <w:tab/>
        <w:t>Access to covered services, including emergency</w:t>
      </w:r>
      <w:r w:rsidR="00121008">
        <w:rPr>
          <w:szCs w:val="24"/>
        </w:rPr>
        <w:t xml:space="preserve"> services as defined in 42 CFR </w:t>
      </w:r>
      <w:r w:rsidRPr="00B83D66">
        <w:rPr>
          <w:szCs w:val="24"/>
        </w:rPr>
        <w:t>457.10</w:t>
      </w:r>
      <w:r w:rsidR="003335CF" w:rsidRPr="00B83D66">
        <w:rPr>
          <w:szCs w:val="24"/>
        </w:rPr>
        <w:t xml:space="preserve">. </w:t>
      </w:r>
      <w:r w:rsidR="006915AB" w:rsidRPr="00B83D66">
        <w:rPr>
          <w:szCs w:val="24"/>
        </w:rPr>
        <w:t>(Section 2102(a)(7)) 42CFR 457.495(b))</w:t>
      </w:r>
    </w:p>
    <w:bookmarkStart w:id="330" w:name="Text158"/>
    <w:p w14:paraId="2C71FC16" w14:textId="77777777" w:rsidR="006915AB" w:rsidRPr="00B83D66" w:rsidRDefault="00C90551" w:rsidP="00323C32">
      <w:pPr>
        <w:ind w:left="720" w:firstLine="720"/>
        <w:rPr>
          <w:szCs w:val="24"/>
        </w:rPr>
      </w:pPr>
      <w:r>
        <w:rPr>
          <w:szCs w:val="24"/>
        </w:rPr>
        <w:fldChar w:fldCharType="begin">
          <w:ffData>
            <w:name w:val="Text158"/>
            <w:enabled/>
            <w:calcOnExit w:val="0"/>
            <w:statusText w:type="text" w:val="This is a text field to describe access to covered services, including emergency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30"/>
    </w:p>
    <w:p w14:paraId="2BE09031" w14:textId="77777777" w:rsidR="006915AB" w:rsidRPr="00B83D66" w:rsidRDefault="009F4FD3" w:rsidP="00323C32">
      <w:pPr>
        <w:tabs>
          <w:tab w:val="left" w:pos="-1440"/>
        </w:tabs>
        <w:ind w:left="1440" w:hanging="720"/>
        <w:rPr>
          <w:szCs w:val="24"/>
        </w:rPr>
      </w:pPr>
      <w:r w:rsidRPr="00B83D66">
        <w:rPr>
          <w:b/>
          <w:szCs w:val="24"/>
        </w:rPr>
        <w:t>7.2.3</w:t>
      </w:r>
      <w:r w:rsidR="005903B1">
        <w:rPr>
          <w:b/>
          <w:szCs w:val="24"/>
        </w:rPr>
        <w:t>.</w:t>
      </w:r>
      <w:r w:rsidRPr="00B83D66">
        <w:rPr>
          <w:b/>
          <w:szCs w:val="24"/>
        </w:rPr>
        <w:tab/>
      </w:r>
      <w:r w:rsidRPr="00B83D66">
        <w:rPr>
          <w:szCs w:val="24"/>
        </w:rPr>
        <w:t>Appropriate and timely procedures to monitor and treat enrollees with chronic, complex, or serious medical conditions, including access to an adequate number of visits to specialists experienced in treating the specific medical condition and access to out-of-network providers when the network is not adequate for the enrollee’s medical condition</w:t>
      </w:r>
      <w:r w:rsidR="003335CF" w:rsidRPr="00B83D66">
        <w:rPr>
          <w:szCs w:val="24"/>
        </w:rPr>
        <w:t xml:space="preserve">. </w:t>
      </w:r>
      <w:r w:rsidR="006915AB" w:rsidRPr="00B83D66">
        <w:rPr>
          <w:szCs w:val="24"/>
        </w:rPr>
        <w:t>(Section 2102(a)(7</w:t>
      </w:r>
      <w:proofErr w:type="gramStart"/>
      <w:r w:rsidR="006915AB" w:rsidRPr="00B83D66">
        <w:rPr>
          <w:szCs w:val="24"/>
        </w:rPr>
        <w:t>))  (</w:t>
      </w:r>
      <w:proofErr w:type="gramEnd"/>
      <w:r w:rsidR="006915AB" w:rsidRPr="00B83D66">
        <w:rPr>
          <w:szCs w:val="24"/>
        </w:rPr>
        <w:t>42CFR 457.495(c))</w:t>
      </w:r>
    </w:p>
    <w:bookmarkStart w:id="331" w:name="Text159"/>
    <w:p w14:paraId="6108641E" w14:textId="77777777" w:rsidR="006915AB" w:rsidRPr="00B83D66" w:rsidRDefault="00C90551" w:rsidP="00323C32">
      <w:pPr>
        <w:ind w:left="720" w:firstLine="720"/>
        <w:rPr>
          <w:szCs w:val="24"/>
        </w:rPr>
      </w:pPr>
      <w:r>
        <w:rPr>
          <w:szCs w:val="24"/>
        </w:rPr>
        <w:fldChar w:fldCharType="begin">
          <w:ffData>
            <w:name w:val="Text159"/>
            <w:enabled/>
            <w:calcOnExit w:val="0"/>
            <w:statusText w:type="text" w:val="This is a text field to enter in appropriate and timely procedures to monitor and treat enrollees with chronic, complex, or serious condit"/>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31"/>
    </w:p>
    <w:p w14:paraId="19F5B535" w14:textId="77777777" w:rsidR="006915AB" w:rsidRPr="00B83D66" w:rsidRDefault="009F4FD3" w:rsidP="00323C32">
      <w:pPr>
        <w:tabs>
          <w:tab w:val="left" w:pos="-1440"/>
        </w:tabs>
        <w:ind w:left="1440" w:hanging="720"/>
        <w:rPr>
          <w:szCs w:val="24"/>
        </w:rPr>
      </w:pPr>
      <w:r w:rsidRPr="00B83D66">
        <w:rPr>
          <w:b/>
          <w:szCs w:val="24"/>
        </w:rPr>
        <w:t>7.2.4</w:t>
      </w:r>
      <w:r w:rsidR="005903B1">
        <w:rPr>
          <w:b/>
          <w:szCs w:val="24"/>
        </w:rPr>
        <w:t>.</w:t>
      </w:r>
      <w:r w:rsidR="0041748B">
        <w:rPr>
          <w:b/>
          <w:szCs w:val="24"/>
        </w:rPr>
        <w:tab/>
      </w:r>
      <w:r w:rsidRPr="00B83D66">
        <w:rPr>
          <w:szCs w:val="24"/>
        </w:rPr>
        <w:t xml:space="preserve">Decisions related to the prior authorization of health services are completed in accordance with </w:t>
      </w:r>
      <w:r w:rsidR="008840CA" w:rsidRPr="00B83D66">
        <w:rPr>
          <w:szCs w:val="24"/>
        </w:rPr>
        <w:t xml:space="preserve">State </w:t>
      </w:r>
      <w:r w:rsidRPr="00B83D66">
        <w:rPr>
          <w:szCs w:val="24"/>
        </w:rPr>
        <w:t>law or, in accordance with the medical needs of the patient, within 14 days after the receipt of a request for services</w:t>
      </w:r>
      <w:r w:rsidR="003335CF" w:rsidRPr="00B83D66">
        <w:rPr>
          <w:szCs w:val="24"/>
        </w:rPr>
        <w:t xml:space="preserve">. </w:t>
      </w:r>
      <w:r w:rsidR="006915AB" w:rsidRPr="00B83D66">
        <w:rPr>
          <w:szCs w:val="24"/>
        </w:rPr>
        <w:t>(Section 2102(a)(7</w:t>
      </w:r>
      <w:proofErr w:type="gramStart"/>
      <w:r w:rsidR="006915AB" w:rsidRPr="00B83D66">
        <w:rPr>
          <w:szCs w:val="24"/>
        </w:rPr>
        <w:t>))  (</w:t>
      </w:r>
      <w:proofErr w:type="gramEnd"/>
      <w:r w:rsidR="006915AB" w:rsidRPr="00B83D66">
        <w:rPr>
          <w:szCs w:val="24"/>
        </w:rPr>
        <w:t>42CFR 457.495(d))</w:t>
      </w:r>
      <w:r w:rsidR="0067144B" w:rsidRPr="00B83D66">
        <w:rPr>
          <w:szCs w:val="24"/>
        </w:rPr>
        <w:t xml:space="preserve"> Exigent medical circumstances may require more rapid response according to the medical needs of the patient.</w:t>
      </w:r>
    </w:p>
    <w:p w14:paraId="023571B9" w14:textId="77777777" w:rsidR="006038F5" w:rsidRPr="00B83D66" w:rsidRDefault="00C90551" w:rsidP="00C90551">
      <w:pPr>
        <w:tabs>
          <w:tab w:val="left" w:pos="1476"/>
        </w:tabs>
        <w:outlineLvl w:val="0"/>
        <w:rPr>
          <w:b/>
          <w:szCs w:val="24"/>
        </w:rPr>
      </w:pPr>
      <w:r>
        <w:rPr>
          <w:b/>
          <w:szCs w:val="24"/>
        </w:rPr>
        <w:tab/>
      </w:r>
      <w:bookmarkStart w:id="332" w:name="Text160"/>
      <w:r w:rsidR="00AD0426">
        <w:rPr>
          <w:b/>
          <w:szCs w:val="24"/>
        </w:rPr>
        <w:fldChar w:fldCharType="begin">
          <w:ffData>
            <w:name w:val="Text160"/>
            <w:enabled/>
            <w:calcOnExit w:val="0"/>
            <w:statusText w:type="text" w:val="This is a text field to describe decisions related to prior authorizations of health services."/>
            <w:textInput/>
          </w:ffData>
        </w:fldChar>
      </w:r>
      <w:r w:rsidR="00AD0426">
        <w:rPr>
          <w:b/>
          <w:szCs w:val="24"/>
        </w:rPr>
        <w:instrText xml:space="preserve"> FORMTEXT </w:instrText>
      </w:r>
      <w:r w:rsidR="00AD0426">
        <w:rPr>
          <w:b/>
          <w:szCs w:val="24"/>
        </w:rPr>
      </w:r>
      <w:r w:rsidR="00AD0426">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sidR="00AD0426">
        <w:rPr>
          <w:b/>
          <w:szCs w:val="24"/>
        </w:rPr>
        <w:fldChar w:fldCharType="end"/>
      </w:r>
      <w:bookmarkEnd w:id="332"/>
    </w:p>
    <w:p w14:paraId="575873EA" w14:textId="77777777" w:rsidR="00860A53" w:rsidRDefault="00860A53">
      <w:pPr>
        <w:widowControl/>
        <w:rPr>
          <w:b/>
          <w:szCs w:val="24"/>
        </w:rPr>
      </w:pPr>
    </w:p>
    <w:p w14:paraId="7763AA34" w14:textId="77777777" w:rsidR="00860A53" w:rsidRDefault="00860A53">
      <w:pPr>
        <w:widowControl/>
        <w:rPr>
          <w:b/>
          <w:szCs w:val="24"/>
        </w:rPr>
      </w:pPr>
    </w:p>
    <w:p w14:paraId="458587B3" w14:textId="77777777" w:rsidR="00860A53" w:rsidRDefault="00860A53">
      <w:pPr>
        <w:widowControl/>
        <w:rPr>
          <w:b/>
          <w:szCs w:val="24"/>
        </w:rPr>
      </w:pPr>
      <w:r>
        <w:rPr>
          <w:b/>
          <w:szCs w:val="24"/>
        </w:rPr>
        <w:br w:type="page"/>
      </w:r>
    </w:p>
    <w:p w14:paraId="2EB3ACC7" w14:textId="77777777" w:rsidR="0077244E" w:rsidRPr="00AD0426" w:rsidRDefault="001E7F86" w:rsidP="00AD0426">
      <w:pPr>
        <w:widowControl/>
        <w:rPr>
          <w:b/>
          <w:szCs w:val="24"/>
        </w:rPr>
      </w:pPr>
      <w:r w:rsidRPr="00B83D66">
        <w:rPr>
          <w:b/>
          <w:szCs w:val="24"/>
        </w:rPr>
        <w:lastRenderedPageBreak/>
        <w:t>Section 8</w:t>
      </w:r>
      <w:r w:rsidR="003335CF" w:rsidRPr="00B83D66">
        <w:rPr>
          <w:b/>
          <w:szCs w:val="24"/>
        </w:rPr>
        <w:t>.</w:t>
      </w:r>
      <w:r w:rsidR="0041748B">
        <w:rPr>
          <w:b/>
          <w:szCs w:val="24"/>
        </w:rPr>
        <w:tab/>
      </w:r>
      <w:r w:rsidR="005C54DD" w:rsidRPr="00B83D66">
        <w:rPr>
          <w:b/>
          <w:szCs w:val="24"/>
          <w:u w:val="single"/>
        </w:rPr>
        <w:t>Cost-</w:t>
      </w:r>
      <w:r w:rsidRPr="00B83D66">
        <w:rPr>
          <w:b/>
          <w:szCs w:val="24"/>
          <w:u w:val="single"/>
        </w:rPr>
        <w:t>Sharing and Payment</w:t>
      </w:r>
      <w:r w:rsidR="000421D4" w:rsidRPr="00B83D66">
        <w:rPr>
          <w:b/>
          <w:szCs w:val="24"/>
        </w:rPr>
        <w:t xml:space="preserve"> </w:t>
      </w:r>
    </w:p>
    <w:p w14:paraId="3DF82476" w14:textId="77777777" w:rsidR="000330A5" w:rsidRDefault="000330A5" w:rsidP="00323C32">
      <w:pPr>
        <w:tabs>
          <w:tab w:val="left" w:pos="-1440"/>
        </w:tabs>
        <w:ind w:left="720" w:hanging="720"/>
        <w:rPr>
          <w:szCs w:val="24"/>
        </w:rPr>
      </w:pPr>
    </w:p>
    <w:p w14:paraId="739B985C" w14:textId="77777777" w:rsidR="00822466" w:rsidRPr="00B83D66" w:rsidRDefault="00AD0426" w:rsidP="00323C32">
      <w:pPr>
        <w:tabs>
          <w:tab w:val="left" w:pos="-1440"/>
        </w:tabs>
        <w:ind w:left="720" w:hanging="720"/>
        <w:rPr>
          <w:szCs w:val="24"/>
        </w:rPr>
      </w:pPr>
      <w:r>
        <w:rPr>
          <w:szCs w:val="24"/>
        </w:rPr>
        <w:fldChar w:fldCharType="begin">
          <w:ffData>
            <w:name w:val=""/>
            <w:enabled/>
            <w:calcOnExit w:val="0"/>
            <w:statusText w:type="text" w:val="This iu a checkbox to check State elects to use funds provided under XXI to provide expansion eligibility under State's Medicaid plan."/>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822466" w:rsidRPr="00B83D66">
        <w:rPr>
          <w:szCs w:val="24"/>
        </w:rPr>
        <w:tab/>
        <w:t xml:space="preserve">Check here if the </w:t>
      </w:r>
      <w:r w:rsidR="008840CA" w:rsidRPr="00B83D66">
        <w:rPr>
          <w:szCs w:val="24"/>
        </w:rPr>
        <w:t xml:space="preserve">State </w:t>
      </w:r>
      <w:r w:rsidR="00822466" w:rsidRPr="00B83D66">
        <w:rPr>
          <w:szCs w:val="24"/>
        </w:rPr>
        <w:t xml:space="preserve">elects to use funds provided under Title XXI only to provide expanded eligibility under the </w:t>
      </w:r>
      <w:r w:rsidR="00A66DDC" w:rsidRPr="00B83D66">
        <w:rPr>
          <w:szCs w:val="24"/>
        </w:rPr>
        <w:t xml:space="preserve">State’s </w:t>
      </w:r>
      <w:r w:rsidR="00822466" w:rsidRPr="00B83D66">
        <w:rPr>
          <w:szCs w:val="24"/>
        </w:rPr>
        <w:t xml:space="preserve">Medicaid </w:t>
      </w:r>
      <w:proofErr w:type="gramStart"/>
      <w:r w:rsidR="00822466" w:rsidRPr="00B83D66">
        <w:rPr>
          <w:szCs w:val="24"/>
        </w:rPr>
        <w:t>plan, and</w:t>
      </w:r>
      <w:proofErr w:type="gramEnd"/>
      <w:r w:rsidR="00822466" w:rsidRPr="00B83D66">
        <w:rPr>
          <w:szCs w:val="24"/>
        </w:rPr>
        <w:t xml:space="preserve"> continue on to Section 9</w:t>
      </w:r>
      <w:r w:rsidR="003335CF" w:rsidRPr="00B83D66">
        <w:rPr>
          <w:szCs w:val="24"/>
        </w:rPr>
        <w:t xml:space="preserve">. </w:t>
      </w:r>
    </w:p>
    <w:p w14:paraId="3330E4EE" w14:textId="77777777" w:rsidR="00822466" w:rsidRPr="00B83D66" w:rsidRDefault="00822466" w:rsidP="00323C32">
      <w:pPr>
        <w:rPr>
          <w:szCs w:val="24"/>
        </w:rPr>
      </w:pPr>
    </w:p>
    <w:p w14:paraId="75CB3A53" w14:textId="77777777" w:rsidR="006915AB" w:rsidRPr="00B83D66" w:rsidRDefault="00822466" w:rsidP="0041748B">
      <w:pPr>
        <w:ind w:left="1440" w:hanging="1440"/>
        <w:rPr>
          <w:szCs w:val="24"/>
        </w:rPr>
      </w:pPr>
      <w:bookmarkStart w:id="333" w:name="_Toc200444715"/>
      <w:r w:rsidRPr="00B83D66">
        <w:rPr>
          <w:rStyle w:val="Heading3Char"/>
          <w:rFonts w:ascii="Times New Roman" w:hAnsi="Times New Roman" w:cs="Times New Roman"/>
          <w:sz w:val="24"/>
          <w:szCs w:val="24"/>
        </w:rPr>
        <w:t>8.1</w:t>
      </w:r>
      <w:bookmarkEnd w:id="333"/>
      <w:r w:rsidR="003335CF" w:rsidRPr="00B83D66">
        <w:rPr>
          <w:rStyle w:val="Heading3Char"/>
          <w:rFonts w:ascii="Times New Roman" w:hAnsi="Times New Roman" w:cs="Times New Roman"/>
          <w:sz w:val="24"/>
          <w:szCs w:val="24"/>
        </w:rPr>
        <w:t xml:space="preserve">. </w:t>
      </w:r>
      <w:r w:rsidRPr="00B83D66">
        <w:rPr>
          <w:szCs w:val="24"/>
        </w:rPr>
        <w:tab/>
        <w:t>Is cost-sharing imposed on any of the children covered under the plan? (42CFR 457.505)</w:t>
      </w:r>
      <w:r w:rsidR="0027601C" w:rsidRPr="00B83D66">
        <w:rPr>
          <w:szCs w:val="24"/>
        </w:rPr>
        <w:t xml:space="preserve"> </w:t>
      </w:r>
      <w:r w:rsidR="002B0EDB" w:rsidRPr="00B83D66">
        <w:rPr>
          <w:szCs w:val="24"/>
        </w:rPr>
        <w:t>I</w:t>
      </w:r>
      <w:r w:rsidR="00996987" w:rsidRPr="00B83D66">
        <w:rPr>
          <w:szCs w:val="24"/>
        </w:rPr>
        <w:t xml:space="preserve">ndicate if this </w:t>
      </w:r>
      <w:r w:rsidR="007B0D25" w:rsidRPr="00B83D66">
        <w:rPr>
          <w:szCs w:val="24"/>
        </w:rPr>
        <w:t xml:space="preserve">also </w:t>
      </w:r>
      <w:r w:rsidR="00996987" w:rsidRPr="00B83D66">
        <w:rPr>
          <w:szCs w:val="24"/>
        </w:rPr>
        <w:t>applies for pregnant women.</w:t>
      </w:r>
      <w:r w:rsidR="000F07A4" w:rsidRPr="00B83D66">
        <w:rPr>
          <w:szCs w:val="24"/>
        </w:rPr>
        <w:t xml:space="preserve"> (CHIPRA #2, SHO # 09-006, issued May 11, 2009)</w:t>
      </w:r>
    </w:p>
    <w:p w14:paraId="10898761" w14:textId="77777777" w:rsidR="00822466" w:rsidRPr="00B83D66" w:rsidRDefault="00822466" w:rsidP="00323C32">
      <w:pPr>
        <w:rPr>
          <w:szCs w:val="24"/>
        </w:rPr>
      </w:pPr>
    </w:p>
    <w:p w14:paraId="071B4638" w14:textId="77777777" w:rsidR="006915AB" w:rsidRPr="00B83D66" w:rsidRDefault="00822466" w:rsidP="00121008">
      <w:pPr>
        <w:tabs>
          <w:tab w:val="left" w:pos="-1440"/>
        </w:tabs>
        <w:ind w:left="2160" w:hanging="1440"/>
        <w:rPr>
          <w:szCs w:val="24"/>
        </w:rPr>
      </w:pPr>
      <w:r w:rsidRPr="00B83D66">
        <w:rPr>
          <w:b/>
          <w:szCs w:val="24"/>
        </w:rPr>
        <w:t>8.1.1.</w:t>
      </w:r>
      <w:r w:rsidRPr="00B83D66">
        <w:rPr>
          <w:szCs w:val="24"/>
        </w:rPr>
        <w:tab/>
      </w:r>
      <w:r w:rsidR="00AD0426">
        <w:rPr>
          <w:szCs w:val="24"/>
        </w:rPr>
        <w:fldChar w:fldCharType="begin">
          <w:ffData>
            <w:name w:val=""/>
            <w:enabled/>
            <w:calcOnExit w:val="0"/>
            <w:statusText w:type="text" w:val="This is a checkbox to select Yes."/>
            <w:checkBox>
              <w:sizeAuto/>
              <w:default w:val="0"/>
            </w:checkBox>
          </w:ffData>
        </w:fldChar>
      </w:r>
      <w:r w:rsidR="00AD0426">
        <w:rPr>
          <w:szCs w:val="24"/>
        </w:rPr>
        <w:instrText xml:space="preserve"> FORMCHECKBOX </w:instrText>
      </w:r>
      <w:r w:rsidR="00000000">
        <w:rPr>
          <w:szCs w:val="24"/>
        </w:rPr>
      </w:r>
      <w:r w:rsidR="00000000">
        <w:rPr>
          <w:szCs w:val="24"/>
        </w:rPr>
        <w:fldChar w:fldCharType="separate"/>
      </w:r>
      <w:r w:rsidR="00AD0426">
        <w:rPr>
          <w:szCs w:val="24"/>
        </w:rPr>
        <w:fldChar w:fldCharType="end"/>
      </w:r>
      <w:r w:rsidRPr="00B83D66">
        <w:rPr>
          <w:szCs w:val="24"/>
        </w:rPr>
        <w:tab/>
        <w:t>Y</w:t>
      </w:r>
      <w:r w:rsidR="007B0D25" w:rsidRPr="00B83D66">
        <w:rPr>
          <w:szCs w:val="24"/>
        </w:rPr>
        <w:t>es</w:t>
      </w:r>
    </w:p>
    <w:p w14:paraId="3C618BBD" w14:textId="77777777" w:rsidR="001F3DFB" w:rsidRPr="00B83D66" w:rsidRDefault="00822466" w:rsidP="0041748B">
      <w:pPr>
        <w:tabs>
          <w:tab w:val="left" w:pos="-1440"/>
        </w:tabs>
        <w:ind w:left="2160" w:hanging="1440"/>
        <w:rPr>
          <w:szCs w:val="24"/>
        </w:rPr>
      </w:pPr>
      <w:r w:rsidRPr="00B83D66">
        <w:rPr>
          <w:b/>
          <w:szCs w:val="24"/>
        </w:rPr>
        <w:t>8.1.2</w:t>
      </w:r>
      <w:r w:rsidR="003335CF" w:rsidRPr="00B83D66">
        <w:rPr>
          <w:b/>
          <w:szCs w:val="24"/>
        </w:rPr>
        <w:t>.</w:t>
      </w:r>
      <w:r w:rsidR="0041748B">
        <w:rPr>
          <w:b/>
          <w:szCs w:val="24"/>
        </w:rPr>
        <w:tab/>
      </w:r>
      <w:r w:rsidR="00AD0426">
        <w:rPr>
          <w:szCs w:val="24"/>
        </w:rPr>
        <w:fldChar w:fldCharType="begin">
          <w:ffData>
            <w:name w:val=""/>
            <w:enabled/>
            <w:calcOnExit w:val="0"/>
            <w:statusText w:type="text" w:val="No, skip to question 8.8."/>
            <w:checkBox>
              <w:sizeAuto/>
              <w:default w:val="0"/>
            </w:checkBox>
          </w:ffData>
        </w:fldChar>
      </w:r>
      <w:r w:rsidR="00AD0426">
        <w:rPr>
          <w:szCs w:val="24"/>
        </w:rPr>
        <w:instrText xml:space="preserve"> FORMCHECKBOX </w:instrText>
      </w:r>
      <w:r w:rsidR="00000000">
        <w:rPr>
          <w:szCs w:val="24"/>
        </w:rPr>
      </w:r>
      <w:r w:rsidR="00000000">
        <w:rPr>
          <w:szCs w:val="24"/>
        </w:rPr>
        <w:fldChar w:fldCharType="separate"/>
      </w:r>
      <w:r w:rsidR="00AD0426">
        <w:rPr>
          <w:szCs w:val="24"/>
        </w:rPr>
        <w:fldChar w:fldCharType="end"/>
      </w:r>
      <w:r w:rsidR="0041748B">
        <w:rPr>
          <w:szCs w:val="24"/>
        </w:rPr>
        <w:tab/>
      </w:r>
      <w:r w:rsidRPr="00B83D66">
        <w:rPr>
          <w:szCs w:val="24"/>
        </w:rPr>
        <w:t>N</w:t>
      </w:r>
      <w:r w:rsidR="007B0D25" w:rsidRPr="00B83D66">
        <w:rPr>
          <w:szCs w:val="24"/>
        </w:rPr>
        <w:t>o</w:t>
      </w:r>
      <w:r w:rsidRPr="00B83D66">
        <w:rPr>
          <w:szCs w:val="24"/>
        </w:rPr>
        <w:t xml:space="preserve">, skip to question </w:t>
      </w:r>
      <w:r w:rsidR="00663235" w:rsidRPr="00B83D66">
        <w:rPr>
          <w:szCs w:val="24"/>
        </w:rPr>
        <w:t>8.8.</w:t>
      </w:r>
    </w:p>
    <w:p w14:paraId="053AB0C0" w14:textId="77777777" w:rsidR="001F3DFB" w:rsidRPr="00B83D66" w:rsidRDefault="001F3DFB" w:rsidP="00121008">
      <w:pPr>
        <w:tabs>
          <w:tab w:val="left" w:pos="-1440"/>
        </w:tabs>
        <w:ind w:left="5040" w:hanging="4320"/>
        <w:rPr>
          <w:szCs w:val="24"/>
        </w:rPr>
      </w:pPr>
    </w:p>
    <w:p w14:paraId="379B561F" w14:textId="77777777" w:rsidR="001F3DFB" w:rsidRPr="00B83D66" w:rsidRDefault="001F3DFB" w:rsidP="00121008">
      <w:pPr>
        <w:tabs>
          <w:tab w:val="left" w:pos="-1440"/>
        </w:tabs>
        <w:ind w:left="2160" w:hanging="1440"/>
        <w:rPr>
          <w:szCs w:val="24"/>
        </w:rPr>
      </w:pPr>
      <w:r w:rsidRPr="00B83D66">
        <w:rPr>
          <w:b/>
          <w:szCs w:val="24"/>
        </w:rPr>
        <w:t>8.1.1-PW</w:t>
      </w:r>
      <w:r w:rsidRPr="00B83D66">
        <w:rPr>
          <w:szCs w:val="24"/>
        </w:rPr>
        <w:tab/>
      </w:r>
      <w:r w:rsidR="00AD0426">
        <w:rPr>
          <w:szCs w:val="24"/>
        </w:rPr>
        <w:fldChar w:fldCharType="begin">
          <w:ffData>
            <w:name w:val=""/>
            <w:enabled/>
            <w:calcOnExit w:val="0"/>
            <w:statusText w:type="text" w:val="This is a checkbox to check Yes"/>
            <w:checkBox>
              <w:sizeAuto/>
              <w:default w:val="0"/>
            </w:checkBox>
          </w:ffData>
        </w:fldChar>
      </w:r>
      <w:r w:rsidR="00AD0426">
        <w:rPr>
          <w:szCs w:val="24"/>
        </w:rPr>
        <w:instrText xml:space="preserve"> FORMCHECKBOX </w:instrText>
      </w:r>
      <w:r w:rsidR="00000000">
        <w:rPr>
          <w:szCs w:val="24"/>
        </w:rPr>
      </w:r>
      <w:r w:rsidR="00000000">
        <w:rPr>
          <w:szCs w:val="24"/>
        </w:rPr>
        <w:fldChar w:fldCharType="separate"/>
      </w:r>
      <w:r w:rsidR="00AD0426">
        <w:rPr>
          <w:szCs w:val="24"/>
        </w:rPr>
        <w:fldChar w:fldCharType="end"/>
      </w:r>
      <w:r w:rsidRPr="00B83D66">
        <w:rPr>
          <w:szCs w:val="24"/>
        </w:rPr>
        <w:tab/>
        <w:t>Yes</w:t>
      </w:r>
    </w:p>
    <w:p w14:paraId="5D43A8B8" w14:textId="77777777" w:rsidR="001F3DFB" w:rsidRPr="00B83D66" w:rsidRDefault="001F3DFB" w:rsidP="0041748B">
      <w:pPr>
        <w:tabs>
          <w:tab w:val="left" w:pos="-1440"/>
        </w:tabs>
        <w:ind w:left="2160" w:hanging="1440"/>
        <w:rPr>
          <w:szCs w:val="24"/>
        </w:rPr>
      </w:pPr>
      <w:r w:rsidRPr="00B83D66">
        <w:rPr>
          <w:b/>
          <w:szCs w:val="24"/>
        </w:rPr>
        <w:t>8.1.2-PW</w:t>
      </w:r>
      <w:r w:rsidR="0041748B">
        <w:rPr>
          <w:szCs w:val="24"/>
        </w:rPr>
        <w:tab/>
      </w:r>
      <w:r w:rsidR="00AD0426">
        <w:rPr>
          <w:szCs w:val="24"/>
        </w:rPr>
        <w:fldChar w:fldCharType="begin">
          <w:ffData>
            <w:name w:val=""/>
            <w:enabled/>
            <w:calcOnExit w:val="0"/>
            <w:statusText w:type="text" w:val="this is a checkbox to check No, skip to Question 8.8."/>
            <w:checkBox>
              <w:sizeAuto/>
              <w:default w:val="0"/>
            </w:checkBox>
          </w:ffData>
        </w:fldChar>
      </w:r>
      <w:r w:rsidR="00AD0426">
        <w:rPr>
          <w:szCs w:val="24"/>
        </w:rPr>
        <w:instrText xml:space="preserve"> FORMCHECKBOX </w:instrText>
      </w:r>
      <w:r w:rsidR="00000000">
        <w:rPr>
          <w:szCs w:val="24"/>
        </w:rPr>
      </w:r>
      <w:r w:rsidR="00000000">
        <w:rPr>
          <w:szCs w:val="24"/>
        </w:rPr>
        <w:fldChar w:fldCharType="separate"/>
      </w:r>
      <w:r w:rsidR="00AD0426">
        <w:rPr>
          <w:szCs w:val="24"/>
        </w:rPr>
        <w:fldChar w:fldCharType="end"/>
      </w:r>
      <w:r w:rsidR="0041748B">
        <w:rPr>
          <w:szCs w:val="24"/>
        </w:rPr>
        <w:tab/>
      </w:r>
      <w:r w:rsidRPr="00B83D66">
        <w:rPr>
          <w:szCs w:val="24"/>
        </w:rPr>
        <w:t xml:space="preserve">No, skip to question </w:t>
      </w:r>
      <w:r w:rsidR="007E78D0" w:rsidRPr="00B83D66">
        <w:rPr>
          <w:szCs w:val="24"/>
        </w:rPr>
        <w:t>8.8.</w:t>
      </w:r>
    </w:p>
    <w:p w14:paraId="07AC834C" w14:textId="77777777" w:rsidR="00A52347" w:rsidRPr="00B83D66" w:rsidRDefault="00A52347" w:rsidP="00323C32">
      <w:pPr>
        <w:tabs>
          <w:tab w:val="left" w:pos="-1440"/>
        </w:tabs>
        <w:ind w:left="720" w:hanging="720"/>
        <w:rPr>
          <w:szCs w:val="24"/>
        </w:rPr>
      </w:pPr>
      <w:bookmarkStart w:id="334" w:name="_Toc200444716"/>
    </w:p>
    <w:p w14:paraId="0035B608" w14:textId="77777777" w:rsidR="00A52347" w:rsidRPr="00B83D66" w:rsidRDefault="00A52347" w:rsidP="00323C32">
      <w:pPr>
        <w:ind w:left="1440" w:hanging="1440"/>
        <w:rPr>
          <w:szCs w:val="24"/>
          <w:u w:val="single"/>
        </w:rPr>
      </w:pPr>
      <w:r w:rsidRPr="00B83D66">
        <w:rPr>
          <w:szCs w:val="24"/>
          <w:u w:val="single"/>
        </w:rPr>
        <w:t xml:space="preserve">Guidance: </w:t>
      </w:r>
      <w:r w:rsidRPr="00B83D66">
        <w:rPr>
          <w:szCs w:val="24"/>
          <w:u w:val="single"/>
        </w:rPr>
        <w:tab/>
        <w:t>It is important to n</w:t>
      </w:r>
      <w:r w:rsidR="000330A5">
        <w:rPr>
          <w:szCs w:val="24"/>
          <w:u w:val="single"/>
        </w:rPr>
        <w:t>ote that for families below 150 percent</w:t>
      </w:r>
      <w:r w:rsidRPr="00B83D66">
        <w:rPr>
          <w:szCs w:val="24"/>
          <w:u w:val="single"/>
        </w:rPr>
        <w:t xml:space="preserve"> of poverty, the same limitations on cost sharing that are under the Medicaid program apply. (These cost-sharing limitations have been set forth in Section </w:t>
      </w:r>
      <w:r w:rsidR="00E0009D">
        <w:rPr>
          <w:szCs w:val="24"/>
          <w:u w:val="single"/>
        </w:rPr>
        <w:t>1916 of the Social Security Act,</w:t>
      </w:r>
      <w:r w:rsidRPr="00B83D66">
        <w:rPr>
          <w:szCs w:val="24"/>
          <w:u w:val="single"/>
        </w:rPr>
        <w:t xml:space="preserve"> as implemented by regulations at 42 CFR 447.50</w:t>
      </w:r>
      <w:r w:rsidR="00E0009D">
        <w:rPr>
          <w:szCs w:val="24"/>
          <w:u w:val="single"/>
        </w:rPr>
        <w:t xml:space="preserve"> </w:t>
      </w:r>
      <w:r w:rsidRPr="00B83D66">
        <w:rPr>
          <w:szCs w:val="24"/>
          <w:u w:val="single"/>
        </w:rPr>
        <w:t>-</w:t>
      </w:r>
      <w:r w:rsidR="00E0009D">
        <w:rPr>
          <w:szCs w:val="24"/>
          <w:u w:val="single"/>
        </w:rPr>
        <w:t xml:space="preserve"> 447</w:t>
      </w:r>
      <w:r w:rsidRPr="00B83D66">
        <w:rPr>
          <w:szCs w:val="24"/>
          <w:u w:val="single"/>
        </w:rPr>
        <w:t>.59)</w:t>
      </w:r>
      <w:r w:rsidR="003335CF" w:rsidRPr="00B83D66">
        <w:rPr>
          <w:szCs w:val="24"/>
          <w:u w:val="single"/>
        </w:rPr>
        <w:t xml:space="preserve">. </w:t>
      </w:r>
      <w:r w:rsidRPr="00B83D66">
        <w:rPr>
          <w:szCs w:val="24"/>
          <w:u w:val="single"/>
        </w:rPr>
        <w:t>F</w:t>
      </w:r>
      <w:r w:rsidR="00E0009D">
        <w:rPr>
          <w:szCs w:val="24"/>
          <w:u w:val="single"/>
        </w:rPr>
        <w:t>or families with incomes of 150 percent</w:t>
      </w:r>
      <w:r w:rsidRPr="00B83D66">
        <w:rPr>
          <w:szCs w:val="24"/>
          <w:u w:val="single"/>
        </w:rPr>
        <w:t xml:space="preserve"> of poverty and above, cost sharing for all childre</w:t>
      </w:r>
      <w:r w:rsidR="00E0009D">
        <w:rPr>
          <w:szCs w:val="24"/>
          <w:u w:val="single"/>
        </w:rPr>
        <w:t>n in the family cannot exceed 5 percent</w:t>
      </w:r>
      <w:r w:rsidRPr="00B83D66">
        <w:rPr>
          <w:szCs w:val="24"/>
          <w:u w:val="single"/>
        </w:rPr>
        <w:t xml:space="preserve"> of a family's income per year. </w:t>
      </w:r>
      <w:r w:rsidR="002B0EDB" w:rsidRPr="00B83D66">
        <w:rPr>
          <w:szCs w:val="24"/>
          <w:u w:val="single"/>
        </w:rPr>
        <w:t>I</w:t>
      </w:r>
      <w:r w:rsidR="00996987" w:rsidRPr="00B83D66">
        <w:rPr>
          <w:szCs w:val="24"/>
          <w:u w:val="single"/>
        </w:rPr>
        <w:t>nclude a statement that no cost sharing will be charged for pregnancy-related services.</w:t>
      </w:r>
      <w:r w:rsidRPr="00B83D66">
        <w:rPr>
          <w:szCs w:val="24"/>
          <w:u w:val="single"/>
        </w:rPr>
        <w:t xml:space="preserve"> </w:t>
      </w:r>
      <w:r w:rsidR="000F07A4" w:rsidRPr="00B83D66">
        <w:rPr>
          <w:szCs w:val="24"/>
          <w:u w:val="single"/>
        </w:rPr>
        <w:t>(CHIPRA #2, SHO # 09-006, issued May 11, 2009)</w:t>
      </w:r>
      <w:r w:rsidRPr="00B83D66">
        <w:rPr>
          <w:szCs w:val="24"/>
          <w:u w:val="single"/>
        </w:rPr>
        <w:t xml:space="preserve"> (Section 2103(e)(1)(A</w:t>
      </w:r>
      <w:proofErr w:type="gramStart"/>
      <w:r w:rsidRPr="00B83D66">
        <w:rPr>
          <w:szCs w:val="24"/>
          <w:u w:val="single"/>
        </w:rPr>
        <w:t xml:space="preserve">)) </w:t>
      </w:r>
      <w:r w:rsidR="00E0009D">
        <w:rPr>
          <w:szCs w:val="24"/>
          <w:u w:val="single"/>
        </w:rPr>
        <w:t xml:space="preserve"> (</w:t>
      </w:r>
      <w:proofErr w:type="gramEnd"/>
      <w:r w:rsidR="00E0009D">
        <w:rPr>
          <w:szCs w:val="24"/>
          <w:u w:val="single"/>
        </w:rPr>
        <w:t xml:space="preserve">42CFR 457.505(a), 457.510(b) and (c), 457.515(a) and </w:t>
      </w:r>
      <w:r w:rsidRPr="00B83D66">
        <w:rPr>
          <w:szCs w:val="24"/>
          <w:u w:val="single"/>
        </w:rPr>
        <w:t xml:space="preserve">(c)) </w:t>
      </w:r>
    </w:p>
    <w:p w14:paraId="279505F5" w14:textId="77777777" w:rsidR="00592470" w:rsidRPr="00B83D66" w:rsidRDefault="00592470" w:rsidP="00323C32">
      <w:pPr>
        <w:ind w:left="1440" w:hanging="1440"/>
        <w:rPr>
          <w:szCs w:val="24"/>
        </w:rPr>
      </w:pPr>
    </w:p>
    <w:p w14:paraId="1B125290" w14:textId="77777777" w:rsidR="006915AB" w:rsidRPr="00B83D66" w:rsidRDefault="00822466" w:rsidP="0041748B">
      <w:pPr>
        <w:tabs>
          <w:tab w:val="left" w:pos="-1440"/>
        </w:tabs>
        <w:ind w:left="1440" w:hanging="1440"/>
        <w:rPr>
          <w:szCs w:val="24"/>
        </w:rPr>
      </w:pPr>
      <w:r w:rsidRPr="00B83D66">
        <w:rPr>
          <w:rStyle w:val="Heading3Char"/>
          <w:rFonts w:ascii="Times New Roman" w:hAnsi="Times New Roman" w:cs="Times New Roman"/>
          <w:sz w:val="24"/>
          <w:szCs w:val="24"/>
        </w:rPr>
        <w:t>8.2</w:t>
      </w:r>
      <w:bookmarkEnd w:id="334"/>
      <w:r w:rsidR="003335CF" w:rsidRPr="00B83D66">
        <w:rPr>
          <w:rStyle w:val="Heading3Char"/>
          <w:rFonts w:ascii="Times New Roman" w:hAnsi="Times New Roman" w:cs="Times New Roman"/>
          <w:sz w:val="24"/>
          <w:szCs w:val="24"/>
        </w:rPr>
        <w:t xml:space="preserve">. </w:t>
      </w:r>
      <w:r w:rsidRPr="00B83D66">
        <w:rPr>
          <w:szCs w:val="24"/>
        </w:rPr>
        <w:tab/>
        <w:t>Describe the amount of cost-sharing, any sliding scale based on income, the group or groups of enrollees that may be subject to the charge</w:t>
      </w:r>
      <w:r w:rsidR="00A2525E" w:rsidRPr="00B83D66">
        <w:rPr>
          <w:szCs w:val="24"/>
        </w:rPr>
        <w:t xml:space="preserve"> by age and income (if applicable)</w:t>
      </w:r>
      <w:r w:rsidRPr="00B83D66">
        <w:rPr>
          <w:szCs w:val="24"/>
        </w:rPr>
        <w:t xml:space="preserve"> and the service for which the charge is imposed or </w:t>
      </w:r>
      <w:proofErr w:type="gramStart"/>
      <w:r w:rsidRPr="00B83D66">
        <w:rPr>
          <w:szCs w:val="24"/>
        </w:rPr>
        <w:t>time period</w:t>
      </w:r>
      <w:proofErr w:type="gramEnd"/>
      <w:r w:rsidRPr="00B83D66">
        <w:rPr>
          <w:szCs w:val="24"/>
        </w:rPr>
        <w:t xml:space="preserve"> for the charge, as appropriate.</w:t>
      </w:r>
      <w:r w:rsidR="00002B57" w:rsidRPr="00B83D66">
        <w:rPr>
          <w:szCs w:val="24"/>
        </w:rPr>
        <w:t xml:space="preserve"> </w:t>
      </w:r>
      <w:r w:rsidR="006915AB" w:rsidRPr="00B83D66">
        <w:rPr>
          <w:szCs w:val="24"/>
        </w:rPr>
        <w:t>(Section 2103(e)(1)(A</w:t>
      </w:r>
      <w:proofErr w:type="gramStart"/>
      <w:r w:rsidR="006915AB" w:rsidRPr="00B83D66">
        <w:rPr>
          <w:szCs w:val="24"/>
        </w:rPr>
        <w:t xml:space="preserve">)) </w:t>
      </w:r>
      <w:r w:rsidR="00E0009D">
        <w:rPr>
          <w:szCs w:val="24"/>
        </w:rPr>
        <w:t xml:space="preserve"> (</w:t>
      </w:r>
      <w:proofErr w:type="gramEnd"/>
      <w:r w:rsidR="00E0009D">
        <w:rPr>
          <w:szCs w:val="24"/>
        </w:rPr>
        <w:t xml:space="preserve">42CFR 457.505(a), 457.510(b) and (c), 457.515(a) and </w:t>
      </w:r>
      <w:r w:rsidR="006915AB" w:rsidRPr="00B83D66">
        <w:rPr>
          <w:szCs w:val="24"/>
        </w:rPr>
        <w:t>(c))</w:t>
      </w:r>
    </w:p>
    <w:p w14:paraId="28F615E9" w14:textId="77777777" w:rsidR="00822466" w:rsidRPr="00B83D66" w:rsidRDefault="00822466" w:rsidP="00323C32">
      <w:pPr>
        <w:ind w:left="1440"/>
        <w:rPr>
          <w:szCs w:val="24"/>
        </w:rPr>
      </w:pPr>
    </w:p>
    <w:p w14:paraId="03B35CF2" w14:textId="77777777" w:rsidR="006915AB" w:rsidRPr="00B83D66" w:rsidRDefault="00822466" w:rsidP="007B774A">
      <w:pPr>
        <w:tabs>
          <w:tab w:val="left" w:pos="-1440"/>
        </w:tabs>
        <w:ind w:left="2160" w:hanging="1440"/>
        <w:rPr>
          <w:szCs w:val="24"/>
        </w:rPr>
      </w:pPr>
      <w:r w:rsidRPr="00B83D66">
        <w:rPr>
          <w:b/>
          <w:szCs w:val="24"/>
        </w:rPr>
        <w:t>8.2.1</w:t>
      </w:r>
      <w:r w:rsidR="00F26A21">
        <w:rPr>
          <w:b/>
          <w:szCs w:val="24"/>
        </w:rPr>
        <w:t>.</w:t>
      </w:r>
      <w:r w:rsidR="007B774A">
        <w:rPr>
          <w:b/>
          <w:szCs w:val="24"/>
        </w:rPr>
        <w:t xml:space="preserve"> </w:t>
      </w:r>
      <w:r w:rsidR="00AD0426">
        <w:rPr>
          <w:szCs w:val="24"/>
        </w:rPr>
        <w:fldChar w:fldCharType="begin">
          <w:ffData>
            <w:name w:val=""/>
            <w:enabled/>
            <w:calcOnExit w:val="0"/>
            <w:statusText w:type="text" w:val="This is a checkbox to check premiums."/>
            <w:checkBox>
              <w:sizeAuto/>
              <w:default w:val="0"/>
            </w:checkBox>
          </w:ffData>
        </w:fldChar>
      </w:r>
      <w:r w:rsidR="00AD0426">
        <w:rPr>
          <w:szCs w:val="24"/>
        </w:rPr>
        <w:instrText xml:space="preserve"> FORMCHECKBOX </w:instrText>
      </w:r>
      <w:r w:rsidR="00000000">
        <w:rPr>
          <w:szCs w:val="24"/>
        </w:rPr>
      </w:r>
      <w:r w:rsidR="00000000">
        <w:rPr>
          <w:szCs w:val="24"/>
        </w:rPr>
        <w:fldChar w:fldCharType="separate"/>
      </w:r>
      <w:r w:rsidR="00AD0426">
        <w:rPr>
          <w:szCs w:val="24"/>
        </w:rPr>
        <w:fldChar w:fldCharType="end"/>
      </w:r>
      <w:r w:rsidR="007B774A">
        <w:rPr>
          <w:b/>
          <w:szCs w:val="24"/>
        </w:rPr>
        <w:tab/>
      </w:r>
      <w:r w:rsidR="005D18A3">
        <w:rPr>
          <w:szCs w:val="24"/>
        </w:rPr>
        <w:t>Premiums:</w:t>
      </w:r>
    </w:p>
    <w:p w14:paraId="13016677" w14:textId="77777777" w:rsidR="00F26A21" w:rsidRDefault="00AD0426" w:rsidP="00AD0426">
      <w:pPr>
        <w:tabs>
          <w:tab w:val="left" w:pos="2124"/>
          <w:tab w:val="left" w:pos="2196"/>
        </w:tabs>
        <w:rPr>
          <w:b/>
          <w:szCs w:val="24"/>
        </w:rPr>
      </w:pPr>
      <w:r>
        <w:rPr>
          <w:b/>
          <w:szCs w:val="24"/>
        </w:rPr>
        <w:tab/>
        <w:t xml:space="preserve"> </w:t>
      </w:r>
      <w:bookmarkStart w:id="335" w:name="Text161"/>
      <w:r>
        <w:rPr>
          <w:b/>
          <w:szCs w:val="24"/>
        </w:rPr>
        <w:fldChar w:fldCharType="begin">
          <w:ffData>
            <w:name w:val="Text161"/>
            <w:enabled/>
            <w:calcOnExit w:val="0"/>
            <w:statusText w:type="text" w:val="This is a textbox to describe premiums."/>
            <w:textInput/>
          </w:ffData>
        </w:fldChar>
      </w:r>
      <w:r>
        <w:rPr>
          <w:b/>
          <w:szCs w:val="24"/>
        </w:rPr>
        <w:instrText xml:space="preserve"> FORMTEXT </w:instrText>
      </w:r>
      <w:r>
        <w:rPr>
          <w:b/>
          <w:szCs w:val="24"/>
        </w:rPr>
      </w:r>
      <w:r>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Pr>
          <w:b/>
          <w:szCs w:val="24"/>
        </w:rPr>
        <w:fldChar w:fldCharType="end"/>
      </w:r>
      <w:bookmarkEnd w:id="335"/>
      <w:r>
        <w:rPr>
          <w:b/>
          <w:szCs w:val="24"/>
        </w:rPr>
        <w:tab/>
      </w:r>
    </w:p>
    <w:p w14:paraId="37C49FB3" w14:textId="77777777" w:rsidR="006915AB" w:rsidRPr="00B83D66" w:rsidRDefault="00822466" w:rsidP="007B774A">
      <w:pPr>
        <w:ind w:left="2160" w:hanging="1440"/>
        <w:rPr>
          <w:szCs w:val="24"/>
        </w:rPr>
      </w:pPr>
      <w:r w:rsidRPr="00B83D66">
        <w:rPr>
          <w:b/>
          <w:szCs w:val="24"/>
        </w:rPr>
        <w:t>8.2.2</w:t>
      </w:r>
      <w:r w:rsidR="00F26A21">
        <w:rPr>
          <w:b/>
          <w:szCs w:val="24"/>
        </w:rPr>
        <w:t>.</w:t>
      </w:r>
      <w:r w:rsidR="007B774A">
        <w:rPr>
          <w:b/>
          <w:szCs w:val="24"/>
        </w:rPr>
        <w:t xml:space="preserve"> </w:t>
      </w:r>
      <w:r w:rsidR="00AD0426">
        <w:rPr>
          <w:szCs w:val="24"/>
        </w:rPr>
        <w:fldChar w:fldCharType="begin">
          <w:ffData>
            <w:name w:val=""/>
            <w:enabled/>
            <w:calcOnExit w:val="0"/>
            <w:statusText w:type="text" w:val="This is a checkbox to check deductibles."/>
            <w:checkBox>
              <w:sizeAuto/>
              <w:default w:val="0"/>
            </w:checkBox>
          </w:ffData>
        </w:fldChar>
      </w:r>
      <w:r w:rsidR="00AD0426">
        <w:rPr>
          <w:szCs w:val="24"/>
        </w:rPr>
        <w:instrText xml:space="preserve"> FORMCHECKBOX </w:instrText>
      </w:r>
      <w:r w:rsidR="00000000">
        <w:rPr>
          <w:szCs w:val="24"/>
        </w:rPr>
      </w:r>
      <w:r w:rsidR="00000000">
        <w:rPr>
          <w:szCs w:val="24"/>
        </w:rPr>
        <w:fldChar w:fldCharType="separate"/>
      </w:r>
      <w:r w:rsidR="00AD0426">
        <w:rPr>
          <w:szCs w:val="24"/>
        </w:rPr>
        <w:fldChar w:fldCharType="end"/>
      </w:r>
      <w:r w:rsidR="00F26A21">
        <w:rPr>
          <w:b/>
          <w:szCs w:val="24"/>
        </w:rPr>
        <w:tab/>
      </w:r>
      <w:r w:rsidRPr="00B83D66">
        <w:rPr>
          <w:szCs w:val="24"/>
        </w:rPr>
        <w:t>Deductibles:</w:t>
      </w:r>
    </w:p>
    <w:p w14:paraId="0D2F5FE9" w14:textId="77777777" w:rsidR="00F26A21" w:rsidRDefault="00AD0426" w:rsidP="00AD0426">
      <w:pPr>
        <w:tabs>
          <w:tab w:val="left" w:pos="2172"/>
        </w:tabs>
        <w:ind w:left="720"/>
        <w:rPr>
          <w:b/>
          <w:szCs w:val="24"/>
        </w:rPr>
      </w:pPr>
      <w:r>
        <w:rPr>
          <w:b/>
          <w:szCs w:val="24"/>
        </w:rPr>
        <w:tab/>
      </w:r>
      <w:bookmarkStart w:id="336" w:name="Text162"/>
      <w:r>
        <w:rPr>
          <w:b/>
          <w:szCs w:val="24"/>
        </w:rPr>
        <w:fldChar w:fldCharType="begin">
          <w:ffData>
            <w:name w:val="Text162"/>
            <w:enabled/>
            <w:calcOnExit w:val="0"/>
            <w:statusText w:type="text" w:val="This is a textbox to describe deductibles."/>
            <w:textInput/>
          </w:ffData>
        </w:fldChar>
      </w:r>
      <w:r>
        <w:rPr>
          <w:b/>
          <w:szCs w:val="24"/>
        </w:rPr>
        <w:instrText xml:space="preserve"> FORMTEXT </w:instrText>
      </w:r>
      <w:r>
        <w:rPr>
          <w:b/>
          <w:szCs w:val="24"/>
        </w:rPr>
      </w:r>
      <w:r>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Pr>
          <w:b/>
          <w:szCs w:val="24"/>
        </w:rPr>
        <w:fldChar w:fldCharType="end"/>
      </w:r>
      <w:bookmarkEnd w:id="336"/>
    </w:p>
    <w:p w14:paraId="6D7F24DD" w14:textId="77777777" w:rsidR="006915AB" w:rsidRPr="00B83D66" w:rsidRDefault="00822466" w:rsidP="007B774A">
      <w:pPr>
        <w:ind w:left="2160" w:hanging="1440"/>
        <w:rPr>
          <w:szCs w:val="24"/>
        </w:rPr>
      </w:pPr>
      <w:r w:rsidRPr="00B83D66">
        <w:rPr>
          <w:b/>
          <w:szCs w:val="24"/>
        </w:rPr>
        <w:t>8.2.3</w:t>
      </w:r>
      <w:r w:rsidR="00F26A21">
        <w:rPr>
          <w:b/>
          <w:szCs w:val="24"/>
        </w:rPr>
        <w:t>.</w:t>
      </w:r>
      <w:r w:rsidR="007B774A">
        <w:rPr>
          <w:b/>
          <w:szCs w:val="24"/>
        </w:rPr>
        <w:t xml:space="preserve"> </w:t>
      </w:r>
      <w:r w:rsidR="00AD0426">
        <w:rPr>
          <w:szCs w:val="24"/>
        </w:rPr>
        <w:fldChar w:fldCharType="begin">
          <w:ffData>
            <w:name w:val=""/>
            <w:enabled/>
            <w:calcOnExit w:val="0"/>
            <w:statusText w:type="text" w:val="Coinsurance or copayments"/>
            <w:checkBox>
              <w:sizeAuto/>
              <w:default w:val="0"/>
            </w:checkBox>
          </w:ffData>
        </w:fldChar>
      </w:r>
      <w:r w:rsidR="00AD0426">
        <w:rPr>
          <w:szCs w:val="24"/>
        </w:rPr>
        <w:instrText xml:space="preserve"> FORMCHECKBOX </w:instrText>
      </w:r>
      <w:r w:rsidR="00000000">
        <w:rPr>
          <w:szCs w:val="24"/>
        </w:rPr>
      </w:r>
      <w:r w:rsidR="00000000">
        <w:rPr>
          <w:szCs w:val="24"/>
        </w:rPr>
        <w:fldChar w:fldCharType="separate"/>
      </w:r>
      <w:r w:rsidR="00AD0426">
        <w:rPr>
          <w:szCs w:val="24"/>
        </w:rPr>
        <w:fldChar w:fldCharType="end"/>
      </w:r>
      <w:r w:rsidR="00F26A21">
        <w:rPr>
          <w:b/>
          <w:szCs w:val="24"/>
        </w:rPr>
        <w:tab/>
      </w:r>
      <w:r w:rsidRPr="00B83D66">
        <w:rPr>
          <w:szCs w:val="24"/>
        </w:rPr>
        <w:t>Coinsurance or copayments:</w:t>
      </w:r>
    </w:p>
    <w:p w14:paraId="41B62D78" w14:textId="77777777" w:rsidR="00F26A21" w:rsidRDefault="00AD0426" w:rsidP="00AD0426">
      <w:pPr>
        <w:tabs>
          <w:tab w:val="left" w:pos="2160"/>
        </w:tabs>
        <w:ind w:left="720"/>
        <w:rPr>
          <w:b/>
          <w:szCs w:val="24"/>
        </w:rPr>
      </w:pPr>
      <w:r>
        <w:rPr>
          <w:b/>
          <w:szCs w:val="24"/>
        </w:rPr>
        <w:tab/>
      </w:r>
      <w:bookmarkStart w:id="337" w:name="Text163"/>
      <w:r>
        <w:rPr>
          <w:b/>
          <w:szCs w:val="24"/>
        </w:rPr>
        <w:fldChar w:fldCharType="begin">
          <w:ffData>
            <w:name w:val="Text163"/>
            <w:enabled/>
            <w:calcOnExit w:val="0"/>
            <w:statusText w:type="text" w:val="This is a textbox to check coinsurance or copayments."/>
            <w:textInput/>
          </w:ffData>
        </w:fldChar>
      </w:r>
      <w:r>
        <w:rPr>
          <w:b/>
          <w:szCs w:val="24"/>
        </w:rPr>
        <w:instrText xml:space="preserve"> FORMTEXT </w:instrText>
      </w:r>
      <w:r>
        <w:rPr>
          <w:b/>
          <w:szCs w:val="24"/>
        </w:rPr>
      </w:r>
      <w:r>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Pr>
          <w:b/>
          <w:szCs w:val="24"/>
        </w:rPr>
        <w:fldChar w:fldCharType="end"/>
      </w:r>
      <w:bookmarkEnd w:id="337"/>
    </w:p>
    <w:p w14:paraId="04FB1FC0" w14:textId="77777777" w:rsidR="006915AB" w:rsidRPr="00B83D66" w:rsidRDefault="00822466" w:rsidP="007B774A">
      <w:pPr>
        <w:ind w:left="2160" w:hanging="1440"/>
        <w:rPr>
          <w:szCs w:val="24"/>
        </w:rPr>
      </w:pPr>
      <w:r w:rsidRPr="00B83D66">
        <w:rPr>
          <w:b/>
          <w:szCs w:val="24"/>
        </w:rPr>
        <w:t>8.2.4</w:t>
      </w:r>
      <w:r w:rsidR="00F26A21">
        <w:rPr>
          <w:b/>
          <w:szCs w:val="24"/>
        </w:rPr>
        <w:t>.</w:t>
      </w:r>
      <w:r w:rsidR="007B774A">
        <w:rPr>
          <w:b/>
          <w:szCs w:val="24"/>
        </w:rPr>
        <w:t xml:space="preserve"> </w:t>
      </w:r>
      <w:r w:rsidR="00AD0426">
        <w:rPr>
          <w:szCs w:val="24"/>
        </w:rPr>
        <w:fldChar w:fldCharType="begin">
          <w:ffData>
            <w:name w:val=""/>
            <w:enabled/>
            <w:calcOnExit w:val="0"/>
            <w:statusText w:type="text" w:val="This is a checkbox to check other."/>
            <w:checkBox>
              <w:sizeAuto/>
              <w:default w:val="0"/>
            </w:checkBox>
          </w:ffData>
        </w:fldChar>
      </w:r>
      <w:r w:rsidR="00AD0426">
        <w:rPr>
          <w:szCs w:val="24"/>
        </w:rPr>
        <w:instrText xml:space="preserve"> FORMCHECKBOX </w:instrText>
      </w:r>
      <w:r w:rsidR="00000000">
        <w:rPr>
          <w:szCs w:val="24"/>
        </w:rPr>
      </w:r>
      <w:r w:rsidR="00000000">
        <w:rPr>
          <w:szCs w:val="24"/>
        </w:rPr>
        <w:fldChar w:fldCharType="separate"/>
      </w:r>
      <w:r w:rsidR="00AD0426">
        <w:rPr>
          <w:szCs w:val="24"/>
        </w:rPr>
        <w:fldChar w:fldCharType="end"/>
      </w:r>
      <w:r w:rsidR="00F26A21">
        <w:rPr>
          <w:b/>
          <w:szCs w:val="24"/>
        </w:rPr>
        <w:tab/>
      </w:r>
      <w:r w:rsidRPr="00B83D66">
        <w:rPr>
          <w:szCs w:val="24"/>
        </w:rPr>
        <w:t>Other:</w:t>
      </w:r>
    </w:p>
    <w:p w14:paraId="30FDC358" w14:textId="77777777" w:rsidR="00822466" w:rsidRPr="00B83D66" w:rsidRDefault="003270BB" w:rsidP="003270BB">
      <w:pPr>
        <w:tabs>
          <w:tab w:val="left" w:pos="2172"/>
        </w:tabs>
        <w:rPr>
          <w:szCs w:val="24"/>
        </w:rPr>
      </w:pPr>
      <w:r>
        <w:rPr>
          <w:szCs w:val="24"/>
        </w:rPr>
        <w:tab/>
      </w:r>
      <w:bookmarkStart w:id="338" w:name="Text164"/>
      <w:r>
        <w:rPr>
          <w:szCs w:val="24"/>
        </w:rPr>
        <w:fldChar w:fldCharType="begin">
          <w:ffData>
            <w:name w:val="Text164"/>
            <w:enabled/>
            <w:calcOnExit w:val="0"/>
            <w:statusText w:type="text" w:val="This is a text field to describe other."/>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38"/>
    </w:p>
    <w:p w14:paraId="123BE276" w14:textId="77777777" w:rsidR="004A42B7" w:rsidRDefault="00996987" w:rsidP="00323C32">
      <w:pPr>
        <w:widowControl/>
        <w:autoSpaceDE w:val="0"/>
        <w:autoSpaceDN w:val="0"/>
        <w:adjustRightInd w:val="0"/>
        <w:ind w:left="1440" w:hanging="1440"/>
        <w:rPr>
          <w:bCs/>
          <w:iCs/>
          <w:szCs w:val="24"/>
        </w:rPr>
      </w:pPr>
      <w:bookmarkStart w:id="339" w:name="_Toc200444717"/>
      <w:r w:rsidRPr="00B83D66">
        <w:rPr>
          <w:b/>
          <w:bCs/>
          <w:snapToGrid/>
          <w:color w:val="000000"/>
          <w:szCs w:val="24"/>
        </w:rPr>
        <w:t>8.</w:t>
      </w:r>
      <w:r w:rsidR="00117379" w:rsidRPr="00B83D66">
        <w:rPr>
          <w:b/>
          <w:bCs/>
          <w:snapToGrid/>
          <w:color w:val="000000"/>
          <w:szCs w:val="24"/>
        </w:rPr>
        <w:t>2-</w:t>
      </w:r>
      <w:r w:rsidR="00932CD6" w:rsidRPr="00B83D66">
        <w:rPr>
          <w:b/>
          <w:bCs/>
          <w:snapToGrid/>
          <w:color w:val="000000"/>
          <w:szCs w:val="24"/>
        </w:rPr>
        <w:t>DS</w:t>
      </w:r>
      <w:r w:rsidRPr="00B83D66">
        <w:rPr>
          <w:bCs/>
          <w:snapToGrid/>
          <w:color w:val="000000"/>
          <w:szCs w:val="24"/>
        </w:rPr>
        <w:t xml:space="preserve"> </w:t>
      </w:r>
      <w:r w:rsidR="003270BB">
        <w:rPr>
          <w:szCs w:val="24"/>
        </w:rPr>
        <w:fldChar w:fldCharType="begin">
          <w:ffData>
            <w:name w:val=""/>
            <w:enabled/>
            <w:calcOnExit w:val="0"/>
            <w:statusText w:type="text" w:val="This is a checkbox to check supplemental dental."/>
            <w:checkBox>
              <w:sizeAuto/>
              <w:default w:val="0"/>
            </w:checkBox>
          </w:ffData>
        </w:fldChar>
      </w:r>
      <w:r w:rsidR="003270BB">
        <w:rPr>
          <w:szCs w:val="24"/>
        </w:rPr>
        <w:instrText xml:space="preserve"> FORMCHECKBOX </w:instrText>
      </w:r>
      <w:r w:rsidR="00000000">
        <w:rPr>
          <w:szCs w:val="24"/>
        </w:rPr>
      </w:r>
      <w:r w:rsidR="00000000">
        <w:rPr>
          <w:szCs w:val="24"/>
        </w:rPr>
        <w:fldChar w:fldCharType="separate"/>
      </w:r>
      <w:r w:rsidR="003270BB">
        <w:rPr>
          <w:szCs w:val="24"/>
        </w:rPr>
        <w:fldChar w:fldCharType="end"/>
      </w:r>
      <w:r w:rsidRPr="00B83D66">
        <w:rPr>
          <w:bCs/>
          <w:snapToGrid/>
          <w:color w:val="000000"/>
          <w:szCs w:val="24"/>
        </w:rPr>
        <w:tab/>
      </w:r>
      <w:r w:rsidR="003063D5" w:rsidRPr="00B83D66">
        <w:rPr>
          <w:b/>
          <w:bCs/>
          <w:snapToGrid/>
          <w:color w:val="000000"/>
          <w:szCs w:val="24"/>
        </w:rPr>
        <w:t>Supplemental Dental</w:t>
      </w:r>
      <w:r w:rsidR="003063D5" w:rsidRPr="00B83D66">
        <w:rPr>
          <w:bCs/>
          <w:snapToGrid/>
          <w:color w:val="000000"/>
          <w:szCs w:val="24"/>
        </w:rPr>
        <w:t xml:space="preserve"> </w:t>
      </w:r>
      <w:r w:rsidR="00D9005D" w:rsidRPr="00B83D66">
        <w:rPr>
          <w:bCs/>
          <w:snapToGrid/>
          <w:color w:val="000000"/>
          <w:szCs w:val="24"/>
        </w:rPr>
        <w:t>(CHIPRA # 7, SHO # #09-012 issued October 7, 2009)</w:t>
      </w:r>
      <w:r w:rsidR="00E0009D">
        <w:rPr>
          <w:bCs/>
          <w:snapToGrid/>
          <w:color w:val="000000"/>
          <w:szCs w:val="24"/>
        </w:rPr>
        <w:t xml:space="preserve"> </w:t>
      </w:r>
      <w:r w:rsidRPr="00B83D66">
        <w:rPr>
          <w:bCs/>
          <w:snapToGrid/>
          <w:color w:val="000000"/>
          <w:szCs w:val="24"/>
        </w:rPr>
        <w:t xml:space="preserve">For children enrolled in the dental-only supplemental coverage, describe the amount of cost-sharing, specifying any sliding scale based on income. </w:t>
      </w:r>
      <w:r w:rsidR="002B0EDB" w:rsidRPr="00B83D66">
        <w:rPr>
          <w:bCs/>
          <w:snapToGrid/>
          <w:color w:val="000000"/>
          <w:szCs w:val="24"/>
        </w:rPr>
        <w:t>A</w:t>
      </w:r>
      <w:r w:rsidRPr="00B83D66">
        <w:rPr>
          <w:bCs/>
          <w:snapToGrid/>
          <w:color w:val="000000"/>
          <w:szCs w:val="24"/>
        </w:rPr>
        <w:t xml:space="preserve">lso describe how the State will track that the cost sharing does not exceed 5 percent of gross family income. The 5 </w:t>
      </w:r>
      <w:r w:rsidRPr="00B83D66">
        <w:rPr>
          <w:bCs/>
          <w:snapToGrid/>
          <w:color w:val="000000"/>
          <w:szCs w:val="24"/>
        </w:rPr>
        <w:lastRenderedPageBreak/>
        <w:t>percent of income calculation shall include all cost-sharing for health insurance and dental insurance</w:t>
      </w:r>
      <w:r w:rsidR="00420373">
        <w:rPr>
          <w:bCs/>
          <w:snapToGrid/>
          <w:color w:val="000000"/>
          <w:szCs w:val="24"/>
        </w:rPr>
        <w:t>.</w:t>
      </w:r>
      <w:r w:rsidRPr="00B83D66">
        <w:rPr>
          <w:bCs/>
          <w:snapToGrid/>
          <w:color w:val="000000"/>
          <w:szCs w:val="24"/>
        </w:rPr>
        <w:t xml:space="preserve"> (Section 2103(e)(1)(A)) (42 CFR 457.505(a), 457.510(b), and (c), 457.515(a) and (c), and 457.560(a)) </w:t>
      </w:r>
      <w:r w:rsidR="00121008">
        <w:rPr>
          <w:bCs/>
          <w:iCs/>
          <w:szCs w:val="24"/>
        </w:rPr>
        <w:t>Please update S</w:t>
      </w:r>
      <w:r w:rsidR="00A20F91" w:rsidRPr="00B83D66">
        <w:rPr>
          <w:bCs/>
          <w:iCs/>
          <w:szCs w:val="24"/>
        </w:rPr>
        <w:t>ection</w:t>
      </w:r>
      <w:r w:rsidR="002E4B19" w:rsidRPr="00B83D66">
        <w:rPr>
          <w:bCs/>
          <w:iCs/>
          <w:szCs w:val="24"/>
        </w:rPr>
        <w:t>s 1.1-DS, 4.1-DS, 4.2-DS, 6.2-DS, and</w:t>
      </w:r>
      <w:r w:rsidR="00A20F91" w:rsidRPr="00B83D66">
        <w:rPr>
          <w:bCs/>
          <w:iCs/>
          <w:szCs w:val="24"/>
        </w:rPr>
        <w:t xml:space="preserve"> 9.10 when electing this option.</w:t>
      </w:r>
    </w:p>
    <w:p w14:paraId="1E6B7407" w14:textId="77777777" w:rsidR="00F26A21" w:rsidRPr="00B83D66" w:rsidRDefault="00F26A21" w:rsidP="00323C32">
      <w:pPr>
        <w:widowControl/>
        <w:autoSpaceDE w:val="0"/>
        <w:autoSpaceDN w:val="0"/>
        <w:adjustRightInd w:val="0"/>
        <w:ind w:left="1440" w:hanging="1440"/>
        <w:rPr>
          <w:snapToGrid/>
          <w:color w:val="000000"/>
          <w:szCs w:val="24"/>
        </w:rPr>
      </w:pPr>
    </w:p>
    <w:p w14:paraId="1B4EFC00" w14:textId="77777777" w:rsidR="00F26A21" w:rsidRDefault="00996987" w:rsidP="005612DE">
      <w:pPr>
        <w:widowControl/>
        <w:autoSpaceDE w:val="0"/>
        <w:autoSpaceDN w:val="0"/>
        <w:adjustRightInd w:val="0"/>
        <w:ind w:left="2160" w:hanging="1440"/>
        <w:rPr>
          <w:bCs/>
          <w:snapToGrid/>
          <w:color w:val="000000"/>
          <w:szCs w:val="24"/>
        </w:rPr>
      </w:pPr>
      <w:r w:rsidRPr="00B83D66">
        <w:rPr>
          <w:b/>
          <w:bCs/>
          <w:snapToGrid/>
          <w:color w:val="000000"/>
          <w:szCs w:val="24"/>
        </w:rPr>
        <w:t>8.</w:t>
      </w:r>
      <w:r w:rsidR="00117379" w:rsidRPr="00B83D66">
        <w:rPr>
          <w:b/>
          <w:bCs/>
          <w:snapToGrid/>
          <w:color w:val="000000"/>
          <w:szCs w:val="24"/>
        </w:rPr>
        <w:t>2</w:t>
      </w:r>
      <w:r w:rsidRPr="00B83D66">
        <w:rPr>
          <w:b/>
          <w:bCs/>
          <w:snapToGrid/>
          <w:color w:val="000000"/>
          <w:szCs w:val="24"/>
        </w:rPr>
        <w:t>.1</w:t>
      </w:r>
      <w:r w:rsidR="00117379" w:rsidRPr="00B83D66">
        <w:rPr>
          <w:b/>
          <w:bCs/>
          <w:snapToGrid/>
          <w:color w:val="000000"/>
          <w:szCs w:val="24"/>
        </w:rPr>
        <w:t>-</w:t>
      </w:r>
      <w:r w:rsidR="00932CD6" w:rsidRPr="00B83D66">
        <w:rPr>
          <w:b/>
          <w:bCs/>
          <w:snapToGrid/>
          <w:color w:val="000000"/>
          <w:szCs w:val="24"/>
        </w:rPr>
        <w:t>DS</w:t>
      </w:r>
      <w:r w:rsidR="005612DE">
        <w:rPr>
          <w:b/>
          <w:bCs/>
          <w:snapToGrid/>
          <w:color w:val="000000"/>
          <w:szCs w:val="24"/>
        </w:rPr>
        <w:t xml:space="preserve"> </w:t>
      </w:r>
      <w:r w:rsidR="003270BB">
        <w:rPr>
          <w:szCs w:val="24"/>
        </w:rPr>
        <w:fldChar w:fldCharType="begin">
          <w:ffData>
            <w:name w:val=""/>
            <w:enabled/>
            <w:calcOnExit w:val="0"/>
            <w:statusText w:type="text" w:val="This is a checkbox to check premiums"/>
            <w:checkBox>
              <w:sizeAuto/>
              <w:default w:val="0"/>
            </w:checkBox>
          </w:ffData>
        </w:fldChar>
      </w:r>
      <w:r w:rsidR="003270BB">
        <w:rPr>
          <w:szCs w:val="24"/>
        </w:rPr>
        <w:instrText xml:space="preserve"> FORMCHECKBOX </w:instrText>
      </w:r>
      <w:r w:rsidR="00000000">
        <w:rPr>
          <w:szCs w:val="24"/>
        </w:rPr>
      </w:r>
      <w:r w:rsidR="00000000">
        <w:rPr>
          <w:szCs w:val="24"/>
        </w:rPr>
        <w:fldChar w:fldCharType="separate"/>
      </w:r>
      <w:r w:rsidR="003270BB">
        <w:rPr>
          <w:szCs w:val="24"/>
        </w:rPr>
        <w:fldChar w:fldCharType="end"/>
      </w:r>
      <w:r w:rsidR="00F26A21">
        <w:rPr>
          <w:bCs/>
          <w:snapToGrid/>
          <w:color w:val="000000"/>
          <w:szCs w:val="24"/>
        </w:rPr>
        <w:tab/>
      </w:r>
      <w:r w:rsidRPr="00B83D66">
        <w:rPr>
          <w:bCs/>
          <w:snapToGrid/>
          <w:color w:val="000000"/>
          <w:szCs w:val="24"/>
        </w:rPr>
        <w:t xml:space="preserve">Premiums: </w:t>
      </w:r>
    </w:p>
    <w:p w14:paraId="40263C1B" w14:textId="77777777" w:rsidR="00F26A21" w:rsidRPr="00F26A21" w:rsidRDefault="003270BB" w:rsidP="003270BB">
      <w:pPr>
        <w:widowControl/>
        <w:tabs>
          <w:tab w:val="left" w:pos="2160"/>
        </w:tabs>
        <w:autoSpaceDE w:val="0"/>
        <w:autoSpaceDN w:val="0"/>
        <w:adjustRightInd w:val="0"/>
        <w:ind w:left="720"/>
        <w:rPr>
          <w:bCs/>
          <w:snapToGrid/>
          <w:color w:val="000000"/>
          <w:szCs w:val="24"/>
        </w:rPr>
      </w:pPr>
      <w:r>
        <w:rPr>
          <w:bCs/>
          <w:snapToGrid/>
          <w:color w:val="000000"/>
          <w:szCs w:val="24"/>
        </w:rPr>
        <w:tab/>
      </w:r>
      <w:bookmarkStart w:id="340" w:name="Text165"/>
      <w:r>
        <w:rPr>
          <w:bCs/>
          <w:snapToGrid/>
          <w:color w:val="000000"/>
          <w:szCs w:val="24"/>
        </w:rPr>
        <w:fldChar w:fldCharType="begin">
          <w:ffData>
            <w:name w:val="Text165"/>
            <w:enabled/>
            <w:calcOnExit w:val="0"/>
            <w:statusText w:type="text" w:val="This is a textbox to describe other."/>
            <w:textInput/>
          </w:ffData>
        </w:fldChar>
      </w:r>
      <w:r>
        <w:rPr>
          <w:bCs/>
          <w:snapToGrid/>
          <w:color w:val="000000"/>
          <w:szCs w:val="24"/>
        </w:rPr>
        <w:instrText xml:space="preserve"> FORMTEXT </w:instrText>
      </w:r>
      <w:r>
        <w:rPr>
          <w:bCs/>
          <w:snapToGrid/>
          <w:color w:val="000000"/>
          <w:szCs w:val="24"/>
        </w:rPr>
      </w:r>
      <w:r>
        <w:rPr>
          <w:bCs/>
          <w:snapToGrid/>
          <w:color w:val="000000"/>
          <w:szCs w:val="24"/>
        </w:rPr>
        <w:fldChar w:fldCharType="separate"/>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Pr>
          <w:bCs/>
          <w:snapToGrid/>
          <w:color w:val="000000"/>
          <w:szCs w:val="24"/>
        </w:rPr>
        <w:fldChar w:fldCharType="end"/>
      </w:r>
      <w:bookmarkEnd w:id="340"/>
    </w:p>
    <w:p w14:paraId="15DCA2D1" w14:textId="77777777" w:rsidR="004A42B7" w:rsidRDefault="00996987" w:rsidP="005612DE">
      <w:pPr>
        <w:widowControl/>
        <w:autoSpaceDE w:val="0"/>
        <w:autoSpaceDN w:val="0"/>
        <w:adjustRightInd w:val="0"/>
        <w:ind w:left="2160" w:hanging="1440"/>
        <w:rPr>
          <w:bCs/>
          <w:snapToGrid/>
          <w:color w:val="000000"/>
          <w:szCs w:val="24"/>
        </w:rPr>
      </w:pPr>
      <w:r w:rsidRPr="00B83D66">
        <w:rPr>
          <w:b/>
          <w:bCs/>
          <w:snapToGrid/>
          <w:color w:val="000000"/>
          <w:szCs w:val="24"/>
        </w:rPr>
        <w:t>8.</w:t>
      </w:r>
      <w:r w:rsidR="00117379" w:rsidRPr="00B83D66">
        <w:rPr>
          <w:b/>
          <w:bCs/>
          <w:snapToGrid/>
          <w:color w:val="000000"/>
          <w:szCs w:val="24"/>
        </w:rPr>
        <w:t>2</w:t>
      </w:r>
      <w:r w:rsidRPr="00B83D66">
        <w:rPr>
          <w:b/>
          <w:bCs/>
          <w:snapToGrid/>
          <w:color w:val="000000"/>
          <w:szCs w:val="24"/>
        </w:rPr>
        <w:t>.2</w:t>
      </w:r>
      <w:r w:rsidR="00117379" w:rsidRPr="00B83D66">
        <w:rPr>
          <w:b/>
          <w:bCs/>
          <w:snapToGrid/>
          <w:color w:val="000000"/>
          <w:szCs w:val="24"/>
        </w:rPr>
        <w:t>-</w:t>
      </w:r>
      <w:r w:rsidR="00932CD6" w:rsidRPr="00B83D66">
        <w:rPr>
          <w:b/>
          <w:bCs/>
          <w:snapToGrid/>
          <w:color w:val="000000"/>
          <w:szCs w:val="24"/>
        </w:rPr>
        <w:t>DS</w:t>
      </w:r>
      <w:r w:rsidR="005612DE">
        <w:rPr>
          <w:bCs/>
          <w:snapToGrid/>
          <w:color w:val="000000"/>
          <w:szCs w:val="24"/>
        </w:rPr>
        <w:t xml:space="preserve"> </w:t>
      </w:r>
      <w:r w:rsidR="003270BB">
        <w:rPr>
          <w:szCs w:val="24"/>
        </w:rPr>
        <w:fldChar w:fldCharType="begin">
          <w:ffData>
            <w:name w:val=""/>
            <w:enabled/>
            <w:calcOnExit w:val="0"/>
            <w:statusText w:type="text" w:val="This is a checkbox to check Deductibles"/>
            <w:checkBox>
              <w:sizeAuto/>
              <w:default w:val="0"/>
            </w:checkBox>
          </w:ffData>
        </w:fldChar>
      </w:r>
      <w:r w:rsidR="003270BB">
        <w:rPr>
          <w:szCs w:val="24"/>
        </w:rPr>
        <w:instrText xml:space="preserve"> FORMCHECKBOX </w:instrText>
      </w:r>
      <w:r w:rsidR="00000000">
        <w:rPr>
          <w:szCs w:val="24"/>
        </w:rPr>
      </w:r>
      <w:r w:rsidR="00000000">
        <w:rPr>
          <w:szCs w:val="24"/>
        </w:rPr>
        <w:fldChar w:fldCharType="separate"/>
      </w:r>
      <w:r w:rsidR="003270BB">
        <w:rPr>
          <w:szCs w:val="24"/>
        </w:rPr>
        <w:fldChar w:fldCharType="end"/>
      </w:r>
      <w:r w:rsidR="005612DE">
        <w:rPr>
          <w:szCs w:val="24"/>
        </w:rPr>
        <w:tab/>
      </w:r>
      <w:r w:rsidRPr="00B83D66">
        <w:rPr>
          <w:bCs/>
          <w:snapToGrid/>
          <w:color w:val="000000"/>
          <w:szCs w:val="24"/>
        </w:rPr>
        <w:t xml:space="preserve">Deductibles: </w:t>
      </w:r>
    </w:p>
    <w:p w14:paraId="4C5ED895" w14:textId="77777777" w:rsidR="00F26A21" w:rsidRPr="00B83D66" w:rsidRDefault="003270BB" w:rsidP="003270BB">
      <w:pPr>
        <w:widowControl/>
        <w:tabs>
          <w:tab w:val="left" w:pos="2172"/>
        </w:tabs>
        <w:autoSpaceDE w:val="0"/>
        <w:autoSpaceDN w:val="0"/>
        <w:adjustRightInd w:val="0"/>
        <w:ind w:left="720"/>
        <w:rPr>
          <w:snapToGrid/>
          <w:color w:val="000000"/>
          <w:szCs w:val="24"/>
        </w:rPr>
      </w:pPr>
      <w:r>
        <w:rPr>
          <w:snapToGrid/>
          <w:color w:val="000000"/>
          <w:szCs w:val="24"/>
        </w:rPr>
        <w:tab/>
      </w:r>
      <w:bookmarkStart w:id="341" w:name="Text166"/>
      <w:r>
        <w:rPr>
          <w:snapToGrid/>
          <w:color w:val="000000"/>
          <w:szCs w:val="24"/>
        </w:rPr>
        <w:fldChar w:fldCharType="begin">
          <w:ffData>
            <w:name w:val="Text166"/>
            <w:enabled/>
            <w:calcOnExit w:val="0"/>
            <w:statusText w:type="text" w:val="This is a textfield to describe deductibles."/>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341"/>
    </w:p>
    <w:p w14:paraId="6DA7AFDB" w14:textId="77777777" w:rsidR="004A42B7" w:rsidRDefault="00996987" w:rsidP="00F26A21">
      <w:pPr>
        <w:widowControl/>
        <w:autoSpaceDE w:val="0"/>
        <w:autoSpaceDN w:val="0"/>
        <w:adjustRightInd w:val="0"/>
        <w:ind w:left="2160" w:hanging="1440"/>
        <w:rPr>
          <w:bCs/>
          <w:snapToGrid/>
          <w:color w:val="000000"/>
          <w:szCs w:val="24"/>
        </w:rPr>
      </w:pPr>
      <w:r w:rsidRPr="00B83D66">
        <w:rPr>
          <w:b/>
          <w:bCs/>
          <w:snapToGrid/>
          <w:color w:val="000000"/>
          <w:szCs w:val="24"/>
        </w:rPr>
        <w:t>8.</w:t>
      </w:r>
      <w:r w:rsidR="00117379" w:rsidRPr="00B83D66">
        <w:rPr>
          <w:b/>
          <w:bCs/>
          <w:snapToGrid/>
          <w:color w:val="000000"/>
          <w:szCs w:val="24"/>
        </w:rPr>
        <w:t>2</w:t>
      </w:r>
      <w:r w:rsidRPr="00B83D66">
        <w:rPr>
          <w:b/>
          <w:bCs/>
          <w:snapToGrid/>
          <w:color w:val="000000"/>
          <w:szCs w:val="24"/>
        </w:rPr>
        <w:t>.3</w:t>
      </w:r>
      <w:r w:rsidR="00117379" w:rsidRPr="00B83D66">
        <w:rPr>
          <w:b/>
          <w:bCs/>
          <w:snapToGrid/>
          <w:color w:val="000000"/>
          <w:szCs w:val="24"/>
        </w:rPr>
        <w:t>-</w:t>
      </w:r>
      <w:r w:rsidR="00932CD6" w:rsidRPr="00B83D66">
        <w:rPr>
          <w:b/>
          <w:bCs/>
          <w:snapToGrid/>
          <w:color w:val="000000"/>
          <w:szCs w:val="24"/>
        </w:rPr>
        <w:t>DS</w:t>
      </w:r>
      <w:r w:rsidR="005612DE">
        <w:rPr>
          <w:b/>
          <w:bCs/>
          <w:snapToGrid/>
          <w:color w:val="000000"/>
          <w:szCs w:val="24"/>
        </w:rPr>
        <w:t xml:space="preserve"> </w:t>
      </w:r>
      <w:r w:rsidR="003270BB">
        <w:rPr>
          <w:szCs w:val="24"/>
        </w:rPr>
        <w:fldChar w:fldCharType="begin">
          <w:ffData>
            <w:name w:val=""/>
            <w:enabled/>
            <w:calcOnExit w:val="0"/>
            <w:statusText w:type="text" w:val="This is a checkbox to check coinsurance or copayments."/>
            <w:checkBox>
              <w:sizeAuto/>
              <w:default w:val="0"/>
            </w:checkBox>
          </w:ffData>
        </w:fldChar>
      </w:r>
      <w:r w:rsidR="003270BB">
        <w:rPr>
          <w:szCs w:val="24"/>
        </w:rPr>
        <w:instrText xml:space="preserve"> FORMCHECKBOX </w:instrText>
      </w:r>
      <w:r w:rsidR="00000000">
        <w:rPr>
          <w:szCs w:val="24"/>
        </w:rPr>
      </w:r>
      <w:r w:rsidR="00000000">
        <w:rPr>
          <w:szCs w:val="24"/>
        </w:rPr>
        <w:fldChar w:fldCharType="separate"/>
      </w:r>
      <w:r w:rsidR="003270BB">
        <w:rPr>
          <w:szCs w:val="24"/>
        </w:rPr>
        <w:fldChar w:fldCharType="end"/>
      </w:r>
      <w:r w:rsidR="00F26A21">
        <w:rPr>
          <w:bCs/>
          <w:snapToGrid/>
          <w:color w:val="000000"/>
          <w:szCs w:val="24"/>
        </w:rPr>
        <w:tab/>
      </w:r>
      <w:r w:rsidRPr="00B83D66">
        <w:rPr>
          <w:bCs/>
          <w:snapToGrid/>
          <w:color w:val="000000"/>
          <w:szCs w:val="24"/>
        </w:rPr>
        <w:t xml:space="preserve">Coinsurance or copayments: </w:t>
      </w:r>
    </w:p>
    <w:p w14:paraId="55125BB2" w14:textId="77777777" w:rsidR="00F26A21" w:rsidRPr="00B83D66" w:rsidRDefault="003270BB" w:rsidP="003270BB">
      <w:pPr>
        <w:widowControl/>
        <w:tabs>
          <w:tab w:val="left" w:pos="2184"/>
        </w:tabs>
        <w:autoSpaceDE w:val="0"/>
        <w:autoSpaceDN w:val="0"/>
        <w:adjustRightInd w:val="0"/>
        <w:ind w:left="720"/>
        <w:rPr>
          <w:snapToGrid/>
          <w:color w:val="000000"/>
          <w:szCs w:val="24"/>
        </w:rPr>
      </w:pPr>
      <w:r>
        <w:rPr>
          <w:snapToGrid/>
          <w:color w:val="000000"/>
          <w:szCs w:val="24"/>
        </w:rPr>
        <w:tab/>
      </w:r>
      <w:bookmarkStart w:id="342" w:name="Text167"/>
      <w:r>
        <w:rPr>
          <w:snapToGrid/>
          <w:color w:val="000000"/>
          <w:szCs w:val="24"/>
        </w:rPr>
        <w:fldChar w:fldCharType="begin">
          <w:ffData>
            <w:name w:val="Text167"/>
            <w:enabled/>
            <w:calcOnExit w:val="0"/>
            <w:statusText w:type="text" w:val="This is a textfield to describe coinsurance or copayments."/>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342"/>
    </w:p>
    <w:p w14:paraId="3C548E4F" w14:textId="77777777" w:rsidR="004A42B7" w:rsidRPr="00B83D66" w:rsidRDefault="00996987" w:rsidP="00F26A21">
      <w:pPr>
        <w:tabs>
          <w:tab w:val="left" w:pos="-1440"/>
        </w:tabs>
        <w:ind w:left="2160" w:hanging="1440"/>
        <w:rPr>
          <w:rStyle w:val="Heading3Char"/>
          <w:rFonts w:ascii="Times New Roman" w:hAnsi="Times New Roman" w:cs="Times New Roman"/>
          <w:sz w:val="24"/>
          <w:szCs w:val="24"/>
        </w:rPr>
      </w:pPr>
      <w:r w:rsidRPr="00B83D66">
        <w:rPr>
          <w:b/>
          <w:bCs/>
          <w:snapToGrid/>
          <w:color w:val="000000"/>
          <w:szCs w:val="24"/>
        </w:rPr>
        <w:t>8.</w:t>
      </w:r>
      <w:r w:rsidR="00117379" w:rsidRPr="00B83D66">
        <w:rPr>
          <w:b/>
          <w:bCs/>
          <w:snapToGrid/>
          <w:color w:val="000000"/>
          <w:szCs w:val="24"/>
        </w:rPr>
        <w:t>2</w:t>
      </w:r>
      <w:r w:rsidRPr="00B83D66">
        <w:rPr>
          <w:b/>
          <w:bCs/>
          <w:snapToGrid/>
          <w:color w:val="000000"/>
          <w:szCs w:val="24"/>
        </w:rPr>
        <w:t>.4</w:t>
      </w:r>
      <w:r w:rsidR="00117379" w:rsidRPr="00B83D66">
        <w:rPr>
          <w:b/>
          <w:bCs/>
          <w:snapToGrid/>
          <w:color w:val="000000"/>
          <w:szCs w:val="24"/>
        </w:rPr>
        <w:t>-</w:t>
      </w:r>
      <w:r w:rsidR="00932CD6" w:rsidRPr="00B83D66">
        <w:rPr>
          <w:b/>
          <w:bCs/>
          <w:snapToGrid/>
          <w:color w:val="000000"/>
          <w:szCs w:val="24"/>
        </w:rPr>
        <w:t>DS</w:t>
      </w:r>
      <w:r w:rsidR="00932CD6" w:rsidRPr="00B83D66">
        <w:rPr>
          <w:bCs/>
          <w:snapToGrid/>
          <w:color w:val="000000"/>
          <w:szCs w:val="24"/>
        </w:rPr>
        <w:t xml:space="preserve"> </w:t>
      </w:r>
      <w:r w:rsidR="003270BB">
        <w:rPr>
          <w:szCs w:val="24"/>
        </w:rPr>
        <w:fldChar w:fldCharType="begin">
          <w:ffData>
            <w:name w:val=""/>
            <w:enabled/>
            <w:calcOnExit w:val="0"/>
            <w:statusText w:type="text" w:val="This is a checkbox to check Other"/>
            <w:checkBox>
              <w:sizeAuto/>
              <w:default w:val="0"/>
            </w:checkBox>
          </w:ffData>
        </w:fldChar>
      </w:r>
      <w:r w:rsidR="003270BB">
        <w:rPr>
          <w:szCs w:val="24"/>
        </w:rPr>
        <w:instrText xml:space="preserve"> FORMCHECKBOX </w:instrText>
      </w:r>
      <w:r w:rsidR="00000000">
        <w:rPr>
          <w:szCs w:val="24"/>
        </w:rPr>
      </w:r>
      <w:r w:rsidR="00000000">
        <w:rPr>
          <w:szCs w:val="24"/>
        </w:rPr>
        <w:fldChar w:fldCharType="separate"/>
      </w:r>
      <w:r w:rsidR="003270BB">
        <w:rPr>
          <w:szCs w:val="24"/>
        </w:rPr>
        <w:fldChar w:fldCharType="end"/>
      </w:r>
      <w:r w:rsidR="00F26A21">
        <w:rPr>
          <w:bCs/>
          <w:snapToGrid/>
          <w:color w:val="000000"/>
          <w:szCs w:val="24"/>
        </w:rPr>
        <w:tab/>
      </w:r>
      <w:r w:rsidRPr="00B83D66">
        <w:rPr>
          <w:bCs/>
          <w:snapToGrid/>
          <w:color w:val="000000"/>
          <w:szCs w:val="24"/>
        </w:rPr>
        <w:t>Other:</w:t>
      </w:r>
      <w:r w:rsidR="00F26A21">
        <w:rPr>
          <w:bCs/>
          <w:snapToGrid/>
          <w:color w:val="000000"/>
          <w:szCs w:val="24"/>
        </w:rPr>
        <w:t xml:space="preserve"> </w:t>
      </w:r>
    </w:p>
    <w:p w14:paraId="12E453F4" w14:textId="77777777" w:rsidR="008D0B7D" w:rsidRPr="00B83D66" w:rsidRDefault="003270BB" w:rsidP="003270BB">
      <w:pPr>
        <w:tabs>
          <w:tab w:val="left" w:pos="-1440"/>
          <w:tab w:val="left" w:pos="2160"/>
        </w:tabs>
        <w:rPr>
          <w:rStyle w:val="Heading3Char"/>
          <w:rFonts w:ascii="Times New Roman" w:hAnsi="Times New Roman" w:cs="Times New Roman"/>
          <w:sz w:val="24"/>
          <w:szCs w:val="24"/>
        </w:rPr>
      </w:pPr>
      <w:r>
        <w:rPr>
          <w:rStyle w:val="Heading3Char"/>
          <w:rFonts w:ascii="Times New Roman" w:hAnsi="Times New Roman" w:cs="Times New Roman"/>
          <w:sz w:val="24"/>
          <w:szCs w:val="24"/>
        </w:rPr>
        <w:tab/>
      </w:r>
      <w:bookmarkStart w:id="343" w:name="Text168"/>
      <w:r>
        <w:rPr>
          <w:rStyle w:val="Heading3Char"/>
          <w:rFonts w:ascii="Times New Roman" w:hAnsi="Times New Roman" w:cs="Times New Roman"/>
          <w:sz w:val="24"/>
          <w:szCs w:val="24"/>
        </w:rPr>
        <w:fldChar w:fldCharType="begin">
          <w:ffData>
            <w:name w:val="Text168"/>
            <w:enabled/>
            <w:calcOnExit w:val="0"/>
            <w:statusText w:type="text" w:val="This is a textfield to describe other."/>
            <w:textInput/>
          </w:ffData>
        </w:fldChar>
      </w:r>
      <w:r>
        <w:rPr>
          <w:rStyle w:val="Heading3Char"/>
          <w:rFonts w:ascii="Times New Roman" w:hAnsi="Times New Roman" w:cs="Times New Roman"/>
          <w:sz w:val="24"/>
          <w:szCs w:val="24"/>
        </w:rPr>
        <w:instrText xml:space="preserve"> FORMTEXT </w:instrText>
      </w:r>
      <w:r>
        <w:rPr>
          <w:rStyle w:val="Heading3Char"/>
          <w:rFonts w:ascii="Times New Roman" w:hAnsi="Times New Roman" w:cs="Times New Roman"/>
          <w:sz w:val="24"/>
          <w:szCs w:val="24"/>
        </w:rPr>
      </w:r>
      <w:r>
        <w:rPr>
          <w:rStyle w:val="Heading3Char"/>
          <w:rFonts w:ascii="Times New Roman" w:hAnsi="Times New Roman" w:cs="Times New Roman"/>
          <w:sz w:val="24"/>
          <w:szCs w:val="24"/>
        </w:rPr>
        <w:fldChar w:fldCharType="separate"/>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Pr>
          <w:rStyle w:val="Heading3Char"/>
          <w:rFonts w:ascii="Times New Roman" w:hAnsi="Times New Roman" w:cs="Times New Roman"/>
          <w:sz w:val="24"/>
          <w:szCs w:val="24"/>
        </w:rPr>
        <w:fldChar w:fldCharType="end"/>
      </w:r>
      <w:bookmarkEnd w:id="343"/>
    </w:p>
    <w:p w14:paraId="5C7576A7" w14:textId="77777777" w:rsidR="006915AB" w:rsidRPr="00B83D66" w:rsidRDefault="00822466" w:rsidP="005D18A3">
      <w:pPr>
        <w:tabs>
          <w:tab w:val="left" w:pos="-1440"/>
        </w:tabs>
        <w:ind w:left="1440" w:hanging="1440"/>
        <w:rPr>
          <w:szCs w:val="24"/>
        </w:rPr>
      </w:pPr>
      <w:r w:rsidRPr="00B83D66">
        <w:rPr>
          <w:rStyle w:val="Heading3Char"/>
          <w:rFonts w:ascii="Times New Roman" w:hAnsi="Times New Roman" w:cs="Times New Roman"/>
          <w:sz w:val="24"/>
          <w:szCs w:val="24"/>
        </w:rPr>
        <w:t>8.</w:t>
      </w:r>
      <w:bookmarkEnd w:id="339"/>
      <w:r w:rsidR="0001533F" w:rsidRPr="00B83D66">
        <w:rPr>
          <w:rStyle w:val="Heading3Char"/>
          <w:rFonts w:ascii="Times New Roman" w:hAnsi="Times New Roman" w:cs="Times New Roman"/>
          <w:sz w:val="24"/>
          <w:szCs w:val="24"/>
        </w:rPr>
        <w:t>3</w:t>
      </w:r>
      <w:r w:rsidR="005903B1">
        <w:rPr>
          <w:rStyle w:val="Heading3Char"/>
          <w:rFonts w:ascii="Times New Roman" w:hAnsi="Times New Roman" w:cs="Times New Roman"/>
          <w:sz w:val="24"/>
          <w:szCs w:val="24"/>
        </w:rPr>
        <w:t>.</w:t>
      </w:r>
      <w:r w:rsidRPr="00B83D66">
        <w:rPr>
          <w:szCs w:val="24"/>
        </w:rPr>
        <w:t xml:space="preserve">  </w:t>
      </w:r>
      <w:r w:rsidRPr="00B83D66">
        <w:rPr>
          <w:szCs w:val="24"/>
        </w:rPr>
        <w:tab/>
        <w:t>Describe how the public will be notified, including the public schedule, of this cost sharing (including the cumulative maximum) and changes to these amounts and any differences based on income</w:t>
      </w:r>
      <w:r w:rsidR="003335CF" w:rsidRPr="00B83D66">
        <w:rPr>
          <w:szCs w:val="24"/>
        </w:rPr>
        <w:t xml:space="preserve">. </w:t>
      </w:r>
      <w:r w:rsidR="00EE1034">
        <w:rPr>
          <w:szCs w:val="24"/>
        </w:rPr>
        <w:t>(Section 2103(e)</w:t>
      </w:r>
      <w:r w:rsidR="006915AB" w:rsidRPr="00B83D66">
        <w:rPr>
          <w:szCs w:val="24"/>
        </w:rPr>
        <w:t>(1)(</w:t>
      </w:r>
      <w:r w:rsidR="00832CA1" w:rsidRPr="00B83D66">
        <w:rPr>
          <w:szCs w:val="24"/>
        </w:rPr>
        <w:t>A</w:t>
      </w:r>
      <w:proofErr w:type="gramStart"/>
      <w:r w:rsidR="006915AB" w:rsidRPr="00B83D66">
        <w:rPr>
          <w:szCs w:val="24"/>
        </w:rPr>
        <w:t xml:space="preserve">))   </w:t>
      </w:r>
      <w:proofErr w:type="gramEnd"/>
      <w:r w:rsidR="006915AB" w:rsidRPr="00B83D66">
        <w:rPr>
          <w:szCs w:val="24"/>
        </w:rPr>
        <w:t>(42CFR 457.505(b))</w:t>
      </w:r>
    </w:p>
    <w:p w14:paraId="2155DBA8" w14:textId="77777777" w:rsidR="00A52347" w:rsidRPr="00F26A21" w:rsidRDefault="003270BB" w:rsidP="003270BB">
      <w:pPr>
        <w:tabs>
          <w:tab w:val="left" w:pos="-1440"/>
          <w:tab w:val="left" w:pos="1464"/>
        </w:tabs>
        <w:ind w:left="1440" w:hanging="1440"/>
        <w:rPr>
          <w:szCs w:val="24"/>
        </w:rPr>
      </w:pPr>
      <w:r>
        <w:rPr>
          <w:szCs w:val="24"/>
        </w:rPr>
        <w:tab/>
      </w:r>
      <w:bookmarkStart w:id="344" w:name="Text169"/>
      <w:r>
        <w:rPr>
          <w:szCs w:val="24"/>
        </w:rPr>
        <w:fldChar w:fldCharType="begin">
          <w:ffData>
            <w:name w:val="Text169"/>
            <w:enabled/>
            <w:calcOnExit w:val="0"/>
            <w:statusText w:type="text" w:val="This is a textfield to describe how public will be notified."/>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44"/>
    </w:p>
    <w:p w14:paraId="75D88096" w14:textId="77777777" w:rsidR="00A52347" w:rsidRPr="00B83D66" w:rsidRDefault="00A52347" w:rsidP="00323C32">
      <w:pPr>
        <w:tabs>
          <w:tab w:val="left" w:pos="-1440"/>
        </w:tabs>
        <w:ind w:left="1440" w:hanging="1440"/>
        <w:rPr>
          <w:rStyle w:val="Heading3Char"/>
          <w:rFonts w:ascii="Times New Roman" w:hAnsi="Times New Roman" w:cs="Times New Roman"/>
          <w:sz w:val="24"/>
          <w:szCs w:val="24"/>
          <w:u w:val="single"/>
        </w:rPr>
      </w:pPr>
      <w:r w:rsidRPr="00B83D66">
        <w:rPr>
          <w:szCs w:val="24"/>
          <w:u w:val="single"/>
        </w:rPr>
        <w:t xml:space="preserve">Guidance: </w:t>
      </w:r>
      <w:r w:rsidRPr="00B83D66">
        <w:rPr>
          <w:szCs w:val="24"/>
          <w:u w:val="single"/>
        </w:rPr>
        <w:tab/>
        <w:t>The State should be able to demonstrate upon request its rationale and justification regarding these assurances</w:t>
      </w:r>
      <w:r w:rsidR="003335CF" w:rsidRPr="00B83D66">
        <w:rPr>
          <w:szCs w:val="24"/>
          <w:u w:val="single"/>
        </w:rPr>
        <w:t xml:space="preserve">. </w:t>
      </w:r>
      <w:r w:rsidRPr="00B83D66">
        <w:rPr>
          <w:szCs w:val="24"/>
          <w:u w:val="single"/>
        </w:rPr>
        <w:t>This section also addresses limitations on payments for certain expenditures and requirements for maintenance of effort</w:t>
      </w:r>
      <w:r w:rsidR="003335CF" w:rsidRPr="00B83D66">
        <w:rPr>
          <w:szCs w:val="24"/>
          <w:u w:val="single"/>
        </w:rPr>
        <w:t xml:space="preserve">. </w:t>
      </w:r>
    </w:p>
    <w:p w14:paraId="0DCA026A" w14:textId="77777777" w:rsidR="006915AB" w:rsidRPr="00B83D66" w:rsidRDefault="006915AB" w:rsidP="00323C32">
      <w:pPr>
        <w:ind w:left="720"/>
        <w:rPr>
          <w:szCs w:val="24"/>
        </w:rPr>
      </w:pPr>
    </w:p>
    <w:p w14:paraId="19CB632B" w14:textId="77777777" w:rsidR="006915AB" w:rsidRPr="00B83D66" w:rsidRDefault="00822466" w:rsidP="005D18A3">
      <w:pPr>
        <w:tabs>
          <w:tab w:val="left" w:pos="-1440"/>
        </w:tabs>
        <w:ind w:left="1440" w:hanging="1440"/>
        <w:rPr>
          <w:szCs w:val="24"/>
        </w:rPr>
      </w:pPr>
      <w:bookmarkStart w:id="345" w:name="_Toc200444718"/>
      <w:r w:rsidRPr="00B83D66">
        <w:rPr>
          <w:rStyle w:val="Heading3Char"/>
          <w:rFonts w:ascii="Times New Roman" w:hAnsi="Times New Roman" w:cs="Times New Roman"/>
          <w:sz w:val="24"/>
          <w:szCs w:val="24"/>
        </w:rPr>
        <w:t>8.</w:t>
      </w:r>
      <w:bookmarkEnd w:id="345"/>
      <w:r w:rsidR="0001533F" w:rsidRPr="00B83D66">
        <w:rPr>
          <w:rStyle w:val="Heading3Char"/>
          <w:rFonts w:ascii="Times New Roman" w:hAnsi="Times New Roman" w:cs="Times New Roman"/>
          <w:sz w:val="24"/>
          <w:szCs w:val="24"/>
        </w:rPr>
        <w:t>4</w:t>
      </w:r>
      <w:r w:rsidR="005903B1">
        <w:rPr>
          <w:rStyle w:val="Heading3Char"/>
          <w:rFonts w:ascii="Times New Roman" w:hAnsi="Times New Roman" w:cs="Times New Roman"/>
          <w:sz w:val="24"/>
          <w:szCs w:val="24"/>
        </w:rPr>
        <w:t>.</w:t>
      </w:r>
      <w:r w:rsidRPr="00B83D66">
        <w:rPr>
          <w:szCs w:val="24"/>
        </w:rPr>
        <w:t xml:space="preserve">  </w:t>
      </w:r>
      <w:r w:rsidRPr="00B83D66">
        <w:rPr>
          <w:szCs w:val="24"/>
        </w:rPr>
        <w:tab/>
        <w:t xml:space="preserve">The </w:t>
      </w:r>
      <w:r w:rsidR="008840CA" w:rsidRPr="00B83D66">
        <w:rPr>
          <w:szCs w:val="24"/>
        </w:rPr>
        <w:t xml:space="preserve">State </w:t>
      </w:r>
      <w:r w:rsidRPr="00B83D66">
        <w:rPr>
          <w:szCs w:val="24"/>
        </w:rPr>
        <w:t>assures that it has made the following findings with respect to the cost sharing in its plan</w:t>
      </w:r>
      <w:proofErr w:type="gramStart"/>
      <w:r w:rsidRPr="00B83D66">
        <w:rPr>
          <w:szCs w:val="24"/>
        </w:rPr>
        <w:t xml:space="preserve">:  </w:t>
      </w:r>
      <w:r w:rsidR="006915AB" w:rsidRPr="00B83D66">
        <w:rPr>
          <w:szCs w:val="24"/>
        </w:rPr>
        <w:t>(</w:t>
      </w:r>
      <w:proofErr w:type="gramEnd"/>
      <w:r w:rsidR="006915AB" w:rsidRPr="00B83D66">
        <w:rPr>
          <w:szCs w:val="24"/>
        </w:rPr>
        <w:t>Section 2103(e))</w:t>
      </w:r>
      <w:r w:rsidRPr="00B83D66">
        <w:rPr>
          <w:szCs w:val="24"/>
        </w:rPr>
        <w:t xml:space="preserve">  </w:t>
      </w:r>
    </w:p>
    <w:p w14:paraId="2AA8271D" w14:textId="77777777" w:rsidR="00822466" w:rsidRPr="00B83D66" w:rsidRDefault="00822466" w:rsidP="00323C32">
      <w:pPr>
        <w:rPr>
          <w:szCs w:val="24"/>
        </w:rPr>
      </w:pPr>
    </w:p>
    <w:p w14:paraId="0FF149BF"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4</w:t>
      </w:r>
      <w:r w:rsidRPr="00B83D66">
        <w:rPr>
          <w:b/>
          <w:szCs w:val="24"/>
        </w:rPr>
        <w:t>.1</w:t>
      </w:r>
      <w:r w:rsidR="003335CF" w:rsidRPr="00B83D66">
        <w:rPr>
          <w:b/>
          <w:szCs w:val="24"/>
        </w:rPr>
        <w:t xml:space="preserve">. </w:t>
      </w:r>
      <w:r w:rsidR="003270BB">
        <w:rPr>
          <w:szCs w:val="24"/>
        </w:rPr>
        <w:fldChar w:fldCharType="begin">
          <w:ffData>
            <w:name w:val=""/>
            <w:enabled/>
            <w:calcOnExit w:val="0"/>
            <w:statusText w:type="text" w:val="This is a checkbox to check cost sharing does not favor children from higher income families over low income families."/>
            <w:checkBox>
              <w:sizeAuto/>
              <w:default w:val="0"/>
            </w:checkBox>
          </w:ffData>
        </w:fldChar>
      </w:r>
      <w:r w:rsidR="003270BB">
        <w:rPr>
          <w:szCs w:val="24"/>
        </w:rPr>
        <w:instrText xml:space="preserve"> FORMCHECKBOX </w:instrText>
      </w:r>
      <w:r w:rsidR="00000000">
        <w:rPr>
          <w:szCs w:val="24"/>
        </w:rPr>
      </w:r>
      <w:r w:rsidR="00000000">
        <w:rPr>
          <w:szCs w:val="24"/>
        </w:rPr>
        <w:fldChar w:fldCharType="separate"/>
      </w:r>
      <w:r w:rsidR="003270BB">
        <w:rPr>
          <w:szCs w:val="24"/>
        </w:rPr>
        <w:fldChar w:fldCharType="end"/>
      </w:r>
      <w:r w:rsidRPr="00B83D66">
        <w:rPr>
          <w:szCs w:val="24"/>
        </w:rPr>
        <w:tab/>
        <w:t>Cost-sharing does not favor children from higher income families over lower income families</w:t>
      </w:r>
      <w:r w:rsidR="003335CF" w:rsidRPr="00B83D66">
        <w:rPr>
          <w:szCs w:val="24"/>
        </w:rPr>
        <w:t xml:space="preserve">. </w:t>
      </w:r>
      <w:r w:rsidR="006915AB" w:rsidRPr="00B83D66">
        <w:rPr>
          <w:szCs w:val="24"/>
        </w:rPr>
        <w:t>(Section 2103(e)(1)(B)) (42CFR 457.530)</w:t>
      </w:r>
    </w:p>
    <w:p w14:paraId="36A6DF6E"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4</w:t>
      </w:r>
      <w:r w:rsidRPr="00B83D66">
        <w:rPr>
          <w:b/>
          <w:szCs w:val="24"/>
        </w:rPr>
        <w:t>.2</w:t>
      </w:r>
      <w:r w:rsidR="003335CF" w:rsidRPr="00B83D66">
        <w:rPr>
          <w:b/>
          <w:szCs w:val="24"/>
        </w:rPr>
        <w:t xml:space="preserve">. </w:t>
      </w:r>
      <w:r w:rsidR="003270BB">
        <w:rPr>
          <w:szCs w:val="24"/>
        </w:rPr>
        <w:fldChar w:fldCharType="begin">
          <w:ffData>
            <w:name w:val=""/>
            <w:enabled/>
            <w:calcOnExit w:val="0"/>
            <w:statusText w:type="text" w:val="Tihs is a checkbox to check No cost sharing applies to well-baby and well-child care including age appropriate immunizations."/>
            <w:checkBox>
              <w:sizeAuto/>
              <w:default w:val="0"/>
            </w:checkBox>
          </w:ffData>
        </w:fldChar>
      </w:r>
      <w:r w:rsidR="003270BB">
        <w:rPr>
          <w:szCs w:val="24"/>
        </w:rPr>
        <w:instrText xml:space="preserve"> FORMCHECKBOX </w:instrText>
      </w:r>
      <w:r w:rsidR="00000000">
        <w:rPr>
          <w:szCs w:val="24"/>
        </w:rPr>
      </w:r>
      <w:r w:rsidR="00000000">
        <w:rPr>
          <w:szCs w:val="24"/>
        </w:rPr>
        <w:fldChar w:fldCharType="separate"/>
      </w:r>
      <w:r w:rsidR="003270BB">
        <w:rPr>
          <w:szCs w:val="24"/>
        </w:rPr>
        <w:fldChar w:fldCharType="end"/>
      </w:r>
      <w:r w:rsidRPr="00B83D66">
        <w:rPr>
          <w:szCs w:val="24"/>
        </w:rPr>
        <w:tab/>
        <w:t>No cost-sharing applies to well-baby and well-</w:t>
      </w:r>
      <w:proofErr w:type="gramStart"/>
      <w:r w:rsidRPr="00B83D66">
        <w:rPr>
          <w:szCs w:val="24"/>
        </w:rPr>
        <w:t>child care</w:t>
      </w:r>
      <w:proofErr w:type="gramEnd"/>
      <w:r w:rsidRPr="00B83D66">
        <w:rPr>
          <w:szCs w:val="24"/>
        </w:rPr>
        <w:t>, including age-appropriate immunizations</w:t>
      </w:r>
      <w:r w:rsidR="003335CF" w:rsidRPr="00B83D66">
        <w:rPr>
          <w:szCs w:val="24"/>
        </w:rPr>
        <w:t xml:space="preserve">. </w:t>
      </w:r>
      <w:r w:rsidR="006915AB" w:rsidRPr="00B83D66">
        <w:rPr>
          <w:szCs w:val="24"/>
        </w:rPr>
        <w:t>(Section 2103(e)(2)) (42CFR 457.520)</w:t>
      </w:r>
    </w:p>
    <w:p w14:paraId="3AD65DE5" w14:textId="77777777" w:rsidR="006915AB" w:rsidRDefault="00822466" w:rsidP="00323C32">
      <w:pPr>
        <w:tabs>
          <w:tab w:val="left" w:pos="-1440"/>
        </w:tabs>
        <w:ind w:left="2160" w:hanging="1440"/>
        <w:rPr>
          <w:szCs w:val="24"/>
        </w:rPr>
      </w:pPr>
      <w:r w:rsidRPr="00B83D66">
        <w:rPr>
          <w:b/>
          <w:szCs w:val="24"/>
        </w:rPr>
        <w:t>8.</w:t>
      </w:r>
      <w:r w:rsidR="0001533F" w:rsidRPr="00B83D66">
        <w:rPr>
          <w:b/>
          <w:szCs w:val="24"/>
        </w:rPr>
        <w:t>4</w:t>
      </w:r>
      <w:r w:rsidRPr="00B83D66">
        <w:rPr>
          <w:b/>
          <w:szCs w:val="24"/>
        </w:rPr>
        <w:t>.3</w:t>
      </w:r>
      <w:r w:rsidRPr="00B83D66">
        <w:rPr>
          <w:szCs w:val="24"/>
        </w:rPr>
        <w:t xml:space="preserve">  </w:t>
      </w:r>
      <w:r w:rsidR="003270BB">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sidR="003270BB">
        <w:rPr>
          <w:szCs w:val="24"/>
        </w:rPr>
        <w:instrText xml:space="preserve"> FORMCHECKBOX </w:instrText>
      </w:r>
      <w:r w:rsidR="00000000">
        <w:rPr>
          <w:szCs w:val="24"/>
        </w:rPr>
      </w:r>
      <w:r w:rsidR="00000000">
        <w:rPr>
          <w:szCs w:val="24"/>
        </w:rPr>
        <w:fldChar w:fldCharType="separate"/>
      </w:r>
      <w:r w:rsidR="003270BB">
        <w:rPr>
          <w:szCs w:val="24"/>
        </w:rPr>
        <w:fldChar w:fldCharType="end"/>
      </w:r>
      <w:r w:rsidRPr="00B83D66">
        <w:rPr>
          <w:szCs w:val="24"/>
        </w:rPr>
        <w:tab/>
        <w:t>No additional cost-sharing applies to the costs of emergency medical services delivered outside the network</w:t>
      </w:r>
      <w:r w:rsidR="003335CF" w:rsidRPr="00B83D66">
        <w:rPr>
          <w:szCs w:val="24"/>
        </w:rPr>
        <w:t xml:space="preserve">. </w:t>
      </w:r>
      <w:r w:rsidR="006915AB" w:rsidRPr="00B83D66">
        <w:rPr>
          <w:szCs w:val="24"/>
        </w:rPr>
        <w:t>(Section 2103(e)(1)(A)) (42CFR 457.515(f))</w:t>
      </w:r>
    </w:p>
    <w:p w14:paraId="4CDCF95A" w14:textId="77777777" w:rsidR="00EB09AE" w:rsidRDefault="00EB09AE" w:rsidP="00323C32">
      <w:pPr>
        <w:tabs>
          <w:tab w:val="left" w:pos="-1440"/>
        </w:tabs>
        <w:ind w:left="2160" w:hanging="1440"/>
        <w:rPr>
          <w:szCs w:val="24"/>
        </w:rPr>
      </w:pPr>
    </w:p>
    <w:p w14:paraId="5456BF65" w14:textId="77777777" w:rsidR="00EB09AE" w:rsidRDefault="00EB09AE" w:rsidP="00EB09AE">
      <w:pPr>
        <w:tabs>
          <w:tab w:val="left" w:pos="-1440"/>
        </w:tabs>
        <w:ind w:left="720"/>
        <w:rPr>
          <w:szCs w:val="24"/>
        </w:rPr>
      </w:pPr>
      <w:r>
        <w:rPr>
          <w:b/>
          <w:szCs w:val="24"/>
        </w:rPr>
        <w:t xml:space="preserve">8.4.1- MHPAEA   </w:t>
      </w: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b/>
          <w:szCs w:val="24"/>
        </w:rPr>
        <w:t xml:space="preserve">  </w:t>
      </w:r>
      <w:r>
        <w:rPr>
          <w:szCs w:val="24"/>
        </w:rPr>
        <w:t>There is no separate accumulation of cumulative financial requirements, as defined in §457.496(a), for mental health and substance abuse disorder benefits compared to medical/surgical benefits (§457.496(d)(3)(iii)).</w:t>
      </w:r>
    </w:p>
    <w:p w14:paraId="1EF96D65" w14:textId="77777777" w:rsidR="00EB09AE" w:rsidRDefault="00EB09AE" w:rsidP="00EB09AE">
      <w:pPr>
        <w:tabs>
          <w:tab w:val="left" w:pos="-1440"/>
        </w:tabs>
        <w:ind w:left="720"/>
        <w:rPr>
          <w:szCs w:val="24"/>
        </w:rPr>
      </w:pPr>
    </w:p>
    <w:p w14:paraId="61E67E27" w14:textId="77777777" w:rsidR="00EB09AE" w:rsidRDefault="00EB09AE" w:rsidP="00EB09AE">
      <w:pPr>
        <w:tabs>
          <w:tab w:val="left" w:pos="-1440"/>
        </w:tabs>
        <w:ind w:left="720"/>
        <w:rPr>
          <w:szCs w:val="24"/>
        </w:rPr>
      </w:pPr>
      <w:r>
        <w:rPr>
          <w:b/>
          <w:szCs w:val="24"/>
        </w:rPr>
        <w:t>8.4.2- MHPAEA</w:t>
      </w:r>
      <w:r>
        <w:rPr>
          <w:szCs w:val="24"/>
        </w:rPr>
        <w:t xml:space="preserve">   </w:t>
      </w: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If applicable, any different levels of financial requirements that are applied to different tiers of prescription drugs are determined based on reasonable factors, regardless of whether a drug is generally prescribed for medical/surgical benefits or mental health/substance use disorder benefits (§457.496(d)(3)(ii)(A)).</w:t>
      </w:r>
    </w:p>
    <w:p w14:paraId="62827C6D" w14:textId="77777777" w:rsidR="00EB09AE" w:rsidRDefault="00EB09AE" w:rsidP="00EB09AE">
      <w:pPr>
        <w:tabs>
          <w:tab w:val="left" w:pos="-1440"/>
        </w:tabs>
        <w:ind w:left="720"/>
        <w:rPr>
          <w:szCs w:val="24"/>
        </w:rPr>
      </w:pPr>
    </w:p>
    <w:p w14:paraId="42EC4EC5" w14:textId="77777777" w:rsidR="00EB09AE" w:rsidRDefault="00EB09AE" w:rsidP="00EB09AE">
      <w:pPr>
        <w:ind w:left="720"/>
        <w:rPr>
          <w:szCs w:val="24"/>
        </w:rPr>
      </w:pPr>
      <w:r>
        <w:rPr>
          <w:b/>
          <w:szCs w:val="24"/>
        </w:rPr>
        <w:t>8.4.3- MHPAEA</w:t>
      </w:r>
      <w:r>
        <w:rPr>
          <w:szCs w:val="24"/>
        </w:rPr>
        <w:t xml:space="preserve"> </w:t>
      </w: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Cost sharing applied to benefits provided under the State child health plan will remain capped at five percent of the beneficiary’s income as required §457.560 (§457.496(d)(</w:t>
      </w:r>
      <w:proofErr w:type="spellStart"/>
      <w:r>
        <w:rPr>
          <w:szCs w:val="24"/>
        </w:rPr>
        <w:t>i</w:t>
      </w:r>
      <w:proofErr w:type="spellEnd"/>
      <w:r>
        <w:rPr>
          <w:szCs w:val="24"/>
        </w:rPr>
        <w:t>)(D)).</w:t>
      </w:r>
    </w:p>
    <w:p w14:paraId="7E96A7FD" w14:textId="77777777" w:rsidR="00EB09AE" w:rsidRDefault="00EB09AE" w:rsidP="00EB09AE">
      <w:pPr>
        <w:ind w:left="900"/>
        <w:rPr>
          <w:szCs w:val="24"/>
        </w:rPr>
      </w:pPr>
    </w:p>
    <w:p w14:paraId="74B79F99" w14:textId="77777777" w:rsidR="00EB09AE" w:rsidRDefault="00EB09AE" w:rsidP="00EB09AE">
      <w:pPr>
        <w:pStyle w:val="ListParagraph"/>
        <w:rPr>
          <w:szCs w:val="24"/>
        </w:rPr>
      </w:pPr>
      <w:r>
        <w:rPr>
          <w:b/>
          <w:szCs w:val="24"/>
        </w:rPr>
        <w:t>8.4.4- MHPAEA</w:t>
      </w:r>
      <w:r>
        <w:rPr>
          <w:szCs w:val="24"/>
        </w:rPr>
        <w:t xml:space="preserve">   Does the State apply financial requirements to any mental health or substance use disorder benefits? If yes, specify the classification(s) of benefits in which the State applies financial requirements on any mental </w:t>
      </w:r>
      <w:r w:rsidRPr="00573255">
        <w:rPr>
          <w:szCs w:val="24"/>
        </w:rPr>
        <w:t>health or substance use disorder benefits</w:t>
      </w:r>
      <w:r>
        <w:rPr>
          <w:szCs w:val="24"/>
        </w:rPr>
        <w:t>.</w:t>
      </w:r>
    </w:p>
    <w:p w14:paraId="4372B92D" w14:textId="77777777" w:rsidR="00EB09AE" w:rsidRDefault="00EB09AE" w:rsidP="00EB09AE">
      <w:pPr>
        <w:pStyle w:val="ListParagraph"/>
        <w:rPr>
          <w:szCs w:val="24"/>
        </w:rPr>
      </w:pPr>
    </w:p>
    <w:p w14:paraId="2336D249" w14:textId="77777777" w:rsidR="00EB09AE"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Pr="00EB09AE">
        <w:rPr>
          <w:szCs w:val="24"/>
        </w:rPr>
        <w:t>Yes (Specify:</w:t>
      </w:r>
      <w:r w:rsidRPr="00EB09AE">
        <w:rPr>
          <w:szCs w:val="24"/>
          <w:u w:val="single"/>
        </w:rPr>
        <w:t xml:space="preserve"> </w:t>
      </w:r>
      <w:r>
        <w:rPr>
          <w:szCs w:val="24"/>
        </w:rPr>
        <w:fldChar w:fldCharType="begin">
          <w:ffData>
            <w:name w:val="Text169"/>
            <w:enabled/>
            <w:calcOnExit w:val="0"/>
            <w:statusText w:type="text" w:val="This is a textfield to describe how public will be notified."/>
            <w:textInput/>
          </w:ffData>
        </w:fldChar>
      </w:r>
      <w:r>
        <w:rPr>
          <w:szCs w:val="24"/>
        </w:rPr>
        <w:instrText xml:space="preserve"> FORMTEXT </w:instrText>
      </w:r>
      <w:r>
        <w:rPr>
          <w:szCs w:val="24"/>
        </w:rPr>
      </w:r>
      <w:r>
        <w:rPr>
          <w:szCs w:val="24"/>
        </w:rPr>
        <w:fldChar w:fldCharType="separate"/>
      </w:r>
      <w:r>
        <w:rPr>
          <w:szCs w:val="24"/>
        </w:rPr>
        <w:t> </w:t>
      </w:r>
      <w:r>
        <w:rPr>
          <w:szCs w:val="24"/>
        </w:rPr>
        <w:t> </w:t>
      </w:r>
      <w:r>
        <w:rPr>
          <w:szCs w:val="24"/>
        </w:rPr>
        <w:t> </w:t>
      </w:r>
      <w:r>
        <w:rPr>
          <w:szCs w:val="24"/>
        </w:rPr>
        <w:t> </w:t>
      </w:r>
      <w:r>
        <w:rPr>
          <w:szCs w:val="24"/>
        </w:rPr>
        <w:t> </w:t>
      </w:r>
      <w:r>
        <w:rPr>
          <w:szCs w:val="24"/>
        </w:rPr>
        <w:fldChar w:fldCharType="end"/>
      </w:r>
      <w:r w:rsidRPr="00EB09AE">
        <w:rPr>
          <w:szCs w:val="24"/>
        </w:rPr>
        <w:t>)</w:t>
      </w:r>
    </w:p>
    <w:p w14:paraId="092DF352" w14:textId="77777777" w:rsidR="00EB09AE" w:rsidRPr="00EB09AE" w:rsidRDefault="001025F1" w:rsidP="00EB09AE">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EB09AE">
        <w:rPr>
          <w:szCs w:val="24"/>
        </w:rPr>
        <w:t xml:space="preserve"> </w:t>
      </w:r>
      <w:r w:rsidR="00EB09AE" w:rsidRPr="00EB09AE">
        <w:rPr>
          <w:szCs w:val="24"/>
        </w:rPr>
        <w:t>No</w:t>
      </w:r>
    </w:p>
    <w:p w14:paraId="42DC3820" w14:textId="77777777" w:rsidR="00EB09AE" w:rsidRDefault="00EB09AE" w:rsidP="00EB09AE">
      <w:pPr>
        <w:pStyle w:val="ListParagraph"/>
        <w:ind w:left="1440"/>
        <w:rPr>
          <w:b/>
          <w:szCs w:val="24"/>
          <w:u w:val="single"/>
        </w:rPr>
      </w:pPr>
      <w:r w:rsidRPr="00926553">
        <w:rPr>
          <w:b/>
          <w:szCs w:val="24"/>
          <w:u w:val="single"/>
        </w:rPr>
        <w:t>Guidance:</w:t>
      </w:r>
      <w:r w:rsidRPr="00926553">
        <w:rPr>
          <w:szCs w:val="24"/>
          <w:u w:val="single"/>
        </w:rPr>
        <w:t xml:space="preserve"> </w:t>
      </w:r>
      <w:r w:rsidRPr="00926553">
        <w:rPr>
          <w:b/>
          <w:szCs w:val="24"/>
          <w:u w:val="single"/>
        </w:rPr>
        <w:t>If the state does not apply financial requirements on any mental health or substance use disorder benefits, the state meets parity requirements for financial requirements.  If the state does apply financial requirements to mental health or substance use disorder benefits, the state must conduct a parity analysis. Please continue below.</w:t>
      </w:r>
    </w:p>
    <w:p w14:paraId="15620B54" w14:textId="77777777" w:rsidR="00EB09AE" w:rsidRPr="00926553" w:rsidRDefault="00EB09AE" w:rsidP="00EB09AE">
      <w:pPr>
        <w:pStyle w:val="ListParagraph"/>
        <w:ind w:left="1440"/>
        <w:rPr>
          <w:b/>
          <w:szCs w:val="24"/>
          <w:u w:val="single"/>
        </w:rPr>
      </w:pPr>
    </w:p>
    <w:p w14:paraId="6D5957F9" w14:textId="77777777" w:rsidR="00EB09AE" w:rsidRDefault="00EB09AE" w:rsidP="00EB09AE">
      <w:pPr>
        <w:ind w:left="720"/>
        <w:rPr>
          <w:szCs w:val="24"/>
        </w:rPr>
      </w:pPr>
      <w:r>
        <w:rPr>
          <w:b/>
          <w:szCs w:val="24"/>
        </w:rPr>
        <w:t xml:space="preserve">8.4.5- MHPAEA   </w:t>
      </w:r>
      <w:r w:rsidRPr="00573255">
        <w:rPr>
          <w:szCs w:val="24"/>
        </w:rPr>
        <w:t xml:space="preserve">Does the State apply </w:t>
      </w:r>
      <w:r>
        <w:rPr>
          <w:szCs w:val="24"/>
        </w:rPr>
        <w:t>any type of financial requirements</w:t>
      </w:r>
      <w:r w:rsidRPr="00573255">
        <w:rPr>
          <w:szCs w:val="24"/>
        </w:rPr>
        <w:t xml:space="preserve"> on any medical/surgical benefits?</w:t>
      </w:r>
    </w:p>
    <w:p w14:paraId="1790F015" w14:textId="77777777" w:rsidR="00EB09AE" w:rsidRPr="00573255" w:rsidRDefault="00EB09AE" w:rsidP="00EB09AE">
      <w:pPr>
        <w:ind w:left="720"/>
        <w:rPr>
          <w:b/>
          <w:szCs w:val="24"/>
          <w:u w:val="single"/>
        </w:rPr>
      </w:pPr>
    </w:p>
    <w:p w14:paraId="2E571C96"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EB09AE" w:rsidRPr="001025F1">
        <w:rPr>
          <w:szCs w:val="24"/>
        </w:rPr>
        <w:t>Yes</w:t>
      </w:r>
    </w:p>
    <w:p w14:paraId="5EF080DB"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EB09AE" w:rsidRPr="001025F1">
        <w:rPr>
          <w:szCs w:val="24"/>
        </w:rPr>
        <w:t>No</w:t>
      </w:r>
    </w:p>
    <w:p w14:paraId="4B8C2DA5" w14:textId="77777777" w:rsidR="00EB09AE" w:rsidRDefault="00EB09AE" w:rsidP="00EB09AE">
      <w:pPr>
        <w:ind w:left="1440"/>
        <w:rPr>
          <w:b/>
          <w:szCs w:val="24"/>
          <w:u w:val="single"/>
        </w:rPr>
      </w:pPr>
      <w:r w:rsidRPr="00E13DDE">
        <w:rPr>
          <w:b/>
          <w:szCs w:val="24"/>
          <w:u w:val="single"/>
        </w:rPr>
        <w:t xml:space="preserve">Guidance: </w:t>
      </w:r>
      <w:r w:rsidRPr="00573255">
        <w:rPr>
          <w:b/>
          <w:szCs w:val="24"/>
          <w:u w:val="single"/>
        </w:rPr>
        <w:t xml:space="preserve">If </w:t>
      </w:r>
      <w:r>
        <w:rPr>
          <w:b/>
          <w:szCs w:val="24"/>
          <w:u w:val="single"/>
        </w:rPr>
        <w:t xml:space="preserve">the State does </w:t>
      </w:r>
      <w:r w:rsidRPr="00824880">
        <w:rPr>
          <w:b/>
          <w:szCs w:val="24"/>
          <w:u w:val="single"/>
        </w:rPr>
        <w:t xml:space="preserve">not </w:t>
      </w:r>
      <w:r>
        <w:rPr>
          <w:b/>
          <w:szCs w:val="24"/>
          <w:u w:val="single"/>
        </w:rPr>
        <w:t>apply financial requirements</w:t>
      </w:r>
      <w:r w:rsidRPr="00E13DDE">
        <w:rPr>
          <w:b/>
          <w:szCs w:val="24"/>
          <w:u w:val="single"/>
        </w:rPr>
        <w:t xml:space="preserve"> on any medical/surgical benefits,</w:t>
      </w:r>
      <w:r w:rsidRPr="00824880">
        <w:rPr>
          <w:b/>
          <w:szCs w:val="24"/>
          <w:u w:val="single"/>
        </w:rPr>
        <w:t xml:space="preserve"> the St</w:t>
      </w:r>
      <w:r>
        <w:rPr>
          <w:b/>
          <w:szCs w:val="24"/>
          <w:u w:val="single"/>
        </w:rPr>
        <w:t xml:space="preserve">ate may not impose financial requirements on mental health or substance use disorder benefits. </w:t>
      </w:r>
    </w:p>
    <w:p w14:paraId="5BBFF5D8" w14:textId="77777777" w:rsidR="001025F1" w:rsidRDefault="001025F1" w:rsidP="00EB09AE">
      <w:pPr>
        <w:ind w:left="1440"/>
        <w:rPr>
          <w:b/>
          <w:szCs w:val="24"/>
        </w:rPr>
      </w:pPr>
    </w:p>
    <w:p w14:paraId="6E4756AD" w14:textId="77777777" w:rsidR="00EB09AE" w:rsidRDefault="00EB09AE" w:rsidP="00EB09AE">
      <w:pPr>
        <w:ind w:left="720"/>
        <w:rPr>
          <w:szCs w:val="24"/>
        </w:rPr>
      </w:pPr>
      <w:r>
        <w:rPr>
          <w:b/>
          <w:szCs w:val="24"/>
        </w:rPr>
        <w:t xml:space="preserve">8.4.6- MHPAEA    </w:t>
      </w:r>
      <w:r w:rsidRPr="00CF0E2E">
        <w:rPr>
          <w:szCs w:val="24"/>
        </w:rPr>
        <w:t>Within each classification of benefits in whi</w:t>
      </w:r>
      <w:r>
        <w:rPr>
          <w:szCs w:val="24"/>
        </w:rPr>
        <w:t>ch the State applies a type of financial requirement</w:t>
      </w:r>
      <w:r w:rsidRPr="00CF0E2E">
        <w:rPr>
          <w:szCs w:val="24"/>
        </w:rPr>
        <w:t xml:space="preserve"> on any mental health or substance use disorder benefits, the</w:t>
      </w:r>
      <w:r w:rsidRPr="00CF0E2E">
        <w:rPr>
          <w:b/>
          <w:szCs w:val="24"/>
        </w:rPr>
        <w:t xml:space="preserve"> </w:t>
      </w:r>
      <w:r w:rsidRPr="00CF0E2E">
        <w:rPr>
          <w:szCs w:val="24"/>
        </w:rPr>
        <w:t xml:space="preserve">State must determine the proportion of medical and surgical benefits in the class which are subject to the limitation.  </w:t>
      </w:r>
    </w:p>
    <w:p w14:paraId="41D52AAD" w14:textId="77777777" w:rsidR="001025F1" w:rsidRPr="00CF0E2E" w:rsidRDefault="001025F1" w:rsidP="00EB09AE">
      <w:pPr>
        <w:ind w:left="720"/>
        <w:rPr>
          <w:szCs w:val="24"/>
        </w:rPr>
      </w:pPr>
    </w:p>
    <w:p w14:paraId="29D30431" w14:textId="77777777" w:rsidR="00EB09AE" w:rsidRPr="002F1F4C"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EB09AE" w:rsidRPr="001025F1">
        <w:rPr>
          <w:szCs w:val="24"/>
        </w:rPr>
        <w:t xml:space="preserve">The State assures it has applied a reasonable methodology to determine the dollar amounts used in the ratio described above (Section 6.2.5.2) for each classification or </w:t>
      </w:r>
      <w:r w:rsidR="00EB09AE" w:rsidRPr="00196B72">
        <w:rPr>
          <w:szCs w:val="24"/>
        </w:rPr>
        <w:t>within which the State applies financial requirements to mental health or substance use disorder benefits</w:t>
      </w:r>
      <w:r w:rsidR="00EB09AE" w:rsidRPr="002F1F4C">
        <w:rPr>
          <w:szCs w:val="24"/>
        </w:rPr>
        <w:t xml:space="preserve"> (§457.496(d)(3)(</w:t>
      </w:r>
      <w:proofErr w:type="spellStart"/>
      <w:r w:rsidR="00EB09AE" w:rsidRPr="002F1F4C">
        <w:rPr>
          <w:szCs w:val="24"/>
        </w:rPr>
        <w:t>i</w:t>
      </w:r>
      <w:proofErr w:type="spellEnd"/>
      <w:r w:rsidR="00EB09AE" w:rsidRPr="002F1F4C">
        <w:rPr>
          <w:szCs w:val="24"/>
        </w:rPr>
        <w:t>)(E)).</w:t>
      </w:r>
    </w:p>
    <w:p w14:paraId="1F54A15F" w14:textId="77777777" w:rsidR="00EB09AE" w:rsidRDefault="00EB09AE" w:rsidP="00EB09AE">
      <w:pPr>
        <w:ind w:left="1440"/>
        <w:rPr>
          <w:b/>
          <w:szCs w:val="24"/>
          <w:u w:val="single"/>
        </w:rPr>
      </w:pPr>
      <w:r w:rsidRPr="00CE1AFF" w:rsidDel="00794028">
        <w:rPr>
          <w:b/>
          <w:szCs w:val="24"/>
          <w:u w:val="single"/>
        </w:rPr>
        <w:t>Guidance:  Please include the state’s methodology as an</w:t>
      </w:r>
      <w:r w:rsidRPr="00862A94" w:rsidDel="00794028">
        <w:rPr>
          <w:b/>
          <w:szCs w:val="24"/>
          <w:u w:val="single"/>
        </w:rPr>
        <w:t xml:space="preserve"> </w:t>
      </w:r>
      <w:r w:rsidRPr="00CE1AFF" w:rsidDel="00794028">
        <w:rPr>
          <w:b/>
          <w:szCs w:val="24"/>
          <w:u w:val="single"/>
        </w:rPr>
        <w:t xml:space="preserve">attachment to the State child health plan. </w:t>
      </w:r>
    </w:p>
    <w:p w14:paraId="0CBF7DA0" w14:textId="77777777" w:rsidR="001025F1" w:rsidRPr="00CE1AFF" w:rsidRDefault="001025F1" w:rsidP="00EB09AE">
      <w:pPr>
        <w:ind w:left="1440"/>
        <w:rPr>
          <w:b/>
          <w:szCs w:val="24"/>
          <w:u w:val="single"/>
        </w:rPr>
      </w:pPr>
    </w:p>
    <w:p w14:paraId="29431AE0" w14:textId="77777777" w:rsidR="00EB09AE" w:rsidRDefault="00EB09AE" w:rsidP="00EB09AE">
      <w:pPr>
        <w:ind w:left="720"/>
        <w:rPr>
          <w:szCs w:val="24"/>
        </w:rPr>
      </w:pPr>
      <w:r>
        <w:rPr>
          <w:b/>
          <w:szCs w:val="24"/>
        </w:rPr>
        <w:t>8.4.7</w:t>
      </w:r>
      <w:r w:rsidRPr="004E761A">
        <w:rPr>
          <w:b/>
          <w:szCs w:val="24"/>
        </w:rPr>
        <w:t>- MHPAEA</w:t>
      </w:r>
      <w:r w:rsidRPr="004E761A">
        <w:rPr>
          <w:szCs w:val="24"/>
        </w:rPr>
        <w:t xml:space="preserve">    </w:t>
      </w:r>
      <w:r>
        <w:rPr>
          <w:szCs w:val="24"/>
        </w:rPr>
        <w:t>For each type of financial requirement applied to any mental health or substance use disorder benefits within a given classification,</w:t>
      </w:r>
      <w:r w:rsidRPr="004E761A">
        <w:rPr>
          <w:szCs w:val="24"/>
        </w:rPr>
        <w:t xml:space="preserve"> </w:t>
      </w:r>
      <w:r>
        <w:rPr>
          <w:szCs w:val="24"/>
        </w:rPr>
        <w:t>d</w:t>
      </w:r>
      <w:r w:rsidRPr="004E761A">
        <w:rPr>
          <w:szCs w:val="24"/>
        </w:rPr>
        <w:t>oes the State</w:t>
      </w:r>
      <w:r>
        <w:rPr>
          <w:szCs w:val="24"/>
        </w:rPr>
        <w:t xml:space="preserve"> </w:t>
      </w:r>
      <w:r w:rsidRPr="004E761A">
        <w:rPr>
          <w:szCs w:val="24"/>
        </w:rPr>
        <w:t xml:space="preserve">apply </w:t>
      </w:r>
      <w:r>
        <w:rPr>
          <w:szCs w:val="24"/>
        </w:rPr>
        <w:t>the same type of financial requirement</w:t>
      </w:r>
      <w:r w:rsidRPr="004E761A">
        <w:rPr>
          <w:szCs w:val="24"/>
        </w:rPr>
        <w:t xml:space="preserve"> to </w:t>
      </w:r>
      <w:r>
        <w:rPr>
          <w:szCs w:val="24"/>
        </w:rPr>
        <w:t>at least two-thirds (“substantially all”)</w:t>
      </w:r>
      <w:r w:rsidRPr="004E761A">
        <w:rPr>
          <w:szCs w:val="24"/>
        </w:rPr>
        <w:t xml:space="preserve"> of all </w:t>
      </w:r>
      <w:r>
        <w:rPr>
          <w:szCs w:val="24"/>
        </w:rPr>
        <w:t xml:space="preserve">the </w:t>
      </w:r>
      <w:r w:rsidRPr="004E761A">
        <w:rPr>
          <w:szCs w:val="24"/>
        </w:rPr>
        <w:t>medical/surgical benefits</w:t>
      </w:r>
      <w:r>
        <w:rPr>
          <w:szCs w:val="24"/>
        </w:rPr>
        <w:t xml:space="preserve"> within the same classification</w:t>
      </w:r>
      <w:r w:rsidRPr="004E761A">
        <w:rPr>
          <w:szCs w:val="24"/>
        </w:rPr>
        <w:t>?</w:t>
      </w:r>
      <w:r>
        <w:rPr>
          <w:szCs w:val="24"/>
        </w:rPr>
        <w:t xml:space="preserve"> (</w:t>
      </w:r>
      <w:r w:rsidRPr="00C83948">
        <w:rPr>
          <w:szCs w:val="24"/>
        </w:rPr>
        <w:t>§457.496(d)(3)(</w:t>
      </w:r>
      <w:proofErr w:type="spellStart"/>
      <w:r w:rsidRPr="00C83948">
        <w:rPr>
          <w:szCs w:val="24"/>
        </w:rPr>
        <w:t>i</w:t>
      </w:r>
      <w:proofErr w:type="spellEnd"/>
      <w:r w:rsidRPr="00C83948">
        <w:rPr>
          <w:szCs w:val="24"/>
        </w:rPr>
        <w:t>)(</w:t>
      </w:r>
      <w:r>
        <w:rPr>
          <w:szCs w:val="24"/>
        </w:rPr>
        <w:t>A))</w:t>
      </w:r>
    </w:p>
    <w:p w14:paraId="0E6ABC40" w14:textId="77777777" w:rsidR="001025F1" w:rsidRPr="004E761A" w:rsidRDefault="001025F1" w:rsidP="00EB09AE">
      <w:pPr>
        <w:ind w:left="720"/>
        <w:rPr>
          <w:szCs w:val="24"/>
        </w:rPr>
      </w:pPr>
    </w:p>
    <w:p w14:paraId="2FC4918F"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EB09AE" w:rsidRPr="001025F1">
        <w:rPr>
          <w:szCs w:val="24"/>
        </w:rPr>
        <w:t>Yes</w:t>
      </w:r>
    </w:p>
    <w:p w14:paraId="2310D82B"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EB09AE" w:rsidRPr="001025F1">
        <w:rPr>
          <w:szCs w:val="24"/>
        </w:rPr>
        <w:t>No</w:t>
      </w:r>
    </w:p>
    <w:p w14:paraId="5841AC75" w14:textId="77777777" w:rsidR="00EB09AE" w:rsidRDefault="00EB09AE" w:rsidP="00EB09AE">
      <w:pPr>
        <w:ind w:left="1440"/>
        <w:rPr>
          <w:b/>
          <w:szCs w:val="24"/>
        </w:rPr>
      </w:pPr>
      <w:r w:rsidRPr="00E13DDE">
        <w:rPr>
          <w:b/>
          <w:szCs w:val="24"/>
          <w:u w:val="single"/>
        </w:rPr>
        <w:t xml:space="preserve">Guidance: </w:t>
      </w:r>
      <w:r w:rsidRPr="00573255">
        <w:rPr>
          <w:b/>
          <w:szCs w:val="24"/>
          <w:u w:val="single"/>
        </w:rPr>
        <w:t xml:space="preserve">If </w:t>
      </w:r>
      <w:r>
        <w:rPr>
          <w:b/>
          <w:szCs w:val="24"/>
          <w:u w:val="single"/>
        </w:rPr>
        <w:t xml:space="preserve">the State does </w:t>
      </w:r>
      <w:r w:rsidRPr="00824880">
        <w:rPr>
          <w:b/>
          <w:szCs w:val="24"/>
          <w:u w:val="single"/>
        </w:rPr>
        <w:t xml:space="preserve">not </w:t>
      </w:r>
      <w:r>
        <w:rPr>
          <w:b/>
          <w:szCs w:val="24"/>
          <w:u w:val="single"/>
        </w:rPr>
        <w:t>apply a type of financial requirement</w:t>
      </w:r>
      <w:r w:rsidRPr="00D57D49">
        <w:rPr>
          <w:b/>
          <w:szCs w:val="24"/>
          <w:u w:val="single"/>
        </w:rPr>
        <w:t xml:space="preserve"> to substantially all medical/surgical benefits </w:t>
      </w:r>
      <w:proofErr w:type="gramStart"/>
      <w:r w:rsidRPr="00D57D49">
        <w:rPr>
          <w:b/>
          <w:szCs w:val="24"/>
          <w:u w:val="single"/>
        </w:rPr>
        <w:t>in a given</w:t>
      </w:r>
      <w:proofErr w:type="gramEnd"/>
      <w:r w:rsidRPr="00D57D49">
        <w:rPr>
          <w:b/>
          <w:szCs w:val="24"/>
          <w:u w:val="single"/>
        </w:rPr>
        <w:t xml:space="preserve"> classification of benefits,</w:t>
      </w:r>
      <w:r w:rsidRPr="00824880">
        <w:rPr>
          <w:b/>
          <w:szCs w:val="24"/>
          <w:u w:val="single"/>
        </w:rPr>
        <w:t xml:space="preserve"> </w:t>
      </w:r>
      <w:r>
        <w:rPr>
          <w:b/>
          <w:szCs w:val="24"/>
          <w:u w:val="single"/>
        </w:rPr>
        <w:t>t</w:t>
      </w:r>
      <w:r w:rsidRPr="00824880">
        <w:rPr>
          <w:b/>
          <w:szCs w:val="24"/>
          <w:u w:val="single"/>
        </w:rPr>
        <w:t>he St</w:t>
      </w:r>
      <w:r>
        <w:rPr>
          <w:b/>
          <w:szCs w:val="24"/>
          <w:u w:val="single"/>
        </w:rPr>
        <w:t xml:space="preserve">ate may </w:t>
      </w:r>
      <w:r w:rsidRPr="00E13DDE">
        <w:rPr>
          <w:b/>
          <w:i/>
          <w:szCs w:val="24"/>
          <w:u w:val="single"/>
        </w:rPr>
        <w:t>not</w:t>
      </w:r>
      <w:r>
        <w:rPr>
          <w:b/>
          <w:szCs w:val="24"/>
          <w:u w:val="single"/>
        </w:rPr>
        <w:t xml:space="preserve"> impose financial requirements on mental health or substance use disorder benefits in that classification. </w:t>
      </w:r>
      <w:r w:rsidRPr="00E13DDE">
        <w:rPr>
          <w:b/>
          <w:szCs w:val="24"/>
        </w:rPr>
        <w:t>(§457.496(d)(3)(</w:t>
      </w:r>
      <w:proofErr w:type="spellStart"/>
      <w:r w:rsidRPr="00E13DDE">
        <w:rPr>
          <w:b/>
          <w:szCs w:val="24"/>
        </w:rPr>
        <w:t>i</w:t>
      </w:r>
      <w:proofErr w:type="spellEnd"/>
      <w:r w:rsidRPr="00E13DDE">
        <w:rPr>
          <w:b/>
          <w:szCs w:val="24"/>
        </w:rPr>
        <w:t>)(A))</w:t>
      </w:r>
    </w:p>
    <w:p w14:paraId="6A81DF3D" w14:textId="77777777" w:rsidR="001025F1" w:rsidRDefault="001025F1" w:rsidP="00EB09AE">
      <w:pPr>
        <w:ind w:left="1440"/>
        <w:rPr>
          <w:b/>
          <w:szCs w:val="24"/>
          <w:u w:val="single"/>
        </w:rPr>
      </w:pPr>
    </w:p>
    <w:p w14:paraId="135E2617" w14:textId="77777777" w:rsidR="00EB09AE" w:rsidRDefault="00EB09AE" w:rsidP="00EB09AE">
      <w:pPr>
        <w:ind w:left="720"/>
        <w:rPr>
          <w:szCs w:val="24"/>
        </w:rPr>
      </w:pPr>
      <w:r>
        <w:rPr>
          <w:b/>
          <w:szCs w:val="24"/>
        </w:rPr>
        <w:t>8.4.8</w:t>
      </w:r>
      <w:r w:rsidRPr="004E761A">
        <w:rPr>
          <w:b/>
          <w:szCs w:val="24"/>
        </w:rPr>
        <w:t>- MHPAEA</w:t>
      </w:r>
      <w:r w:rsidRPr="004E761A">
        <w:rPr>
          <w:szCs w:val="24"/>
        </w:rPr>
        <w:t xml:space="preserve">    </w:t>
      </w:r>
      <w:r>
        <w:rPr>
          <w:szCs w:val="24"/>
        </w:rPr>
        <w:t>For each type of financial requirement applied to substantially all medical/surgical benefits in a classification, t</w:t>
      </w:r>
      <w:r w:rsidRPr="004E761A">
        <w:rPr>
          <w:szCs w:val="24"/>
        </w:rPr>
        <w:t xml:space="preserve">he </w:t>
      </w:r>
      <w:r>
        <w:rPr>
          <w:szCs w:val="24"/>
        </w:rPr>
        <w:t>S</w:t>
      </w:r>
      <w:r w:rsidRPr="004E761A">
        <w:rPr>
          <w:szCs w:val="24"/>
        </w:rPr>
        <w:t>tate</w:t>
      </w:r>
      <w:r>
        <w:rPr>
          <w:szCs w:val="24"/>
        </w:rPr>
        <w:t xml:space="preserve"> must determine the predominant level (as defined in §457.496(d)(3)(</w:t>
      </w:r>
      <w:proofErr w:type="spellStart"/>
      <w:r>
        <w:rPr>
          <w:szCs w:val="24"/>
        </w:rPr>
        <w:t>i</w:t>
      </w:r>
      <w:proofErr w:type="spellEnd"/>
      <w:r>
        <w:rPr>
          <w:szCs w:val="24"/>
        </w:rPr>
        <w:t>)</w:t>
      </w:r>
      <w:r w:rsidRPr="001717BA">
        <w:rPr>
          <w:szCs w:val="24"/>
        </w:rPr>
        <w:t>(B)(1)</w:t>
      </w:r>
      <w:r>
        <w:rPr>
          <w:szCs w:val="24"/>
        </w:rPr>
        <w:t>) of that type which is applied to medical/surgical benefits in the classification.  For each type of financial requirement applied to substantially all medical/surgical benefits in a classification, the State assures</w:t>
      </w:r>
      <w:r w:rsidRPr="004E761A">
        <w:rPr>
          <w:szCs w:val="24"/>
        </w:rPr>
        <w:t>:</w:t>
      </w:r>
    </w:p>
    <w:p w14:paraId="1DE80EA8" w14:textId="77777777" w:rsidR="001025F1" w:rsidRDefault="001025F1" w:rsidP="00EB09AE">
      <w:pPr>
        <w:ind w:left="720"/>
        <w:rPr>
          <w:szCs w:val="24"/>
        </w:rPr>
      </w:pPr>
    </w:p>
    <w:p w14:paraId="6A8715C0"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EB09AE" w:rsidRPr="001025F1">
        <w:rPr>
          <w:szCs w:val="24"/>
        </w:rPr>
        <w:t>The same reasonable methodology applied in determining the dollar amounts used in determining whether substantially all medical/surgical benefits within a classification are subject to a type of financial requirement also is applied in determining the dollar amounts used to determine the predominant level of a type of financial requirement applied to medical/surgical benefits within a classification. (§457.496(d)(3)(</w:t>
      </w:r>
      <w:proofErr w:type="spellStart"/>
      <w:r w:rsidR="00EB09AE" w:rsidRPr="001025F1">
        <w:rPr>
          <w:szCs w:val="24"/>
        </w:rPr>
        <w:t>i</w:t>
      </w:r>
      <w:proofErr w:type="spellEnd"/>
      <w:r w:rsidR="00EB09AE" w:rsidRPr="001025F1">
        <w:rPr>
          <w:szCs w:val="24"/>
        </w:rPr>
        <w:t>)(E))</w:t>
      </w:r>
    </w:p>
    <w:p w14:paraId="5B5A54F8" w14:textId="77777777" w:rsidR="00EB09AE"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w:t>
      </w:r>
      <w:r w:rsidR="00EB09AE" w:rsidRPr="001025F1">
        <w:rPr>
          <w:szCs w:val="24"/>
        </w:rPr>
        <w:t>The level of each type of financial requirement applied by the State to mental health or substance use disorder benefits in any classification is no more restrictive than the predominate level of that type which is applied by the State to medical/surgical benefits within the same classification. (§457.496(d)(2)(</w:t>
      </w:r>
      <w:proofErr w:type="spellStart"/>
      <w:r w:rsidR="00EB09AE" w:rsidRPr="001025F1">
        <w:rPr>
          <w:szCs w:val="24"/>
        </w:rPr>
        <w:t>i</w:t>
      </w:r>
      <w:proofErr w:type="spellEnd"/>
      <w:r w:rsidR="00EB09AE" w:rsidRPr="001025F1">
        <w:rPr>
          <w:szCs w:val="24"/>
        </w:rPr>
        <w:t>))</w:t>
      </w:r>
    </w:p>
    <w:p w14:paraId="337A8F5A" w14:textId="77777777" w:rsidR="00EB09AE" w:rsidRPr="001025F1" w:rsidRDefault="00EB09AE" w:rsidP="001025F1">
      <w:pPr>
        <w:pStyle w:val="ListParagraph"/>
        <w:ind w:left="1440"/>
      </w:pPr>
      <w:r w:rsidRPr="00862A94">
        <w:rPr>
          <w:b/>
          <w:szCs w:val="24"/>
          <w:u w:val="single"/>
        </w:rPr>
        <w:t xml:space="preserve">Guidance: If there is no single level of a type of </w:t>
      </w:r>
      <w:r>
        <w:rPr>
          <w:b/>
          <w:szCs w:val="24"/>
          <w:u w:val="single"/>
        </w:rPr>
        <w:t>financial requirement</w:t>
      </w:r>
      <w:r w:rsidRPr="00862A94">
        <w:rPr>
          <w:b/>
          <w:szCs w:val="24"/>
          <w:u w:val="single"/>
        </w:rPr>
        <w:t xml:space="preserve"> that exceeds the one-half threshold, the State may combine levels within a type of </w:t>
      </w:r>
      <w:r>
        <w:rPr>
          <w:b/>
          <w:szCs w:val="24"/>
          <w:u w:val="single"/>
        </w:rPr>
        <w:t>financial requirement</w:t>
      </w:r>
      <w:r w:rsidRPr="00862A94">
        <w:rPr>
          <w:b/>
          <w:szCs w:val="24"/>
          <w:u w:val="single"/>
        </w:rPr>
        <w:t xml:space="preserve"> such that the combined levels are applied to at least half of all medical/surgical benefits within a classification; the predominate level is the least restrictive level of the levels combined to meet the one-half threshold (§457.496(d)(3)(</w:t>
      </w:r>
      <w:proofErr w:type="spellStart"/>
      <w:r w:rsidRPr="00862A94">
        <w:rPr>
          <w:b/>
          <w:szCs w:val="24"/>
          <w:u w:val="single"/>
        </w:rPr>
        <w:t>i</w:t>
      </w:r>
      <w:proofErr w:type="spellEnd"/>
      <w:r w:rsidRPr="00862A94">
        <w:rPr>
          <w:b/>
          <w:szCs w:val="24"/>
          <w:u w:val="single"/>
        </w:rPr>
        <w:t>)(B)(2)).</w:t>
      </w:r>
    </w:p>
    <w:p w14:paraId="7FDA40B0" w14:textId="77777777" w:rsidR="00822466" w:rsidRPr="00B83D66" w:rsidRDefault="00822466" w:rsidP="00323C32">
      <w:pPr>
        <w:tabs>
          <w:tab w:val="left" w:pos="-1440"/>
        </w:tabs>
        <w:ind w:left="1440" w:hanging="720"/>
        <w:rPr>
          <w:rStyle w:val="Heading3Char"/>
          <w:rFonts w:ascii="Times New Roman" w:hAnsi="Times New Roman" w:cs="Times New Roman"/>
          <w:sz w:val="24"/>
          <w:szCs w:val="24"/>
        </w:rPr>
      </w:pPr>
    </w:p>
    <w:p w14:paraId="72F0ADB3" w14:textId="77777777" w:rsidR="006915AB" w:rsidRPr="00B83D66" w:rsidRDefault="00822466" w:rsidP="005D18A3">
      <w:pPr>
        <w:tabs>
          <w:tab w:val="left" w:pos="-1440"/>
        </w:tabs>
        <w:ind w:left="1440" w:hanging="1440"/>
        <w:rPr>
          <w:szCs w:val="24"/>
        </w:rPr>
      </w:pPr>
      <w:bookmarkStart w:id="346" w:name="_Toc200444719"/>
      <w:r w:rsidRPr="00B83D66">
        <w:rPr>
          <w:rStyle w:val="Heading3Char"/>
          <w:rFonts w:ascii="Times New Roman" w:hAnsi="Times New Roman" w:cs="Times New Roman"/>
          <w:sz w:val="24"/>
          <w:szCs w:val="24"/>
        </w:rPr>
        <w:t>8.</w:t>
      </w:r>
      <w:bookmarkEnd w:id="346"/>
      <w:r w:rsidR="0001533F" w:rsidRPr="00B83D66">
        <w:rPr>
          <w:rStyle w:val="Heading3Char"/>
          <w:rFonts w:ascii="Times New Roman" w:hAnsi="Times New Roman" w:cs="Times New Roman"/>
          <w:sz w:val="24"/>
          <w:szCs w:val="24"/>
        </w:rPr>
        <w:t>5</w:t>
      </w:r>
      <w:r w:rsidR="005903B1">
        <w:rPr>
          <w:rStyle w:val="Heading3Char"/>
          <w:rFonts w:ascii="Times New Roman" w:hAnsi="Times New Roman" w:cs="Times New Roman"/>
          <w:sz w:val="24"/>
          <w:szCs w:val="24"/>
        </w:rPr>
        <w:t>.</w:t>
      </w:r>
      <w:r w:rsidRPr="00B83D66">
        <w:rPr>
          <w:szCs w:val="24"/>
        </w:rPr>
        <w:t xml:space="preserve">  </w:t>
      </w:r>
      <w:r w:rsidRPr="00B83D66">
        <w:rPr>
          <w:szCs w:val="24"/>
        </w:rPr>
        <w:tab/>
        <w:t xml:space="preserve">Describe how the </w:t>
      </w:r>
      <w:r w:rsidR="008840CA" w:rsidRPr="00B83D66">
        <w:rPr>
          <w:szCs w:val="24"/>
        </w:rPr>
        <w:t xml:space="preserve">State </w:t>
      </w:r>
      <w:r w:rsidRPr="00B83D66">
        <w:rPr>
          <w:szCs w:val="24"/>
        </w:rPr>
        <w:t>will ensure that the annual aggregate cost-sharing for a family does not exceed 5 percent of such family’s income for the length of the child’s eligibility period in the State</w:t>
      </w:r>
      <w:r w:rsidR="003335CF" w:rsidRPr="00B83D66">
        <w:rPr>
          <w:szCs w:val="24"/>
        </w:rPr>
        <w:t xml:space="preserve">. </w:t>
      </w:r>
      <w:r w:rsidRPr="00B83D66">
        <w:rPr>
          <w:szCs w:val="24"/>
        </w:rPr>
        <w:t xml:space="preserve">Include a description of the procedures that do not primarily rely on a refund given by the </w:t>
      </w:r>
      <w:r w:rsidR="008840CA" w:rsidRPr="00B83D66">
        <w:rPr>
          <w:szCs w:val="24"/>
        </w:rPr>
        <w:t xml:space="preserve">State </w:t>
      </w:r>
      <w:r w:rsidRPr="00B83D66">
        <w:rPr>
          <w:szCs w:val="24"/>
        </w:rPr>
        <w:t>for overpayment by an enrollee</w:t>
      </w:r>
      <w:proofErr w:type="gramStart"/>
      <w:r w:rsidRPr="00B83D66">
        <w:rPr>
          <w:szCs w:val="24"/>
        </w:rPr>
        <w:t xml:space="preserve">:  </w:t>
      </w:r>
      <w:r w:rsidR="006915AB" w:rsidRPr="00B83D66">
        <w:rPr>
          <w:szCs w:val="24"/>
        </w:rPr>
        <w:t>(</w:t>
      </w:r>
      <w:proofErr w:type="gramEnd"/>
      <w:r w:rsidR="006915AB" w:rsidRPr="00B83D66">
        <w:rPr>
          <w:szCs w:val="24"/>
        </w:rPr>
        <w:t>Section 2103(e)(3)(B)) (42CFR 457.560(b) and 457.505(e))</w:t>
      </w:r>
    </w:p>
    <w:p w14:paraId="16449F58" w14:textId="77777777" w:rsidR="006915AB" w:rsidRPr="00B83D66" w:rsidRDefault="00854622" w:rsidP="00854622">
      <w:pPr>
        <w:tabs>
          <w:tab w:val="left" w:pos="-1440"/>
          <w:tab w:val="left" w:pos="1488"/>
        </w:tabs>
        <w:ind w:left="720" w:hanging="720"/>
        <w:rPr>
          <w:rStyle w:val="Heading3Char"/>
          <w:rFonts w:ascii="Times New Roman" w:hAnsi="Times New Roman" w:cs="Times New Roman"/>
          <w:sz w:val="24"/>
          <w:szCs w:val="24"/>
        </w:rPr>
      </w:pPr>
      <w:r>
        <w:rPr>
          <w:rStyle w:val="Heading3Char"/>
          <w:rFonts w:ascii="Times New Roman" w:hAnsi="Times New Roman" w:cs="Times New Roman"/>
          <w:sz w:val="24"/>
          <w:szCs w:val="24"/>
        </w:rPr>
        <w:tab/>
      </w:r>
      <w:r>
        <w:rPr>
          <w:rStyle w:val="Heading3Char"/>
          <w:rFonts w:ascii="Times New Roman" w:hAnsi="Times New Roman" w:cs="Times New Roman"/>
          <w:sz w:val="24"/>
          <w:szCs w:val="24"/>
        </w:rPr>
        <w:tab/>
      </w:r>
      <w:bookmarkStart w:id="347" w:name="Text170"/>
      <w:r>
        <w:rPr>
          <w:rStyle w:val="Heading3Char"/>
          <w:rFonts w:ascii="Times New Roman" w:hAnsi="Times New Roman" w:cs="Times New Roman"/>
          <w:sz w:val="24"/>
          <w:szCs w:val="24"/>
        </w:rPr>
        <w:fldChar w:fldCharType="begin">
          <w:ffData>
            <w:name w:val="Text170"/>
            <w:enabled/>
            <w:calcOnExit w:val="0"/>
            <w:statusText w:type="text" w:val="This is a textfield to describe how State will ensure that annual aggregate cost sharing for a family does not exceed 5 percent."/>
            <w:textInput/>
          </w:ffData>
        </w:fldChar>
      </w:r>
      <w:r>
        <w:rPr>
          <w:rStyle w:val="Heading3Char"/>
          <w:rFonts w:ascii="Times New Roman" w:hAnsi="Times New Roman" w:cs="Times New Roman"/>
          <w:sz w:val="24"/>
          <w:szCs w:val="24"/>
        </w:rPr>
        <w:instrText xml:space="preserve"> FORMTEXT </w:instrText>
      </w:r>
      <w:r>
        <w:rPr>
          <w:rStyle w:val="Heading3Char"/>
          <w:rFonts w:ascii="Times New Roman" w:hAnsi="Times New Roman" w:cs="Times New Roman"/>
          <w:sz w:val="24"/>
          <w:szCs w:val="24"/>
        </w:rPr>
      </w:r>
      <w:r>
        <w:rPr>
          <w:rStyle w:val="Heading3Char"/>
          <w:rFonts w:ascii="Times New Roman" w:hAnsi="Times New Roman" w:cs="Times New Roman"/>
          <w:sz w:val="24"/>
          <w:szCs w:val="24"/>
        </w:rPr>
        <w:fldChar w:fldCharType="separate"/>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Pr>
          <w:rStyle w:val="Heading3Char"/>
          <w:rFonts w:ascii="Times New Roman" w:hAnsi="Times New Roman" w:cs="Times New Roman"/>
          <w:sz w:val="24"/>
          <w:szCs w:val="24"/>
        </w:rPr>
        <w:fldChar w:fldCharType="end"/>
      </w:r>
      <w:bookmarkEnd w:id="347"/>
    </w:p>
    <w:p w14:paraId="61A1BB6C" w14:textId="77777777" w:rsidR="006915AB" w:rsidRPr="00B83D66" w:rsidRDefault="00822466" w:rsidP="005D18A3">
      <w:pPr>
        <w:tabs>
          <w:tab w:val="left" w:pos="-1440"/>
        </w:tabs>
        <w:ind w:left="1440" w:hanging="1440"/>
        <w:rPr>
          <w:szCs w:val="24"/>
        </w:rPr>
      </w:pPr>
      <w:bookmarkStart w:id="348" w:name="_Toc200444720"/>
      <w:r w:rsidRPr="00B83D66">
        <w:rPr>
          <w:rStyle w:val="Heading3Char"/>
          <w:rFonts w:ascii="Times New Roman" w:hAnsi="Times New Roman" w:cs="Times New Roman"/>
          <w:sz w:val="24"/>
          <w:szCs w:val="24"/>
        </w:rPr>
        <w:t>8.</w:t>
      </w:r>
      <w:bookmarkEnd w:id="348"/>
      <w:r w:rsidR="0001533F" w:rsidRPr="00B83D66">
        <w:rPr>
          <w:rStyle w:val="Heading3Char"/>
          <w:rFonts w:ascii="Times New Roman" w:hAnsi="Times New Roman" w:cs="Times New Roman"/>
          <w:sz w:val="24"/>
          <w:szCs w:val="24"/>
        </w:rPr>
        <w:t>6</w:t>
      </w:r>
      <w:r w:rsidR="005903B1">
        <w:rPr>
          <w:rStyle w:val="Heading3Char"/>
          <w:rFonts w:ascii="Times New Roman" w:hAnsi="Times New Roman" w:cs="Times New Roman"/>
          <w:sz w:val="24"/>
          <w:szCs w:val="24"/>
        </w:rPr>
        <w:t>.</w:t>
      </w:r>
      <w:r w:rsidRPr="00B83D66">
        <w:rPr>
          <w:szCs w:val="24"/>
        </w:rPr>
        <w:tab/>
        <w:t xml:space="preserve">Describe the procedures the </w:t>
      </w:r>
      <w:r w:rsidR="008840CA" w:rsidRPr="00B83D66">
        <w:rPr>
          <w:szCs w:val="24"/>
        </w:rPr>
        <w:t xml:space="preserve">State </w:t>
      </w:r>
      <w:r w:rsidRPr="00B83D66">
        <w:rPr>
          <w:szCs w:val="24"/>
        </w:rPr>
        <w:t xml:space="preserve">will use to ensure American Indian (as defined by the Indian Health Care Improvement Act of 1976) and Alaska Native children will be </w:t>
      </w:r>
      <w:r w:rsidRPr="00B83D66">
        <w:rPr>
          <w:szCs w:val="24"/>
        </w:rPr>
        <w:lastRenderedPageBreak/>
        <w:t>excluded from cost-sharing</w:t>
      </w:r>
      <w:r w:rsidR="003335CF" w:rsidRPr="00B83D66">
        <w:rPr>
          <w:szCs w:val="24"/>
        </w:rPr>
        <w:t xml:space="preserve">. </w:t>
      </w:r>
      <w:r w:rsidR="006915AB" w:rsidRPr="00B83D66">
        <w:rPr>
          <w:szCs w:val="24"/>
        </w:rPr>
        <w:t>(Section 2103(b)(3)(D</w:t>
      </w:r>
      <w:proofErr w:type="gramStart"/>
      <w:r w:rsidR="006915AB" w:rsidRPr="00B83D66">
        <w:rPr>
          <w:szCs w:val="24"/>
        </w:rPr>
        <w:t>))  (</w:t>
      </w:r>
      <w:proofErr w:type="gramEnd"/>
      <w:r w:rsidR="006915AB" w:rsidRPr="00B83D66">
        <w:rPr>
          <w:szCs w:val="24"/>
        </w:rPr>
        <w:t>42CFR 457.535)</w:t>
      </w:r>
    </w:p>
    <w:bookmarkStart w:id="349" w:name="Text171"/>
    <w:p w14:paraId="14A010E1" w14:textId="77777777" w:rsidR="006915AB" w:rsidRPr="00B83D66" w:rsidRDefault="00854622" w:rsidP="00854622">
      <w:pPr>
        <w:ind w:left="720" w:firstLine="720"/>
        <w:rPr>
          <w:szCs w:val="24"/>
        </w:rPr>
      </w:pPr>
      <w:r>
        <w:rPr>
          <w:szCs w:val="24"/>
        </w:rPr>
        <w:fldChar w:fldCharType="begin">
          <w:ffData>
            <w:name w:val="Text171"/>
            <w:enabled/>
            <w:calcOnExit w:val="0"/>
            <w:statusText w:type="text" w:val="This is a text field to describe procedures State will use to ensure american Indians and Alaska Native children will be excluded."/>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49"/>
    </w:p>
    <w:p w14:paraId="5BB437C4" w14:textId="77777777" w:rsidR="006915AB" w:rsidRPr="00B83D66" w:rsidRDefault="00822466" w:rsidP="005D18A3">
      <w:pPr>
        <w:tabs>
          <w:tab w:val="left" w:pos="-1440"/>
        </w:tabs>
        <w:ind w:left="1440" w:hanging="1440"/>
        <w:rPr>
          <w:szCs w:val="24"/>
        </w:rPr>
      </w:pPr>
      <w:bookmarkStart w:id="350" w:name="_Toc200444721"/>
      <w:r w:rsidRPr="00B83D66">
        <w:rPr>
          <w:rStyle w:val="Heading3Char"/>
          <w:rFonts w:ascii="Times New Roman" w:hAnsi="Times New Roman" w:cs="Times New Roman"/>
          <w:sz w:val="24"/>
          <w:szCs w:val="24"/>
        </w:rPr>
        <w:t>8.</w:t>
      </w:r>
      <w:bookmarkEnd w:id="350"/>
      <w:r w:rsidR="0001533F" w:rsidRPr="00B83D66">
        <w:rPr>
          <w:rStyle w:val="Heading3Char"/>
          <w:rFonts w:ascii="Times New Roman" w:hAnsi="Times New Roman" w:cs="Times New Roman"/>
          <w:sz w:val="24"/>
          <w:szCs w:val="24"/>
        </w:rPr>
        <w:t>7</w:t>
      </w:r>
      <w:r w:rsidR="005903B1">
        <w:rPr>
          <w:rStyle w:val="Heading3Char"/>
          <w:rFonts w:ascii="Times New Roman" w:hAnsi="Times New Roman" w:cs="Times New Roman"/>
          <w:sz w:val="24"/>
          <w:szCs w:val="24"/>
        </w:rPr>
        <w:t>.</w:t>
      </w:r>
      <w:r w:rsidRPr="00B83D66">
        <w:rPr>
          <w:szCs w:val="24"/>
        </w:rPr>
        <w:tab/>
      </w:r>
      <w:r w:rsidR="002B0EDB" w:rsidRPr="00B83D66">
        <w:rPr>
          <w:szCs w:val="24"/>
        </w:rPr>
        <w:t>P</w:t>
      </w:r>
      <w:r w:rsidRPr="00B83D66">
        <w:rPr>
          <w:szCs w:val="24"/>
        </w:rPr>
        <w:t>rovide a description of the consequences for an enrollee or applicant who does not pay a charge</w:t>
      </w:r>
      <w:r w:rsidR="003335CF" w:rsidRPr="00B83D66">
        <w:rPr>
          <w:szCs w:val="24"/>
        </w:rPr>
        <w:t xml:space="preserve">. </w:t>
      </w:r>
      <w:r w:rsidR="006915AB" w:rsidRPr="00B83D66">
        <w:rPr>
          <w:szCs w:val="24"/>
        </w:rPr>
        <w:t>(42CFR 457.570 and 457.505(c))</w:t>
      </w:r>
    </w:p>
    <w:p w14:paraId="2BCC449A" w14:textId="77777777" w:rsidR="00592470" w:rsidRPr="00B83D66" w:rsidRDefault="00854622" w:rsidP="00854622">
      <w:pPr>
        <w:tabs>
          <w:tab w:val="left" w:pos="-1440"/>
          <w:tab w:val="left" w:pos="1440"/>
        </w:tabs>
        <w:ind w:left="720" w:hanging="720"/>
        <w:rPr>
          <w:szCs w:val="24"/>
        </w:rPr>
      </w:pPr>
      <w:r>
        <w:rPr>
          <w:szCs w:val="24"/>
        </w:rPr>
        <w:tab/>
      </w:r>
      <w:r>
        <w:rPr>
          <w:szCs w:val="24"/>
        </w:rPr>
        <w:tab/>
      </w:r>
      <w:bookmarkStart w:id="351" w:name="Text172"/>
      <w:r>
        <w:rPr>
          <w:szCs w:val="24"/>
        </w:rPr>
        <w:fldChar w:fldCharType="begin">
          <w:ffData>
            <w:name w:val="Text172"/>
            <w:enabled/>
            <w:calcOnExit w:val="0"/>
            <w:statusText w:type="text" w:val="This is a text field to provide description of consequences for enrollee or applicant who does not pay charg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51"/>
    </w:p>
    <w:p w14:paraId="56709F16" w14:textId="77777777" w:rsidR="00A52347" w:rsidRPr="00B83D66" w:rsidRDefault="00A52347" w:rsidP="00323C32">
      <w:pPr>
        <w:ind w:left="1440" w:hanging="1440"/>
        <w:rPr>
          <w:szCs w:val="24"/>
          <w:u w:val="single"/>
        </w:rPr>
      </w:pPr>
      <w:r w:rsidRPr="00B83D66">
        <w:rPr>
          <w:szCs w:val="24"/>
          <w:u w:val="single"/>
        </w:rPr>
        <w:t xml:space="preserve">Guidance: </w:t>
      </w:r>
      <w:r w:rsidRPr="00B83D66">
        <w:rPr>
          <w:szCs w:val="24"/>
          <w:u w:val="single"/>
        </w:rPr>
        <w:tab/>
        <w:t>Section 8.</w:t>
      </w:r>
      <w:r w:rsidR="007B774A">
        <w:rPr>
          <w:szCs w:val="24"/>
          <w:u w:val="single"/>
        </w:rPr>
        <w:t>7</w:t>
      </w:r>
      <w:r w:rsidRPr="00B83D66">
        <w:rPr>
          <w:szCs w:val="24"/>
          <w:u w:val="single"/>
        </w:rPr>
        <w:t>.1</w:t>
      </w:r>
      <w:r w:rsidR="007B774A">
        <w:rPr>
          <w:szCs w:val="24"/>
          <w:u w:val="single"/>
        </w:rPr>
        <w:t xml:space="preserve"> </w:t>
      </w:r>
      <w:r w:rsidRPr="00B83D66">
        <w:rPr>
          <w:szCs w:val="24"/>
          <w:u w:val="single"/>
        </w:rPr>
        <w:t xml:space="preserve">is based on </w:t>
      </w:r>
      <w:r w:rsidRPr="00DC21C5">
        <w:rPr>
          <w:szCs w:val="24"/>
          <w:u w:val="single"/>
        </w:rPr>
        <w:t>Section 2101(a) of the Act provides that the purpose of</w:t>
      </w:r>
      <w:r w:rsidRPr="00B83D66">
        <w:rPr>
          <w:szCs w:val="24"/>
          <w:u w:val="single"/>
        </w:rPr>
        <w:t xml:space="preserve"> title XXI is to provide funds to States to enable them to initiate and expand the provision of child health assistance to uninsured, low-income children in an effective and efficient manner that is coordinated with other sources of health benefits coverage for children. </w:t>
      </w:r>
    </w:p>
    <w:p w14:paraId="3993F259" w14:textId="77777777" w:rsidR="006915AB" w:rsidRPr="00B83D66" w:rsidRDefault="006915AB" w:rsidP="00323C32">
      <w:pPr>
        <w:ind w:left="720"/>
        <w:rPr>
          <w:szCs w:val="24"/>
        </w:rPr>
      </w:pPr>
    </w:p>
    <w:p w14:paraId="7BC5149F" w14:textId="77777777" w:rsidR="006915AB" w:rsidRPr="00B83D66" w:rsidRDefault="00822466" w:rsidP="00323C32">
      <w:pPr>
        <w:tabs>
          <w:tab w:val="left" w:pos="-1440"/>
        </w:tabs>
        <w:ind w:left="1440" w:hanging="720"/>
        <w:rPr>
          <w:szCs w:val="24"/>
        </w:rPr>
      </w:pPr>
      <w:r w:rsidRPr="00B83D66">
        <w:rPr>
          <w:b/>
          <w:szCs w:val="24"/>
        </w:rPr>
        <w:t>8.</w:t>
      </w:r>
      <w:r w:rsidR="0001533F" w:rsidRPr="00B83D66">
        <w:rPr>
          <w:b/>
          <w:szCs w:val="24"/>
        </w:rPr>
        <w:t>7</w:t>
      </w:r>
      <w:r w:rsidRPr="00B83D66">
        <w:rPr>
          <w:b/>
          <w:szCs w:val="24"/>
        </w:rPr>
        <w:t>.1</w:t>
      </w:r>
      <w:r w:rsidR="005903B1">
        <w:rPr>
          <w:b/>
          <w:szCs w:val="24"/>
        </w:rPr>
        <w:t>.</w:t>
      </w:r>
      <w:r w:rsidRPr="00B83D66">
        <w:rPr>
          <w:szCs w:val="24"/>
        </w:rPr>
        <w:tab/>
      </w:r>
      <w:r w:rsidR="002B0EDB" w:rsidRPr="00B83D66">
        <w:rPr>
          <w:szCs w:val="24"/>
        </w:rPr>
        <w:t>P</w:t>
      </w:r>
      <w:r w:rsidRPr="00B83D66">
        <w:rPr>
          <w:szCs w:val="24"/>
        </w:rPr>
        <w:t xml:space="preserve">rovide an assurance that the following disenrollment protections are being applied: </w:t>
      </w:r>
    </w:p>
    <w:p w14:paraId="52B5253A" w14:textId="77777777" w:rsidR="00D403DB" w:rsidRPr="00F81891" w:rsidRDefault="00D403DB" w:rsidP="00323C32">
      <w:pPr>
        <w:tabs>
          <w:tab w:val="left" w:pos="-1440"/>
        </w:tabs>
        <w:ind w:left="2160" w:hanging="1440"/>
        <w:rPr>
          <w:szCs w:val="24"/>
        </w:rPr>
      </w:pPr>
    </w:p>
    <w:p w14:paraId="0A61F984" w14:textId="77777777" w:rsidR="00D403DB" w:rsidRPr="00B83D66" w:rsidRDefault="00D52744" w:rsidP="00323C32">
      <w:pPr>
        <w:tabs>
          <w:tab w:val="left" w:pos="-1440"/>
        </w:tabs>
        <w:ind w:left="2160" w:hanging="1440"/>
        <w:rPr>
          <w:szCs w:val="24"/>
          <w:u w:val="single"/>
        </w:rPr>
      </w:pPr>
      <w:r w:rsidRPr="00B83D66">
        <w:rPr>
          <w:szCs w:val="24"/>
          <w:u w:val="single"/>
        </w:rPr>
        <w:t xml:space="preserve">Guidance: </w:t>
      </w:r>
      <w:r w:rsidRPr="00B83D66">
        <w:rPr>
          <w:szCs w:val="24"/>
          <w:u w:val="single"/>
        </w:rPr>
        <w:tab/>
      </w:r>
      <w:r w:rsidR="003360FD" w:rsidRPr="00B83D66">
        <w:rPr>
          <w:szCs w:val="24"/>
          <w:u w:val="single"/>
        </w:rPr>
        <w:t>P</w:t>
      </w:r>
      <w:r w:rsidRPr="00B83D66">
        <w:rPr>
          <w:szCs w:val="24"/>
          <w:u w:val="single"/>
        </w:rPr>
        <w:t>rovide a description</w:t>
      </w:r>
      <w:r w:rsidR="003360FD" w:rsidRPr="00B83D66">
        <w:rPr>
          <w:szCs w:val="24"/>
          <w:u w:val="single"/>
        </w:rPr>
        <w:t xml:space="preserve"> below</w:t>
      </w:r>
      <w:r w:rsidRPr="00B83D66">
        <w:rPr>
          <w:szCs w:val="24"/>
          <w:u w:val="single"/>
        </w:rPr>
        <w:t xml:space="preserve"> </w:t>
      </w:r>
      <w:r w:rsidRPr="00DC21C5">
        <w:rPr>
          <w:szCs w:val="24"/>
          <w:u w:val="single"/>
        </w:rPr>
        <w:t>of the State’s premium grace period process</w:t>
      </w:r>
      <w:r w:rsidRPr="00B83D66">
        <w:rPr>
          <w:szCs w:val="24"/>
          <w:u w:val="single"/>
        </w:rPr>
        <w:t xml:space="preserve"> and how the State notifies families of their rights and responsibilities with respect to payment of premiums. </w:t>
      </w:r>
      <w:r w:rsidR="00DC21C5">
        <w:rPr>
          <w:szCs w:val="24"/>
          <w:u w:val="single"/>
        </w:rPr>
        <w:t>(Section 2103(e)(3)(C))</w:t>
      </w:r>
      <w:r w:rsidR="004016FC">
        <w:rPr>
          <w:szCs w:val="24"/>
          <w:u w:val="single"/>
        </w:rPr>
        <w:t xml:space="preserve"> </w:t>
      </w:r>
    </w:p>
    <w:p w14:paraId="6BADEF74" w14:textId="77777777" w:rsidR="00592470" w:rsidRPr="00B83D66" w:rsidRDefault="00592470" w:rsidP="00323C32">
      <w:pPr>
        <w:tabs>
          <w:tab w:val="left" w:pos="-1440"/>
        </w:tabs>
        <w:ind w:left="2160" w:hanging="1440"/>
        <w:rPr>
          <w:szCs w:val="24"/>
        </w:rPr>
      </w:pPr>
    </w:p>
    <w:p w14:paraId="0AC81F51" w14:textId="77777777" w:rsidR="006915AB" w:rsidRPr="004016FC" w:rsidRDefault="007B774A" w:rsidP="007B774A">
      <w:pPr>
        <w:tabs>
          <w:tab w:val="left" w:pos="-1440"/>
        </w:tabs>
        <w:ind w:left="2880" w:hanging="1440"/>
        <w:rPr>
          <w:szCs w:val="24"/>
        </w:rPr>
      </w:pPr>
      <w:r w:rsidRPr="007B774A">
        <w:rPr>
          <w:b/>
          <w:szCs w:val="24"/>
        </w:rPr>
        <w:t>8.7.1.1.</w:t>
      </w:r>
      <w:r>
        <w:rPr>
          <w:szCs w:val="24"/>
        </w:rPr>
        <w:t xml:space="preserve"> </w:t>
      </w:r>
      <w:r w:rsidR="00AA6868">
        <w:rPr>
          <w:szCs w:val="24"/>
        </w:rPr>
        <w:fldChar w:fldCharType="begin">
          <w:ffData>
            <w:name w:val=""/>
            <w:enabled/>
            <w:calcOnExit w:val="0"/>
            <w:statusText w:type="text" w:val="This is a checkbox that State has established a process that gives enrollees reasonable notice and opportunity to pay past due premiums."/>
            <w:checkBox>
              <w:sizeAuto/>
              <w:default w:val="0"/>
            </w:checkBox>
          </w:ffData>
        </w:fldChar>
      </w:r>
      <w:r w:rsidR="00AA6868">
        <w:rPr>
          <w:szCs w:val="24"/>
        </w:rPr>
        <w:instrText xml:space="preserve"> FORMCHECKBOX </w:instrText>
      </w:r>
      <w:r w:rsidR="00000000">
        <w:rPr>
          <w:szCs w:val="24"/>
        </w:rPr>
      </w:r>
      <w:r w:rsidR="00000000">
        <w:rPr>
          <w:szCs w:val="24"/>
        </w:rPr>
        <w:fldChar w:fldCharType="separate"/>
      </w:r>
      <w:r w:rsidR="00AA6868">
        <w:rPr>
          <w:szCs w:val="24"/>
        </w:rPr>
        <w:fldChar w:fldCharType="end"/>
      </w:r>
      <w:r w:rsidR="00822466" w:rsidRPr="00B83D66">
        <w:rPr>
          <w:szCs w:val="24"/>
        </w:rPr>
        <w:tab/>
        <w:t xml:space="preserve">State has established a process that gives enrollees reasonable notice of and an opportunity to </w:t>
      </w:r>
      <w:r w:rsidR="00822466" w:rsidRPr="004016FC">
        <w:rPr>
          <w:szCs w:val="24"/>
        </w:rPr>
        <w:t xml:space="preserve">pay past due premiums, copayments, coinsurance, </w:t>
      </w:r>
      <w:proofErr w:type="gramStart"/>
      <w:r w:rsidR="00822466" w:rsidRPr="004016FC">
        <w:rPr>
          <w:szCs w:val="24"/>
        </w:rPr>
        <w:t>deductibles</w:t>
      </w:r>
      <w:proofErr w:type="gramEnd"/>
      <w:r w:rsidR="00822466" w:rsidRPr="004016FC">
        <w:rPr>
          <w:szCs w:val="24"/>
        </w:rPr>
        <w:t xml:space="preserve"> or similar fees prior to disenrollment.</w:t>
      </w:r>
      <w:r w:rsidR="00DA5278" w:rsidRPr="004016FC">
        <w:rPr>
          <w:szCs w:val="24"/>
        </w:rPr>
        <w:t xml:space="preserve"> </w:t>
      </w:r>
      <w:r w:rsidR="004016FC" w:rsidRPr="004016FC">
        <w:rPr>
          <w:szCs w:val="24"/>
        </w:rPr>
        <w:t>(42CFR 457.570(a))</w:t>
      </w:r>
    </w:p>
    <w:p w14:paraId="3A6628BD" w14:textId="77777777" w:rsidR="008B402B" w:rsidRPr="004016FC" w:rsidRDefault="00AA6868" w:rsidP="00AA6868">
      <w:pPr>
        <w:tabs>
          <w:tab w:val="left" w:pos="-1440"/>
          <w:tab w:val="left" w:pos="2892"/>
        </w:tabs>
        <w:ind w:left="1440"/>
        <w:rPr>
          <w:szCs w:val="24"/>
        </w:rPr>
      </w:pPr>
      <w:r>
        <w:rPr>
          <w:szCs w:val="24"/>
        </w:rPr>
        <w:tab/>
      </w:r>
      <w:bookmarkStart w:id="352" w:name="Text173"/>
      <w:r>
        <w:rPr>
          <w:szCs w:val="24"/>
        </w:rPr>
        <w:fldChar w:fldCharType="begin">
          <w:ffData>
            <w:name w:val="Text173"/>
            <w:enabled/>
            <w:calcOnExit w:val="0"/>
            <w:statusText w:type="text" w:val="This is a text field to describe process that gives enrollees reasonable notice of and an opportunity to pay past due premiums, copayment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52"/>
    </w:p>
    <w:p w14:paraId="7C35AAFB" w14:textId="77777777" w:rsidR="006915AB" w:rsidRPr="00B83D66" w:rsidRDefault="007B774A" w:rsidP="007B774A">
      <w:pPr>
        <w:tabs>
          <w:tab w:val="left" w:pos="-1440"/>
        </w:tabs>
        <w:ind w:left="2880" w:hanging="1440"/>
        <w:rPr>
          <w:szCs w:val="24"/>
        </w:rPr>
      </w:pPr>
      <w:r w:rsidRPr="004016FC">
        <w:rPr>
          <w:b/>
          <w:szCs w:val="24"/>
        </w:rPr>
        <w:t>8.7.1.2.</w:t>
      </w:r>
      <w:r w:rsidRPr="004016FC">
        <w:rPr>
          <w:szCs w:val="24"/>
        </w:rPr>
        <w:t xml:space="preserve"> </w:t>
      </w:r>
      <w:r w:rsidR="00AA6868">
        <w:rPr>
          <w:szCs w:val="24"/>
        </w:rPr>
        <w:fldChar w:fldCharType="begin">
          <w:ffData>
            <w:name w:val=""/>
            <w:enabled/>
            <w:calcOnExit w:val="0"/>
            <w:statusText w:type="text" w:val="This is a checkbox to check disenrollment process affords enrollee an opportunity to show that enrollee's family income has declined prior"/>
            <w:checkBox>
              <w:sizeAuto/>
              <w:default w:val="0"/>
            </w:checkBox>
          </w:ffData>
        </w:fldChar>
      </w:r>
      <w:r w:rsidR="00AA6868">
        <w:rPr>
          <w:szCs w:val="24"/>
        </w:rPr>
        <w:instrText xml:space="preserve"> FORMCHECKBOX </w:instrText>
      </w:r>
      <w:r w:rsidR="00000000">
        <w:rPr>
          <w:szCs w:val="24"/>
        </w:rPr>
      </w:r>
      <w:r w:rsidR="00000000">
        <w:rPr>
          <w:szCs w:val="24"/>
        </w:rPr>
        <w:fldChar w:fldCharType="separate"/>
      </w:r>
      <w:r w:rsidR="00AA6868">
        <w:rPr>
          <w:szCs w:val="24"/>
        </w:rPr>
        <w:fldChar w:fldCharType="end"/>
      </w:r>
      <w:r w:rsidR="00822466" w:rsidRPr="004016FC">
        <w:rPr>
          <w:szCs w:val="24"/>
        </w:rPr>
        <w:tab/>
        <w:t>The disenrollment process affords the enrollee an opportunity to show that the enrollee’s family income</w:t>
      </w:r>
      <w:r w:rsidR="00822466" w:rsidRPr="00B83D66">
        <w:rPr>
          <w:szCs w:val="24"/>
        </w:rPr>
        <w:t xml:space="preserve"> has declined prior to disenrollment for non-payment of cost-sharing charges</w:t>
      </w:r>
      <w:r w:rsidR="003335CF" w:rsidRPr="00B83D66">
        <w:rPr>
          <w:szCs w:val="24"/>
        </w:rPr>
        <w:t xml:space="preserve">. </w:t>
      </w:r>
      <w:r w:rsidR="006915AB" w:rsidRPr="00B83D66">
        <w:rPr>
          <w:szCs w:val="24"/>
        </w:rPr>
        <w:t>(42CFR 457.570(b))</w:t>
      </w:r>
    </w:p>
    <w:p w14:paraId="31ED5499" w14:textId="77777777" w:rsidR="006915AB" w:rsidRPr="00B83D66" w:rsidRDefault="00AA6868" w:rsidP="00AA6868">
      <w:pPr>
        <w:tabs>
          <w:tab w:val="left" w:pos="-1440"/>
          <w:tab w:val="left" w:pos="2868"/>
        </w:tabs>
        <w:ind w:left="1440"/>
        <w:rPr>
          <w:szCs w:val="24"/>
        </w:rPr>
      </w:pPr>
      <w:r>
        <w:rPr>
          <w:szCs w:val="24"/>
        </w:rPr>
        <w:tab/>
      </w:r>
      <w:bookmarkStart w:id="353" w:name="Text174"/>
      <w:r>
        <w:rPr>
          <w:szCs w:val="24"/>
        </w:rPr>
        <w:fldChar w:fldCharType="begin">
          <w:ffData>
            <w:name w:val="Text174"/>
            <w:enabled/>
            <w:calcOnExit w:val="0"/>
            <w:statusText w:type="text" w:val="This is a textfield to describe the disenrollment process that affords enrollee opportunity to show decline of family incom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53"/>
    </w:p>
    <w:p w14:paraId="78D33D55" w14:textId="77777777" w:rsidR="006915AB" w:rsidRPr="00B83D66" w:rsidRDefault="007B774A" w:rsidP="007B774A">
      <w:pPr>
        <w:tabs>
          <w:tab w:val="left" w:pos="-1440"/>
        </w:tabs>
        <w:ind w:left="2880" w:hanging="1440"/>
        <w:rPr>
          <w:szCs w:val="24"/>
        </w:rPr>
      </w:pPr>
      <w:r w:rsidRPr="007B774A">
        <w:rPr>
          <w:b/>
          <w:szCs w:val="24"/>
        </w:rPr>
        <w:t>8.7.1.3.</w:t>
      </w:r>
      <w:r>
        <w:rPr>
          <w:szCs w:val="24"/>
        </w:rPr>
        <w:t xml:space="preserve"> </w:t>
      </w:r>
      <w:r w:rsidR="00621378">
        <w:rPr>
          <w:szCs w:val="24"/>
        </w:rPr>
        <w:fldChar w:fldCharType="begin">
          <w:ffData>
            <w:name w:val=""/>
            <w:enabled/>
            <w:calcOnExit w:val="0"/>
            <w:statusText w:type="text" w:val="This is a checkbox to check the State will facilitate enrolling child in Medicaid or adjust child's cost sharing category as appropriate."/>
            <w:checkBox>
              <w:sizeAuto/>
              <w:default w:val="0"/>
            </w:checkBox>
          </w:ffData>
        </w:fldChar>
      </w:r>
      <w:r w:rsidR="00621378">
        <w:rPr>
          <w:szCs w:val="24"/>
        </w:rPr>
        <w:instrText xml:space="preserve"> FORMCHECKBOX </w:instrText>
      </w:r>
      <w:r w:rsidR="00000000">
        <w:rPr>
          <w:szCs w:val="24"/>
        </w:rPr>
      </w:r>
      <w:r w:rsidR="00000000">
        <w:rPr>
          <w:szCs w:val="24"/>
        </w:rPr>
        <w:fldChar w:fldCharType="separate"/>
      </w:r>
      <w:r w:rsidR="00621378">
        <w:rPr>
          <w:szCs w:val="24"/>
        </w:rPr>
        <w:fldChar w:fldCharType="end"/>
      </w:r>
      <w:r w:rsidR="00822466" w:rsidRPr="00B83D66">
        <w:rPr>
          <w:szCs w:val="24"/>
        </w:rPr>
        <w:tab/>
        <w:t xml:space="preserve">In the instance mentioned above, that the </w:t>
      </w:r>
      <w:r w:rsidR="008840CA" w:rsidRPr="00B83D66">
        <w:rPr>
          <w:szCs w:val="24"/>
        </w:rPr>
        <w:t xml:space="preserve">State </w:t>
      </w:r>
      <w:r w:rsidR="00822466" w:rsidRPr="00B83D66">
        <w:rPr>
          <w:szCs w:val="24"/>
        </w:rPr>
        <w:t xml:space="preserve">will facilitate enrolling the child in Medicaid or adjust the child’s cost-sharing category as appropriate. </w:t>
      </w:r>
      <w:r w:rsidR="006915AB" w:rsidRPr="00B83D66">
        <w:rPr>
          <w:szCs w:val="24"/>
        </w:rPr>
        <w:t>(42CFR 457.570(b))</w:t>
      </w:r>
    </w:p>
    <w:p w14:paraId="5AE4D838" w14:textId="77777777" w:rsidR="006915AB" w:rsidRPr="00B83D66" w:rsidRDefault="00621378" w:rsidP="00621378">
      <w:pPr>
        <w:tabs>
          <w:tab w:val="left" w:pos="-1440"/>
          <w:tab w:val="left" w:pos="2904"/>
        </w:tabs>
        <w:ind w:left="1440"/>
        <w:rPr>
          <w:szCs w:val="24"/>
        </w:rPr>
      </w:pPr>
      <w:r>
        <w:rPr>
          <w:szCs w:val="24"/>
        </w:rPr>
        <w:tab/>
      </w:r>
      <w:bookmarkStart w:id="354" w:name="Text175"/>
      <w:r>
        <w:rPr>
          <w:szCs w:val="24"/>
        </w:rPr>
        <w:fldChar w:fldCharType="begin">
          <w:ffData>
            <w:name w:val="Text175"/>
            <w:enabled/>
            <w:calcOnExit w:val="0"/>
            <w:statusText w:type="text" w:val="This is a textbox to describe how State will facilitate enrolling child in Medicaid or adjust child's cost sharing category as appropriat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54"/>
    </w:p>
    <w:p w14:paraId="1847BD61" w14:textId="77777777" w:rsidR="006915AB" w:rsidRPr="00B83D66" w:rsidRDefault="007B774A" w:rsidP="007B774A">
      <w:pPr>
        <w:tabs>
          <w:tab w:val="left" w:pos="-1440"/>
        </w:tabs>
        <w:ind w:left="2880" w:hanging="1440"/>
        <w:rPr>
          <w:szCs w:val="24"/>
        </w:rPr>
      </w:pPr>
      <w:r w:rsidRPr="007B774A">
        <w:rPr>
          <w:b/>
          <w:szCs w:val="24"/>
        </w:rPr>
        <w:t>8.7.1.4</w:t>
      </w:r>
      <w:r>
        <w:rPr>
          <w:szCs w:val="24"/>
        </w:rPr>
        <w:t xml:space="preserve"> </w:t>
      </w:r>
      <w:r w:rsidR="00621378">
        <w:rPr>
          <w:szCs w:val="24"/>
        </w:rPr>
        <w:fldChar w:fldCharType="begin">
          <w:ffData>
            <w:name w:val=""/>
            <w:enabled/>
            <w:calcOnExit w:val="0"/>
            <w:statusText w:type="text" w:val="This is a checkbox to select State provides enrollee with opportunity for an inpartial  review to address disenrollment from program."/>
            <w:checkBox>
              <w:sizeAuto/>
              <w:default w:val="0"/>
            </w:checkBox>
          </w:ffData>
        </w:fldChar>
      </w:r>
      <w:r w:rsidR="00621378">
        <w:rPr>
          <w:szCs w:val="24"/>
        </w:rPr>
        <w:instrText xml:space="preserve"> FORMCHECKBOX </w:instrText>
      </w:r>
      <w:r w:rsidR="00000000">
        <w:rPr>
          <w:szCs w:val="24"/>
        </w:rPr>
      </w:r>
      <w:r w:rsidR="00000000">
        <w:rPr>
          <w:szCs w:val="24"/>
        </w:rPr>
        <w:fldChar w:fldCharType="separate"/>
      </w:r>
      <w:r w:rsidR="00621378">
        <w:rPr>
          <w:szCs w:val="24"/>
        </w:rPr>
        <w:fldChar w:fldCharType="end"/>
      </w:r>
      <w:r w:rsidR="00822466" w:rsidRPr="00B83D66">
        <w:rPr>
          <w:szCs w:val="24"/>
        </w:rPr>
        <w:tab/>
        <w:t xml:space="preserve">The </w:t>
      </w:r>
      <w:r w:rsidR="008840CA" w:rsidRPr="00B83D66">
        <w:rPr>
          <w:szCs w:val="24"/>
        </w:rPr>
        <w:t xml:space="preserve">State </w:t>
      </w:r>
      <w:r w:rsidR="00822466" w:rsidRPr="00B83D66">
        <w:rPr>
          <w:szCs w:val="24"/>
        </w:rPr>
        <w:t>provides the enrollee with an opportunity for an impartial review to address disenrollment from the program</w:t>
      </w:r>
      <w:r w:rsidR="003335CF" w:rsidRPr="00B83D66">
        <w:rPr>
          <w:szCs w:val="24"/>
        </w:rPr>
        <w:t xml:space="preserve">. </w:t>
      </w:r>
      <w:r w:rsidR="006915AB" w:rsidRPr="00B83D66">
        <w:rPr>
          <w:szCs w:val="24"/>
        </w:rPr>
        <w:t>(42CFR 457.570(c))</w:t>
      </w:r>
    </w:p>
    <w:p w14:paraId="1338EE55" w14:textId="77777777" w:rsidR="00F21FA9" w:rsidRPr="00F81891" w:rsidRDefault="00621378" w:rsidP="00621378">
      <w:pPr>
        <w:tabs>
          <w:tab w:val="left" w:pos="2916"/>
        </w:tabs>
        <w:rPr>
          <w:szCs w:val="24"/>
        </w:rPr>
      </w:pPr>
      <w:r>
        <w:rPr>
          <w:szCs w:val="24"/>
        </w:rPr>
        <w:tab/>
      </w:r>
      <w:bookmarkStart w:id="355" w:name="Text176"/>
      <w:r>
        <w:rPr>
          <w:szCs w:val="24"/>
        </w:rPr>
        <w:fldChar w:fldCharType="begin">
          <w:ffData>
            <w:name w:val="Text176"/>
            <w:enabled/>
            <w:calcOnExit w:val="0"/>
            <w:statusText w:type="text" w:val="This is a textfield to describe State provides enrollee with opportunity for impatial review to address disenrollment from program."/>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55"/>
    </w:p>
    <w:p w14:paraId="0A1C0049" w14:textId="77777777" w:rsidR="006915AB" w:rsidRPr="00B83D66" w:rsidRDefault="00822466" w:rsidP="005D18A3">
      <w:pPr>
        <w:tabs>
          <w:tab w:val="left" w:pos="-1440"/>
        </w:tabs>
        <w:ind w:left="1440" w:hanging="1440"/>
        <w:rPr>
          <w:szCs w:val="24"/>
        </w:rPr>
      </w:pPr>
      <w:bookmarkStart w:id="356" w:name="_Toc200444722"/>
      <w:r w:rsidRPr="00B83D66">
        <w:rPr>
          <w:rStyle w:val="Heading3Char"/>
          <w:rFonts w:ascii="Times New Roman" w:hAnsi="Times New Roman" w:cs="Times New Roman"/>
          <w:sz w:val="24"/>
          <w:szCs w:val="24"/>
        </w:rPr>
        <w:t>8.</w:t>
      </w:r>
      <w:r w:rsidR="0001533F" w:rsidRPr="00B83D66">
        <w:rPr>
          <w:rStyle w:val="Heading3Char"/>
          <w:rFonts w:ascii="Times New Roman" w:hAnsi="Times New Roman" w:cs="Times New Roman"/>
          <w:sz w:val="24"/>
          <w:szCs w:val="24"/>
        </w:rPr>
        <w:t>8</w:t>
      </w:r>
      <w:bookmarkEnd w:id="356"/>
      <w:r w:rsidR="003335CF" w:rsidRPr="00B83D66">
        <w:rPr>
          <w:rStyle w:val="Heading3Char"/>
          <w:rFonts w:ascii="Times New Roman" w:hAnsi="Times New Roman" w:cs="Times New Roman"/>
          <w:sz w:val="24"/>
          <w:szCs w:val="24"/>
        </w:rPr>
        <w:t xml:space="preserve">. </w:t>
      </w:r>
      <w:r w:rsidRPr="00B83D66">
        <w:rPr>
          <w:szCs w:val="24"/>
        </w:rPr>
        <w:tab/>
        <w:t xml:space="preserve">The </w:t>
      </w:r>
      <w:r w:rsidR="008840CA" w:rsidRPr="00B83D66">
        <w:rPr>
          <w:szCs w:val="24"/>
        </w:rPr>
        <w:t xml:space="preserve">State </w:t>
      </w:r>
      <w:r w:rsidRPr="00B83D66">
        <w:rPr>
          <w:szCs w:val="24"/>
        </w:rPr>
        <w:t>assures that it has made the following findings with respect to the payment aspects of its plan</w:t>
      </w:r>
      <w:proofErr w:type="gramStart"/>
      <w:r w:rsidRPr="00B83D66">
        <w:rPr>
          <w:szCs w:val="24"/>
        </w:rPr>
        <w:t xml:space="preserve">: </w:t>
      </w:r>
      <w:r w:rsidR="006915AB" w:rsidRPr="00B83D66">
        <w:rPr>
          <w:szCs w:val="24"/>
        </w:rPr>
        <w:t xml:space="preserve"> (</w:t>
      </w:r>
      <w:proofErr w:type="gramEnd"/>
      <w:r w:rsidR="006915AB" w:rsidRPr="00B83D66">
        <w:rPr>
          <w:szCs w:val="24"/>
        </w:rPr>
        <w:t xml:space="preserve">Section 2103(e))  </w:t>
      </w:r>
    </w:p>
    <w:p w14:paraId="6F4395FB" w14:textId="77777777" w:rsidR="00822466" w:rsidRPr="00B83D66" w:rsidRDefault="00822466" w:rsidP="00323C32">
      <w:pPr>
        <w:rPr>
          <w:szCs w:val="24"/>
        </w:rPr>
      </w:pPr>
    </w:p>
    <w:p w14:paraId="0EDDB77F"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8</w:t>
      </w:r>
      <w:r w:rsidRPr="00B83D66">
        <w:rPr>
          <w:b/>
          <w:szCs w:val="24"/>
        </w:rPr>
        <w:t>.1</w:t>
      </w:r>
      <w:r w:rsidR="003335CF" w:rsidRPr="00B83D66">
        <w:rPr>
          <w:b/>
          <w:szCs w:val="24"/>
        </w:rPr>
        <w:t xml:space="preserve">. </w:t>
      </w:r>
      <w:r w:rsidR="00621378">
        <w:rPr>
          <w:szCs w:val="24"/>
        </w:rPr>
        <w:fldChar w:fldCharType="begin">
          <w:ffData>
            <w:name w:val=""/>
            <w:enabled/>
            <w:calcOnExit w:val="0"/>
            <w:statusText w:type="text" w:val="This is a checkbox to check No Federal Funds will be used towards State Matching requirements."/>
            <w:checkBox>
              <w:sizeAuto/>
              <w:default w:val="0"/>
            </w:checkBox>
          </w:ffData>
        </w:fldChar>
      </w:r>
      <w:r w:rsidR="00621378">
        <w:rPr>
          <w:szCs w:val="24"/>
        </w:rPr>
        <w:instrText xml:space="preserve"> FORMCHECKBOX </w:instrText>
      </w:r>
      <w:r w:rsidR="00000000">
        <w:rPr>
          <w:szCs w:val="24"/>
        </w:rPr>
      </w:r>
      <w:r w:rsidR="00000000">
        <w:rPr>
          <w:szCs w:val="24"/>
        </w:rPr>
        <w:fldChar w:fldCharType="separate"/>
      </w:r>
      <w:r w:rsidR="00621378">
        <w:rPr>
          <w:szCs w:val="24"/>
        </w:rPr>
        <w:fldChar w:fldCharType="end"/>
      </w:r>
      <w:r w:rsidRPr="00B83D66">
        <w:rPr>
          <w:szCs w:val="24"/>
        </w:rPr>
        <w:tab/>
        <w:t xml:space="preserve">No Federal funds will be used toward </w:t>
      </w:r>
      <w:r w:rsidR="008840CA" w:rsidRPr="00B83D66">
        <w:rPr>
          <w:szCs w:val="24"/>
        </w:rPr>
        <w:t xml:space="preserve">State </w:t>
      </w:r>
      <w:r w:rsidRPr="00B83D66">
        <w:rPr>
          <w:szCs w:val="24"/>
        </w:rPr>
        <w:t>matching requirements</w:t>
      </w:r>
      <w:r w:rsidR="003335CF" w:rsidRPr="00B83D66">
        <w:rPr>
          <w:szCs w:val="24"/>
        </w:rPr>
        <w:t xml:space="preserve">. </w:t>
      </w:r>
      <w:r w:rsidR="006915AB" w:rsidRPr="00B83D66">
        <w:rPr>
          <w:szCs w:val="24"/>
        </w:rPr>
        <w:t>(Section 2105(c)(4</w:t>
      </w:r>
      <w:proofErr w:type="gramStart"/>
      <w:r w:rsidR="006915AB" w:rsidRPr="00B83D66">
        <w:rPr>
          <w:szCs w:val="24"/>
        </w:rPr>
        <w:t>))  (</w:t>
      </w:r>
      <w:proofErr w:type="gramEnd"/>
      <w:r w:rsidR="006915AB" w:rsidRPr="00B83D66">
        <w:rPr>
          <w:szCs w:val="24"/>
        </w:rPr>
        <w:t>42CFR 457.220)</w:t>
      </w:r>
    </w:p>
    <w:p w14:paraId="6AD5399B"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8</w:t>
      </w:r>
      <w:r w:rsidRPr="00B83D66">
        <w:rPr>
          <w:b/>
          <w:szCs w:val="24"/>
        </w:rPr>
        <w:t>.2</w:t>
      </w:r>
      <w:r w:rsidR="003335CF" w:rsidRPr="00B83D66">
        <w:rPr>
          <w:b/>
          <w:szCs w:val="24"/>
        </w:rPr>
        <w:t xml:space="preserve">. </w:t>
      </w:r>
      <w:r w:rsidR="00621378">
        <w:rPr>
          <w:szCs w:val="24"/>
        </w:rPr>
        <w:fldChar w:fldCharType="begin">
          <w:ffData>
            <w:name w:val=""/>
            <w:enabled/>
            <w:calcOnExit w:val="0"/>
            <w:statusText w:type="text" w:val="This is a checkbox to check no cost sharing."/>
            <w:checkBox>
              <w:sizeAuto/>
              <w:default w:val="0"/>
            </w:checkBox>
          </w:ffData>
        </w:fldChar>
      </w:r>
      <w:r w:rsidR="00621378">
        <w:rPr>
          <w:szCs w:val="24"/>
        </w:rPr>
        <w:instrText xml:space="preserve"> FORMCHECKBOX </w:instrText>
      </w:r>
      <w:r w:rsidR="00000000">
        <w:rPr>
          <w:szCs w:val="24"/>
        </w:rPr>
      </w:r>
      <w:r w:rsidR="00000000">
        <w:rPr>
          <w:szCs w:val="24"/>
        </w:rPr>
        <w:fldChar w:fldCharType="separate"/>
      </w:r>
      <w:r w:rsidR="00621378">
        <w:rPr>
          <w:szCs w:val="24"/>
        </w:rPr>
        <w:fldChar w:fldCharType="end"/>
      </w:r>
      <w:r w:rsidRPr="00B83D66">
        <w:rPr>
          <w:szCs w:val="24"/>
        </w:rPr>
        <w:tab/>
        <w:t xml:space="preserve">No cost-sharing (including premiums, deductibles, copayments, </w:t>
      </w:r>
      <w:proofErr w:type="gramStart"/>
      <w:r w:rsidRPr="00B83D66">
        <w:rPr>
          <w:szCs w:val="24"/>
        </w:rPr>
        <w:t>coinsurance</w:t>
      </w:r>
      <w:proofErr w:type="gramEnd"/>
      <w:r w:rsidRPr="00B83D66">
        <w:rPr>
          <w:szCs w:val="24"/>
        </w:rPr>
        <w:t xml:space="preserve"> and all other types) will be used toward </w:t>
      </w:r>
      <w:r w:rsidR="008840CA" w:rsidRPr="00B83D66">
        <w:rPr>
          <w:szCs w:val="24"/>
        </w:rPr>
        <w:t xml:space="preserve">State </w:t>
      </w:r>
      <w:r w:rsidRPr="00B83D66">
        <w:rPr>
          <w:szCs w:val="24"/>
        </w:rPr>
        <w:t>matching requirements</w:t>
      </w:r>
      <w:r w:rsidR="003335CF" w:rsidRPr="00B83D66">
        <w:rPr>
          <w:szCs w:val="24"/>
        </w:rPr>
        <w:t xml:space="preserve">. </w:t>
      </w:r>
      <w:r w:rsidR="006915AB" w:rsidRPr="00B83D66">
        <w:rPr>
          <w:szCs w:val="24"/>
        </w:rPr>
        <w:t>(Section 2105(c)(5) (42CFR 457.224)</w:t>
      </w:r>
      <w:proofErr w:type="gramStart"/>
      <w:r w:rsidR="006915AB" w:rsidRPr="00B83D66">
        <w:rPr>
          <w:szCs w:val="24"/>
        </w:rPr>
        <w:t xml:space="preserve">   </w:t>
      </w:r>
      <w:r w:rsidRPr="00B83D66">
        <w:rPr>
          <w:szCs w:val="24"/>
        </w:rPr>
        <w:t>(</w:t>
      </w:r>
      <w:proofErr w:type="gramEnd"/>
      <w:r w:rsidRPr="00B83D66">
        <w:rPr>
          <w:szCs w:val="24"/>
        </w:rPr>
        <w:t>Previously 8.4.5)</w:t>
      </w:r>
    </w:p>
    <w:p w14:paraId="110FF18A"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8</w:t>
      </w:r>
      <w:r w:rsidRPr="00B83D66">
        <w:rPr>
          <w:b/>
          <w:szCs w:val="24"/>
        </w:rPr>
        <w:t>.3</w:t>
      </w:r>
      <w:r w:rsidR="003335CF" w:rsidRPr="00B83D66">
        <w:rPr>
          <w:b/>
          <w:szCs w:val="24"/>
        </w:rPr>
        <w:t xml:space="preserve">. </w:t>
      </w:r>
      <w:r w:rsidR="00621378">
        <w:rPr>
          <w:szCs w:val="24"/>
        </w:rPr>
        <w:fldChar w:fldCharType="begin">
          <w:ffData>
            <w:name w:val=""/>
            <w:enabled/>
            <w:calcOnExit w:val="0"/>
            <w:statusText w:type="text" w:val="This is a checkbox to check no funds under this title will be used for coverage if a private insurer would have been obligated to provide."/>
            <w:checkBox>
              <w:sizeAuto/>
              <w:default w:val="0"/>
            </w:checkBox>
          </w:ffData>
        </w:fldChar>
      </w:r>
      <w:r w:rsidR="00621378">
        <w:rPr>
          <w:szCs w:val="24"/>
        </w:rPr>
        <w:instrText xml:space="preserve"> FORMCHECKBOX </w:instrText>
      </w:r>
      <w:r w:rsidR="00000000">
        <w:rPr>
          <w:szCs w:val="24"/>
        </w:rPr>
      </w:r>
      <w:r w:rsidR="00000000">
        <w:rPr>
          <w:szCs w:val="24"/>
        </w:rPr>
        <w:fldChar w:fldCharType="separate"/>
      </w:r>
      <w:r w:rsidR="00621378">
        <w:rPr>
          <w:szCs w:val="24"/>
        </w:rPr>
        <w:fldChar w:fldCharType="end"/>
      </w:r>
      <w:r w:rsidRPr="00B83D66">
        <w:rPr>
          <w:szCs w:val="24"/>
        </w:rPr>
        <w:tab/>
        <w:t xml:space="preserve">No funds under this title will be used for coverage if a private insurer would have been obligated to provide such assistance except for a provision limiting this obligation because the child is </w:t>
      </w:r>
      <w:r w:rsidR="000A5B3D" w:rsidRPr="00B83D66">
        <w:rPr>
          <w:szCs w:val="24"/>
        </w:rPr>
        <w:t xml:space="preserve">eligible under </w:t>
      </w:r>
      <w:proofErr w:type="gramStart"/>
      <w:r w:rsidR="000A5B3D" w:rsidRPr="00B83D66">
        <w:rPr>
          <w:szCs w:val="24"/>
        </w:rPr>
        <w:t>the this</w:t>
      </w:r>
      <w:proofErr w:type="gramEnd"/>
      <w:r w:rsidR="000A5B3D" w:rsidRPr="00B83D66">
        <w:rPr>
          <w:szCs w:val="24"/>
        </w:rPr>
        <w:t xml:space="preserve"> title. </w:t>
      </w:r>
      <w:r w:rsidR="006915AB" w:rsidRPr="00B83D66">
        <w:rPr>
          <w:szCs w:val="24"/>
        </w:rPr>
        <w:t>(Section 2105(c)(6)(A</w:t>
      </w:r>
      <w:proofErr w:type="gramStart"/>
      <w:r w:rsidR="006915AB" w:rsidRPr="00B83D66">
        <w:rPr>
          <w:szCs w:val="24"/>
        </w:rPr>
        <w:t>))  (</w:t>
      </w:r>
      <w:proofErr w:type="gramEnd"/>
      <w:r w:rsidR="006915AB" w:rsidRPr="00B83D66">
        <w:rPr>
          <w:szCs w:val="24"/>
        </w:rPr>
        <w:t>42CFR 457.626(a)(1))</w:t>
      </w:r>
    </w:p>
    <w:p w14:paraId="2BB1E2EC" w14:textId="77777777" w:rsidR="006915AB" w:rsidRPr="00B83D66" w:rsidRDefault="00822466" w:rsidP="00323C32">
      <w:pPr>
        <w:tabs>
          <w:tab w:val="left" w:pos="-1440"/>
        </w:tabs>
        <w:ind w:left="2160" w:hanging="1440"/>
        <w:rPr>
          <w:szCs w:val="24"/>
        </w:rPr>
      </w:pPr>
      <w:r w:rsidRPr="00B83D66">
        <w:rPr>
          <w:b/>
          <w:szCs w:val="24"/>
        </w:rPr>
        <w:lastRenderedPageBreak/>
        <w:t>8.</w:t>
      </w:r>
      <w:r w:rsidR="0001533F" w:rsidRPr="00B83D66">
        <w:rPr>
          <w:b/>
          <w:szCs w:val="24"/>
        </w:rPr>
        <w:t>8</w:t>
      </w:r>
      <w:r w:rsidRPr="00B83D66">
        <w:rPr>
          <w:b/>
          <w:szCs w:val="24"/>
        </w:rPr>
        <w:t>.4</w:t>
      </w:r>
      <w:r w:rsidR="003335CF" w:rsidRPr="00B83D66">
        <w:rPr>
          <w:b/>
          <w:szCs w:val="24"/>
        </w:rPr>
        <w:t xml:space="preserve">. </w:t>
      </w:r>
      <w:r w:rsidR="00621378">
        <w:rPr>
          <w:szCs w:val="24"/>
        </w:rPr>
        <w:fldChar w:fldCharType="begin">
          <w:ffData>
            <w:name w:val=""/>
            <w:enabled/>
            <w:calcOnExit w:val="0"/>
            <w:statusText w:type="text" w:val="This is a checkbox to check Income and resource standards and methodologies for determining Medicaid eligibility are not more restrictive"/>
            <w:checkBox>
              <w:sizeAuto/>
              <w:default w:val="0"/>
            </w:checkBox>
          </w:ffData>
        </w:fldChar>
      </w:r>
      <w:r w:rsidR="00621378">
        <w:rPr>
          <w:szCs w:val="24"/>
        </w:rPr>
        <w:instrText xml:space="preserve"> FORMCHECKBOX </w:instrText>
      </w:r>
      <w:r w:rsidR="00000000">
        <w:rPr>
          <w:szCs w:val="24"/>
        </w:rPr>
      </w:r>
      <w:r w:rsidR="00000000">
        <w:rPr>
          <w:szCs w:val="24"/>
        </w:rPr>
        <w:fldChar w:fldCharType="separate"/>
      </w:r>
      <w:r w:rsidR="00621378">
        <w:rPr>
          <w:szCs w:val="24"/>
        </w:rPr>
        <w:fldChar w:fldCharType="end"/>
      </w:r>
      <w:r w:rsidRPr="00B83D66">
        <w:rPr>
          <w:szCs w:val="24"/>
        </w:rPr>
        <w:tab/>
        <w:t>Income and resource standards and methodologies for determining Medicaid eligibility are not more restrictive than those applied as of June 1, 1997</w:t>
      </w:r>
      <w:r w:rsidR="003335CF" w:rsidRPr="00B83D66">
        <w:rPr>
          <w:szCs w:val="24"/>
        </w:rPr>
        <w:t xml:space="preserve">. </w:t>
      </w:r>
      <w:r w:rsidR="006915AB" w:rsidRPr="00B83D66">
        <w:rPr>
          <w:szCs w:val="24"/>
        </w:rPr>
        <w:t>(Section 2105(d)(1</w:t>
      </w:r>
      <w:proofErr w:type="gramStart"/>
      <w:r w:rsidR="006915AB" w:rsidRPr="00B83D66">
        <w:rPr>
          <w:szCs w:val="24"/>
        </w:rPr>
        <w:t>))  (</w:t>
      </w:r>
      <w:proofErr w:type="gramEnd"/>
      <w:r w:rsidR="006915AB" w:rsidRPr="00B83D66">
        <w:rPr>
          <w:szCs w:val="24"/>
        </w:rPr>
        <w:t>42CFR 457.622(b)(5))</w:t>
      </w:r>
    </w:p>
    <w:p w14:paraId="625B3C84" w14:textId="77777777" w:rsidR="00822466" w:rsidRPr="00B83D66" w:rsidRDefault="00822466" w:rsidP="00323C32">
      <w:pPr>
        <w:tabs>
          <w:tab w:val="left" w:pos="-1440"/>
        </w:tabs>
        <w:ind w:left="2160" w:hanging="1440"/>
        <w:rPr>
          <w:szCs w:val="24"/>
        </w:rPr>
      </w:pPr>
      <w:bookmarkStart w:id="357" w:name="_Toc200444723"/>
      <w:r w:rsidRPr="00B83D66">
        <w:rPr>
          <w:rStyle w:val="Heading3Char"/>
          <w:rFonts w:ascii="Times New Roman" w:hAnsi="Times New Roman" w:cs="Times New Roman"/>
          <w:bCs w:val="0"/>
          <w:sz w:val="24"/>
          <w:szCs w:val="24"/>
        </w:rPr>
        <w:t>8.</w:t>
      </w:r>
      <w:r w:rsidR="0001533F" w:rsidRPr="00B83D66">
        <w:rPr>
          <w:rStyle w:val="Heading3Char"/>
          <w:rFonts w:ascii="Times New Roman" w:hAnsi="Times New Roman" w:cs="Times New Roman"/>
          <w:bCs w:val="0"/>
          <w:sz w:val="24"/>
          <w:szCs w:val="24"/>
        </w:rPr>
        <w:t>8</w:t>
      </w:r>
      <w:r w:rsidRPr="00B83D66">
        <w:rPr>
          <w:rStyle w:val="Heading3Char"/>
          <w:rFonts w:ascii="Times New Roman" w:hAnsi="Times New Roman" w:cs="Times New Roman"/>
          <w:bCs w:val="0"/>
          <w:sz w:val="24"/>
          <w:szCs w:val="24"/>
        </w:rPr>
        <w:t>.5</w:t>
      </w:r>
      <w:bookmarkEnd w:id="357"/>
      <w:r w:rsidR="003335CF" w:rsidRPr="00B83D66">
        <w:rPr>
          <w:rStyle w:val="Heading3Char"/>
          <w:rFonts w:ascii="Times New Roman" w:hAnsi="Times New Roman" w:cs="Times New Roman"/>
          <w:bCs w:val="0"/>
          <w:sz w:val="24"/>
          <w:szCs w:val="24"/>
        </w:rPr>
        <w:t xml:space="preserve">. </w:t>
      </w:r>
      <w:r w:rsidR="00621378">
        <w:rPr>
          <w:szCs w:val="24"/>
        </w:rPr>
        <w:fldChar w:fldCharType="begin">
          <w:ffData>
            <w:name w:val=""/>
            <w:enabled/>
            <w:calcOnExit w:val="0"/>
            <w:statusText w:type="text" w:val="This is a checkbox to select no funds provided under this title or coverage funded by this title will include coverage of abortion"/>
            <w:checkBox>
              <w:sizeAuto/>
              <w:default w:val="0"/>
            </w:checkBox>
          </w:ffData>
        </w:fldChar>
      </w:r>
      <w:r w:rsidR="00621378">
        <w:rPr>
          <w:szCs w:val="24"/>
        </w:rPr>
        <w:instrText xml:space="preserve"> FORMCHECKBOX </w:instrText>
      </w:r>
      <w:r w:rsidR="00000000">
        <w:rPr>
          <w:szCs w:val="24"/>
        </w:rPr>
      </w:r>
      <w:r w:rsidR="00000000">
        <w:rPr>
          <w:szCs w:val="24"/>
        </w:rPr>
        <w:fldChar w:fldCharType="separate"/>
      </w:r>
      <w:r w:rsidR="00621378">
        <w:rPr>
          <w:szCs w:val="24"/>
        </w:rPr>
        <w:fldChar w:fldCharType="end"/>
      </w:r>
      <w:r w:rsidRPr="00B83D66">
        <w:rPr>
          <w:szCs w:val="24"/>
        </w:rPr>
        <w:tab/>
        <w:t>No funds provided under this title or coverage funded by this title will include coverage of abortion except if necessary to save the life of the mother or if the pregnancy is the result of an act of rape or incest</w:t>
      </w:r>
      <w:r w:rsidR="003335CF" w:rsidRPr="00B83D66">
        <w:rPr>
          <w:szCs w:val="24"/>
        </w:rPr>
        <w:t xml:space="preserve">. </w:t>
      </w:r>
      <w:r w:rsidR="006915AB" w:rsidRPr="00B83D66">
        <w:rPr>
          <w:szCs w:val="24"/>
        </w:rPr>
        <w:t xml:space="preserve">(Section </w:t>
      </w:r>
      <w:proofErr w:type="gramStart"/>
      <w:r w:rsidR="006915AB" w:rsidRPr="00B83D66">
        <w:rPr>
          <w:szCs w:val="24"/>
        </w:rPr>
        <w:t>2105)(</w:t>
      </w:r>
      <w:proofErr w:type="gramEnd"/>
      <w:r w:rsidR="006915AB" w:rsidRPr="00B83D66">
        <w:rPr>
          <w:szCs w:val="24"/>
        </w:rPr>
        <w:t>c)(7)(B))  (42CFR 457.475)</w:t>
      </w:r>
    </w:p>
    <w:p w14:paraId="612D8A6A" w14:textId="77777777" w:rsidR="00D403DB" w:rsidRPr="00B83D66" w:rsidRDefault="000A5B3D" w:rsidP="00323C32">
      <w:pPr>
        <w:tabs>
          <w:tab w:val="left" w:pos="-1440"/>
        </w:tabs>
        <w:ind w:left="2160" w:hanging="1440"/>
        <w:rPr>
          <w:szCs w:val="24"/>
        </w:rPr>
      </w:pPr>
      <w:r w:rsidRPr="00B83D66">
        <w:rPr>
          <w:b/>
          <w:szCs w:val="24"/>
        </w:rPr>
        <w:t>8.</w:t>
      </w:r>
      <w:r w:rsidR="0001533F" w:rsidRPr="00B83D66">
        <w:rPr>
          <w:b/>
          <w:szCs w:val="24"/>
        </w:rPr>
        <w:t>8</w:t>
      </w:r>
      <w:r w:rsidRPr="00B83D66">
        <w:rPr>
          <w:b/>
          <w:szCs w:val="24"/>
        </w:rPr>
        <w:t>.</w:t>
      </w:r>
      <w:r w:rsidR="003C341E">
        <w:rPr>
          <w:b/>
          <w:szCs w:val="24"/>
        </w:rPr>
        <w:t>6</w:t>
      </w:r>
      <w:r w:rsidR="003335CF" w:rsidRPr="00B83D66">
        <w:rPr>
          <w:b/>
          <w:szCs w:val="24"/>
        </w:rPr>
        <w:t xml:space="preserve">. </w:t>
      </w:r>
      <w:r w:rsidR="00621378">
        <w:rPr>
          <w:szCs w:val="24"/>
        </w:rPr>
        <w:fldChar w:fldCharType="begin">
          <w:ffData>
            <w:name w:val=""/>
            <w:enabled/>
            <w:calcOnExit w:val="0"/>
            <w:statusText w:type="text" w:val="This is checkbox to check no funds provided under this title will be used for any abortion or assist in purchase."/>
            <w:checkBox>
              <w:sizeAuto/>
              <w:default w:val="0"/>
            </w:checkBox>
          </w:ffData>
        </w:fldChar>
      </w:r>
      <w:r w:rsidR="00621378">
        <w:rPr>
          <w:szCs w:val="24"/>
        </w:rPr>
        <w:instrText xml:space="preserve"> FORMCHECKBOX </w:instrText>
      </w:r>
      <w:r w:rsidR="00000000">
        <w:rPr>
          <w:szCs w:val="24"/>
        </w:rPr>
      </w:r>
      <w:r w:rsidR="00000000">
        <w:rPr>
          <w:szCs w:val="24"/>
        </w:rPr>
        <w:fldChar w:fldCharType="separate"/>
      </w:r>
      <w:r w:rsidR="00621378">
        <w:rPr>
          <w:szCs w:val="24"/>
        </w:rPr>
        <w:fldChar w:fldCharType="end"/>
      </w:r>
      <w:r w:rsidR="002F04CB" w:rsidRPr="00B83D66">
        <w:rPr>
          <w:szCs w:val="24"/>
        </w:rPr>
        <w:tab/>
      </w:r>
      <w:r w:rsidR="00996987" w:rsidRPr="00B83D66">
        <w:rPr>
          <w:szCs w:val="24"/>
        </w:rPr>
        <w:t>No funds provided under this title will be used to pay for any abortion or to assist in the purchase, in whole or in part, for coverage that includes abortion (except as described above)</w:t>
      </w:r>
      <w:r w:rsidR="003335CF" w:rsidRPr="00B83D66">
        <w:rPr>
          <w:szCs w:val="24"/>
        </w:rPr>
        <w:t xml:space="preserve">. </w:t>
      </w:r>
      <w:r w:rsidR="00CA517F" w:rsidRPr="00B83D66">
        <w:rPr>
          <w:szCs w:val="24"/>
        </w:rPr>
        <w:t xml:space="preserve">(Section </w:t>
      </w:r>
      <w:proofErr w:type="gramStart"/>
      <w:r w:rsidR="00CA517F" w:rsidRPr="00B83D66">
        <w:rPr>
          <w:szCs w:val="24"/>
        </w:rPr>
        <w:t>2105)(</w:t>
      </w:r>
      <w:proofErr w:type="gramEnd"/>
      <w:r w:rsidR="00CA517F" w:rsidRPr="00B83D66">
        <w:rPr>
          <w:szCs w:val="24"/>
        </w:rPr>
        <w:t>c)(7)(A)) (42CFR 457.475)</w:t>
      </w:r>
    </w:p>
    <w:p w14:paraId="2B23E504" w14:textId="77777777" w:rsidR="001E7F86" w:rsidRPr="00B83D66" w:rsidRDefault="001E7F86" w:rsidP="00323C32">
      <w:pPr>
        <w:rPr>
          <w:szCs w:val="24"/>
        </w:rPr>
      </w:pPr>
    </w:p>
    <w:p w14:paraId="1B15A27F" w14:textId="77777777" w:rsidR="0077244E" w:rsidRPr="00B83D66" w:rsidRDefault="001E7F86" w:rsidP="005D18A3">
      <w:pPr>
        <w:ind w:left="1440" w:hanging="1440"/>
        <w:outlineLvl w:val="0"/>
        <w:rPr>
          <w:b/>
          <w:szCs w:val="24"/>
        </w:rPr>
      </w:pPr>
      <w:r w:rsidRPr="00B83D66">
        <w:rPr>
          <w:b/>
          <w:szCs w:val="24"/>
        </w:rPr>
        <w:t>Section 9</w:t>
      </w:r>
      <w:r w:rsidR="003335CF" w:rsidRPr="00B83D66">
        <w:rPr>
          <w:b/>
          <w:szCs w:val="24"/>
        </w:rPr>
        <w:t>.</w:t>
      </w:r>
      <w:r w:rsidR="005D18A3">
        <w:rPr>
          <w:b/>
          <w:szCs w:val="24"/>
        </w:rPr>
        <w:tab/>
      </w:r>
      <w:r w:rsidRPr="00B83D66">
        <w:rPr>
          <w:b/>
          <w:szCs w:val="24"/>
          <w:u w:val="single"/>
        </w:rPr>
        <w:t>Strategic Objectives and Performance Goals and Plan Administration</w:t>
      </w:r>
    </w:p>
    <w:p w14:paraId="2807A606" w14:textId="77777777" w:rsidR="005D18A3" w:rsidRDefault="005D18A3" w:rsidP="00323C32">
      <w:pPr>
        <w:ind w:left="1440" w:hanging="1440"/>
        <w:rPr>
          <w:szCs w:val="24"/>
          <w:u w:val="single"/>
        </w:rPr>
      </w:pPr>
      <w:bookmarkStart w:id="358" w:name="_Toc200444725"/>
    </w:p>
    <w:p w14:paraId="4878FD62" w14:textId="77777777" w:rsidR="00D333C8" w:rsidRPr="00B83D66" w:rsidRDefault="00D333C8" w:rsidP="00323C32">
      <w:pPr>
        <w:ind w:left="1440" w:hanging="1440"/>
        <w:rPr>
          <w:szCs w:val="24"/>
          <w:u w:val="single"/>
        </w:rPr>
      </w:pPr>
      <w:r w:rsidRPr="00B83D66">
        <w:rPr>
          <w:szCs w:val="24"/>
          <w:u w:val="single"/>
        </w:rPr>
        <w:t xml:space="preserve">Guidance: </w:t>
      </w:r>
      <w:r w:rsidRPr="00B83D66">
        <w:rPr>
          <w:szCs w:val="24"/>
          <w:u w:val="single"/>
        </w:rPr>
        <w:tab/>
        <w:t>States should consider aligning its strategic objectives with those discussed in Section II of the CHIP Annual Report.</w:t>
      </w:r>
    </w:p>
    <w:p w14:paraId="649D8432" w14:textId="77777777" w:rsidR="00592470" w:rsidRPr="00B83D66" w:rsidRDefault="00592470" w:rsidP="00323C32">
      <w:pPr>
        <w:ind w:left="1440" w:hanging="1440"/>
        <w:rPr>
          <w:i/>
          <w:szCs w:val="24"/>
        </w:rPr>
      </w:pPr>
    </w:p>
    <w:p w14:paraId="09E56C13" w14:textId="77777777" w:rsidR="006915AB" w:rsidRPr="00B83D66" w:rsidRDefault="008E5041" w:rsidP="005D18A3">
      <w:pPr>
        <w:tabs>
          <w:tab w:val="left" w:pos="-1440"/>
        </w:tabs>
        <w:ind w:left="1440" w:hanging="1440"/>
        <w:rPr>
          <w:szCs w:val="24"/>
        </w:rPr>
      </w:pPr>
      <w:r w:rsidRPr="00B83D66">
        <w:rPr>
          <w:rStyle w:val="Heading3Char"/>
          <w:rFonts w:ascii="Times New Roman" w:hAnsi="Times New Roman" w:cs="Times New Roman"/>
          <w:sz w:val="24"/>
          <w:szCs w:val="24"/>
        </w:rPr>
        <w:t>9.1</w:t>
      </w:r>
      <w:bookmarkEnd w:id="358"/>
      <w:r w:rsidR="003335CF" w:rsidRPr="00B83D66">
        <w:rPr>
          <w:rStyle w:val="Heading3Char"/>
          <w:rFonts w:ascii="Times New Roman" w:hAnsi="Times New Roman" w:cs="Times New Roman"/>
          <w:sz w:val="24"/>
          <w:szCs w:val="24"/>
        </w:rPr>
        <w:t xml:space="preserve">. </w:t>
      </w:r>
      <w:r w:rsidRPr="00B83D66">
        <w:rPr>
          <w:szCs w:val="24"/>
        </w:rPr>
        <w:tab/>
        <w:t>Describe strategic objectives for increasing the extent of creditable health coverage among targeted low-income children and other low-income children</w:t>
      </w:r>
      <w:proofErr w:type="gramStart"/>
      <w:r w:rsidRPr="00B83D66">
        <w:rPr>
          <w:szCs w:val="24"/>
        </w:rPr>
        <w:t xml:space="preserve">:  </w:t>
      </w:r>
      <w:r w:rsidR="006915AB" w:rsidRPr="00B83D66">
        <w:rPr>
          <w:szCs w:val="24"/>
        </w:rPr>
        <w:t>(</w:t>
      </w:r>
      <w:proofErr w:type="gramEnd"/>
      <w:r w:rsidR="006915AB" w:rsidRPr="00B83D66">
        <w:rPr>
          <w:szCs w:val="24"/>
        </w:rPr>
        <w:t>Section 2107(a)(2)) (42CFR 457.710(b))</w:t>
      </w:r>
    </w:p>
    <w:p w14:paraId="416FDCAF" w14:textId="77777777" w:rsidR="00D333C8" w:rsidRPr="00B83D66" w:rsidRDefault="00EC666A" w:rsidP="00EC666A">
      <w:pPr>
        <w:tabs>
          <w:tab w:val="left" w:pos="-1440"/>
          <w:tab w:val="left" w:pos="1464"/>
        </w:tabs>
        <w:ind w:left="720" w:hanging="720"/>
        <w:rPr>
          <w:szCs w:val="24"/>
        </w:rPr>
      </w:pPr>
      <w:r>
        <w:rPr>
          <w:szCs w:val="24"/>
        </w:rPr>
        <w:tab/>
      </w:r>
      <w:r>
        <w:rPr>
          <w:szCs w:val="24"/>
        </w:rPr>
        <w:tab/>
      </w:r>
      <w:bookmarkStart w:id="359" w:name="Text177"/>
      <w:r>
        <w:rPr>
          <w:szCs w:val="24"/>
        </w:rPr>
        <w:fldChar w:fldCharType="begin">
          <w:ffData>
            <w:name w:val="Text177"/>
            <w:enabled/>
            <w:calcOnExit w:val="0"/>
            <w:statusText w:type="text" w:val="This is a text field to describe stategic objectives for increasing the extent of the extent of creditable health coverage among targeted "/>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59"/>
    </w:p>
    <w:p w14:paraId="7B71FFDC" w14:textId="77777777" w:rsidR="00D333C8" w:rsidRPr="00B83D66" w:rsidRDefault="00D333C8" w:rsidP="00323C32">
      <w:pPr>
        <w:ind w:left="1440" w:hanging="1440"/>
        <w:rPr>
          <w:szCs w:val="24"/>
          <w:u w:val="single"/>
        </w:rPr>
      </w:pPr>
      <w:r w:rsidRPr="00B83D66">
        <w:rPr>
          <w:szCs w:val="24"/>
          <w:u w:val="single"/>
        </w:rPr>
        <w:t xml:space="preserve">Guidance: </w:t>
      </w:r>
      <w:r w:rsidRPr="00B83D66">
        <w:rPr>
          <w:szCs w:val="24"/>
          <w:u w:val="single"/>
        </w:rPr>
        <w:tab/>
        <w:t>Goals should be measurable, quantifiable and convey a target the State is working towards</w:t>
      </w:r>
      <w:r w:rsidR="003335CF" w:rsidRPr="00B83D66">
        <w:rPr>
          <w:szCs w:val="24"/>
          <w:u w:val="single"/>
        </w:rPr>
        <w:t xml:space="preserve">. </w:t>
      </w:r>
    </w:p>
    <w:p w14:paraId="5F719667" w14:textId="77777777" w:rsidR="008E5041" w:rsidRPr="00B83D66" w:rsidRDefault="008E5041" w:rsidP="00323C32">
      <w:pPr>
        <w:ind w:left="1440"/>
        <w:rPr>
          <w:szCs w:val="24"/>
        </w:rPr>
      </w:pPr>
    </w:p>
    <w:p w14:paraId="23A3D472" w14:textId="77777777" w:rsidR="006915AB" w:rsidRPr="00B83D66" w:rsidRDefault="008E5041" w:rsidP="005D18A3">
      <w:pPr>
        <w:tabs>
          <w:tab w:val="left" w:pos="-1440"/>
        </w:tabs>
        <w:ind w:left="1440" w:hanging="1440"/>
        <w:rPr>
          <w:szCs w:val="24"/>
        </w:rPr>
      </w:pPr>
      <w:bookmarkStart w:id="360" w:name="_Toc200444726"/>
      <w:r w:rsidRPr="00B83D66">
        <w:rPr>
          <w:rStyle w:val="Heading3Char"/>
          <w:rFonts w:ascii="Times New Roman" w:hAnsi="Times New Roman" w:cs="Times New Roman"/>
          <w:sz w:val="24"/>
          <w:szCs w:val="24"/>
        </w:rPr>
        <w:t>9.2</w:t>
      </w:r>
      <w:bookmarkEnd w:id="360"/>
      <w:r w:rsidR="003335CF" w:rsidRPr="00B83D66">
        <w:rPr>
          <w:rStyle w:val="Heading3Char"/>
          <w:rFonts w:ascii="Times New Roman" w:hAnsi="Times New Roman" w:cs="Times New Roman"/>
          <w:sz w:val="24"/>
          <w:szCs w:val="24"/>
        </w:rPr>
        <w:t xml:space="preserve">. </w:t>
      </w:r>
      <w:r w:rsidRPr="00B83D66">
        <w:rPr>
          <w:szCs w:val="24"/>
        </w:rPr>
        <w:tab/>
        <w:t>Specify one or more performance goals for each strategic objective identified</w:t>
      </w:r>
      <w:proofErr w:type="gramStart"/>
      <w:r w:rsidRPr="00B83D66">
        <w:rPr>
          <w:szCs w:val="24"/>
        </w:rPr>
        <w:t xml:space="preserve">: </w:t>
      </w:r>
      <w:r w:rsidR="006915AB" w:rsidRPr="00B83D66">
        <w:rPr>
          <w:szCs w:val="24"/>
        </w:rPr>
        <w:t xml:space="preserve"> (</w:t>
      </w:r>
      <w:proofErr w:type="gramEnd"/>
      <w:r w:rsidR="006915AB" w:rsidRPr="00B83D66">
        <w:rPr>
          <w:szCs w:val="24"/>
        </w:rPr>
        <w:t>Section 2107(a)(3))  (42CFR 457.710(c))</w:t>
      </w:r>
    </w:p>
    <w:bookmarkStart w:id="361" w:name="Text178"/>
    <w:p w14:paraId="5F19E9E3" w14:textId="77777777" w:rsidR="006915AB" w:rsidRPr="00B83D66" w:rsidRDefault="00EC666A" w:rsidP="00EC666A">
      <w:pPr>
        <w:ind w:left="720" w:firstLine="720"/>
        <w:rPr>
          <w:szCs w:val="24"/>
        </w:rPr>
      </w:pPr>
      <w:r>
        <w:rPr>
          <w:szCs w:val="24"/>
        </w:rPr>
        <w:fldChar w:fldCharType="begin">
          <w:ffData>
            <w:name w:val="Text178"/>
            <w:enabled/>
            <w:calcOnExit w:val="0"/>
            <w:statusText w:type="text" w:val="This is a text field to specify one or more performance goals for each strategic objective identified."/>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61"/>
    </w:p>
    <w:p w14:paraId="002E8674" w14:textId="77777777" w:rsidR="00D333C8" w:rsidRPr="00B83D66" w:rsidRDefault="00D333C8" w:rsidP="00323C32">
      <w:pPr>
        <w:tabs>
          <w:tab w:val="left" w:pos="-1440"/>
        </w:tabs>
        <w:ind w:left="1440" w:hanging="1440"/>
        <w:rPr>
          <w:szCs w:val="24"/>
          <w:u w:val="single"/>
        </w:rPr>
      </w:pPr>
      <w:r w:rsidRPr="00B83D66">
        <w:rPr>
          <w:szCs w:val="24"/>
          <w:u w:val="single"/>
        </w:rPr>
        <w:t xml:space="preserve">Guidance: </w:t>
      </w:r>
      <w:r w:rsidRPr="00B83D66">
        <w:rPr>
          <w:szCs w:val="24"/>
          <w:u w:val="single"/>
        </w:rPr>
        <w:tab/>
        <w:t>The State should include data sources to be used to assess each performance goal</w:t>
      </w:r>
      <w:r w:rsidR="003335CF" w:rsidRPr="00B83D66">
        <w:rPr>
          <w:szCs w:val="24"/>
          <w:u w:val="single"/>
        </w:rPr>
        <w:t xml:space="preserve">. </w:t>
      </w:r>
      <w:r w:rsidRPr="00B83D66">
        <w:rPr>
          <w:szCs w:val="24"/>
          <w:u w:val="single"/>
        </w:rPr>
        <w:t xml:space="preserve">In addition, check all appropriate measures from 9.3.1 to 9.3.8 that the State will be utilizing to measure performance, even if doing so duplicates what the State has already discussed in Section 9. </w:t>
      </w:r>
    </w:p>
    <w:p w14:paraId="13E8D394" w14:textId="77777777" w:rsidR="00592470" w:rsidRPr="00B83D66" w:rsidRDefault="00592470" w:rsidP="00323C32">
      <w:pPr>
        <w:tabs>
          <w:tab w:val="left" w:pos="-1440"/>
        </w:tabs>
        <w:ind w:left="1440" w:hanging="1440"/>
        <w:rPr>
          <w:szCs w:val="24"/>
          <w:u w:val="single"/>
        </w:rPr>
      </w:pPr>
    </w:p>
    <w:p w14:paraId="66099A86" w14:textId="77777777" w:rsidR="00D333C8" w:rsidRPr="00B83D66" w:rsidRDefault="00D333C8" w:rsidP="00323C32">
      <w:pPr>
        <w:tabs>
          <w:tab w:val="left" w:pos="-1440"/>
        </w:tabs>
        <w:ind w:left="1440" w:hanging="1440"/>
        <w:rPr>
          <w:szCs w:val="24"/>
          <w:u w:val="single"/>
        </w:rPr>
      </w:pPr>
      <w:r w:rsidRPr="00B83D66">
        <w:rPr>
          <w:szCs w:val="24"/>
        </w:rPr>
        <w:tab/>
      </w:r>
      <w:r w:rsidRPr="00B83D66">
        <w:rPr>
          <w:szCs w:val="24"/>
          <w:u w:val="single"/>
        </w:rPr>
        <w:t xml:space="preserve">It is acceptable for the State to include performance measures for </w:t>
      </w:r>
      <w:proofErr w:type="gramStart"/>
      <w:r w:rsidRPr="00B83D66">
        <w:rPr>
          <w:szCs w:val="24"/>
          <w:u w:val="single"/>
        </w:rPr>
        <w:t>population  subgroups</w:t>
      </w:r>
      <w:proofErr w:type="gramEnd"/>
      <w:r w:rsidRPr="00B83D66">
        <w:rPr>
          <w:szCs w:val="24"/>
          <w:u w:val="single"/>
        </w:rPr>
        <w:t xml:space="preserve"> chosen by the State for special emphasis, such as racial or ethnic  minorities, particular </w:t>
      </w:r>
      <w:r w:rsidR="009808BA" w:rsidRPr="00B83D66">
        <w:rPr>
          <w:szCs w:val="24"/>
          <w:u w:val="single"/>
        </w:rPr>
        <w:t>high-risk</w:t>
      </w:r>
      <w:r w:rsidRPr="00B83D66">
        <w:rPr>
          <w:szCs w:val="24"/>
          <w:u w:val="single"/>
        </w:rPr>
        <w:t xml:space="preserve"> or hard to reach populations, children with special needs, etc</w:t>
      </w:r>
      <w:r w:rsidR="003335CF" w:rsidRPr="00B83D66">
        <w:rPr>
          <w:szCs w:val="24"/>
          <w:u w:val="single"/>
        </w:rPr>
        <w:t xml:space="preserve">. </w:t>
      </w:r>
    </w:p>
    <w:p w14:paraId="1979F303" w14:textId="77777777" w:rsidR="00592470" w:rsidRPr="00B83D66" w:rsidRDefault="00592470" w:rsidP="00323C32">
      <w:pPr>
        <w:tabs>
          <w:tab w:val="left" w:pos="-1440"/>
        </w:tabs>
        <w:ind w:left="1440" w:hanging="1440"/>
        <w:rPr>
          <w:szCs w:val="24"/>
          <w:u w:val="single"/>
        </w:rPr>
      </w:pPr>
    </w:p>
    <w:p w14:paraId="766C6818" w14:textId="77777777" w:rsidR="00D333C8" w:rsidRPr="00B83D66" w:rsidRDefault="00D333C8" w:rsidP="00323C32">
      <w:pPr>
        <w:tabs>
          <w:tab w:val="left" w:pos="-1440"/>
        </w:tabs>
        <w:ind w:left="1440" w:hanging="1440"/>
        <w:rPr>
          <w:szCs w:val="24"/>
          <w:u w:val="single"/>
        </w:rPr>
      </w:pPr>
      <w:r w:rsidRPr="00B83D66">
        <w:rPr>
          <w:szCs w:val="24"/>
        </w:rPr>
        <w:tab/>
      </w:r>
      <w:r w:rsidRPr="00B83D66">
        <w:rPr>
          <w:szCs w:val="24"/>
          <w:u w:val="single"/>
        </w:rPr>
        <w:t>HEDIS (Health Employer Data and Information Set) 2008 contains performance measures relevant to children and adolescents younger than 19</w:t>
      </w:r>
      <w:r w:rsidR="003335CF" w:rsidRPr="00B83D66">
        <w:rPr>
          <w:szCs w:val="24"/>
          <w:u w:val="single"/>
        </w:rPr>
        <w:t xml:space="preserve">. </w:t>
      </w:r>
      <w:r w:rsidRPr="00B83D66">
        <w:rPr>
          <w:szCs w:val="24"/>
          <w:u w:val="single"/>
        </w:rPr>
        <w:t>In addition, HEDIS 3.0 contains measures for the general population, for which breakouts by children’s age bands (e.g., ages &lt; 1, 1</w:t>
      </w:r>
      <w:r w:rsidRPr="00B83D66">
        <w:rPr>
          <w:szCs w:val="24"/>
          <w:u w:val="single"/>
        </w:rPr>
        <w:noBreakHyphen/>
        <w:t>9, 10</w:t>
      </w:r>
      <w:r w:rsidRPr="00B83D66">
        <w:rPr>
          <w:szCs w:val="24"/>
          <w:u w:val="single"/>
        </w:rPr>
        <w:noBreakHyphen/>
        <w:t>19) are required</w:t>
      </w:r>
      <w:r w:rsidR="003335CF" w:rsidRPr="00B83D66">
        <w:rPr>
          <w:szCs w:val="24"/>
          <w:u w:val="single"/>
        </w:rPr>
        <w:t xml:space="preserve">. </w:t>
      </w:r>
      <w:r w:rsidRPr="00B83D66">
        <w:rPr>
          <w:szCs w:val="24"/>
          <w:u w:val="single"/>
        </w:rPr>
        <w:t>Full definitions, explanations of data sources, and other important guidance on the use of HEDIS measures can be found in the HEDIS 2008 manual published by the National Committee on Quality Assurance</w:t>
      </w:r>
      <w:r w:rsidR="003335CF" w:rsidRPr="00B83D66">
        <w:rPr>
          <w:szCs w:val="24"/>
          <w:u w:val="single"/>
        </w:rPr>
        <w:t xml:space="preserve">. </w:t>
      </w:r>
      <w:r w:rsidRPr="00B83D66">
        <w:rPr>
          <w:szCs w:val="24"/>
          <w:u w:val="single"/>
        </w:rPr>
        <w:t xml:space="preserve">So that State HEDIS results are consistent and comparable with national and regional data, states should check the HEDIS 2008 manual for detailed definitions of each measure, including </w:t>
      </w:r>
      <w:r w:rsidRPr="00B83D66">
        <w:rPr>
          <w:szCs w:val="24"/>
          <w:u w:val="single"/>
        </w:rPr>
        <w:lastRenderedPageBreak/>
        <w:t>definitions of the numerator and denominator to be used</w:t>
      </w:r>
      <w:r w:rsidR="003335CF" w:rsidRPr="00B83D66">
        <w:rPr>
          <w:szCs w:val="24"/>
          <w:u w:val="single"/>
        </w:rPr>
        <w:t xml:space="preserve">. </w:t>
      </w:r>
      <w:r w:rsidRPr="00B83D66">
        <w:rPr>
          <w:szCs w:val="24"/>
          <w:u w:val="single"/>
        </w:rPr>
        <w:t>For states that do not plan to offer managed care plans, HEDIS measures may also be able to be adapted to organizations of care other than managed care</w:t>
      </w:r>
      <w:r w:rsidR="003335CF" w:rsidRPr="00B83D66">
        <w:rPr>
          <w:szCs w:val="24"/>
          <w:u w:val="single"/>
        </w:rPr>
        <w:t xml:space="preserve">. </w:t>
      </w:r>
    </w:p>
    <w:p w14:paraId="37E24ECA" w14:textId="77777777" w:rsidR="006915AB" w:rsidRPr="00B83D66" w:rsidRDefault="006915AB" w:rsidP="00323C32">
      <w:pPr>
        <w:ind w:left="720"/>
        <w:rPr>
          <w:szCs w:val="24"/>
        </w:rPr>
      </w:pPr>
    </w:p>
    <w:p w14:paraId="7FF56EC6" w14:textId="77777777" w:rsidR="006915AB" w:rsidRPr="00B83D66" w:rsidRDefault="008E5041" w:rsidP="005D18A3">
      <w:pPr>
        <w:tabs>
          <w:tab w:val="left" w:pos="-1440"/>
        </w:tabs>
        <w:ind w:left="1440" w:hanging="1440"/>
        <w:rPr>
          <w:szCs w:val="24"/>
        </w:rPr>
      </w:pPr>
      <w:bookmarkStart w:id="362" w:name="_Toc200444727"/>
      <w:r w:rsidRPr="00B83D66">
        <w:rPr>
          <w:rStyle w:val="Heading3Char"/>
          <w:rFonts w:ascii="Times New Roman" w:hAnsi="Times New Roman" w:cs="Times New Roman"/>
          <w:sz w:val="24"/>
          <w:szCs w:val="24"/>
        </w:rPr>
        <w:t>9.3</w:t>
      </w:r>
      <w:bookmarkEnd w:id="362"/>
      <w:r w:rsidR="003335CF" w:rsidRPr="00B83D66">
        <w:rPr>
          <w:rStyle w:val="Heading3Char"/>
          <w:rFonts w:ascii="Times New Roman" w:hAnsi="Times New Roman" w:cs="Times New Roman"/>
          <w:sz w:val="24"/>
          <w:szCs w:val="24"/>
        </w:rPr>
        <w:t xml:space="preserve">. </w:t>
      </w:r>
      <w:r w:rsidRPr="00B83D66">
        <w:rPr>
          <w:szCs w:val="24"/>
        </w:rPr>
        <w:tab/>
        <w:t xml:space="preserve">Describe how performance under the plan will be measured through objective, independently verifiable means and compared against performance goals in order to determine the </w:t>
      </w:r>
      <w:r w:rsidR="005D18A3">
        <w:rPr>
          <w:szCs w:val="24"/>
        </w:rPr>
        <w:t>State’s</w:t>
      </w:r>
      <w:r w:rsidRPr="00B83D66">
        <w:rPr>
          <w:szCs w:val="24"/>
        </w:rPr>
        <w:t xml:space="preserve"> performance, taking into account suggested performance indicators as specified below or other indicators the </w:t>
      </w:r>
      <w:r w:rsidR="008840CA" w:rsidRPr="00B83D66">
        <w:rPr>
          <w:szCs w:val="24"/>
        </w:rPr>
        <w:t xml:space="preserve">State </w:t>
      </w:r>
      <w:r w:rsidRPr="00B83D66">
        <w:rPr>
          <w:szCs w:val="24"/>
        </w:rPr>
        <w:t>develops</w:t>
      </w:r>
      <w:proofErr w:type="gramStart"/>
      <w:r w:rsidRPr="00B83D66">
        <w:rPr>
          <w:szCs w:val="24"/>
        </w:rPr>
        <w:t xml:space="preserve">:  </w:t>
      </w:r>
      <w:r w:rsidR="006915AB" w:rsidRPr="00B83D66">
        <w:rPr>
          <w:szCs w:val="24"/>
        </w:rPr>
        <w:t>(</w:t>
      </w:r>
      <w:proofErr w:type="gramEnd"/>
      <w:r w:rsidR="006915AB" w:rsidRPr="00B83D66">
        <w:rPr>
          <w:szCs w:val="24"/>
        </w:rPr>
        <w:t>Section 2107(a)(4)(A),(B))  (42CFR 457.710(d))</w:t>
      </w:r>
    </w:p>
    <w:bookmarkStart w:id="363" w:name="Text179"/>
    <w:p w14:paraId="05A7A881" w14:textId="77777777" w:rsidR="006915AB" w:rsidRPr="00B83D66" w:rsidRDefault="00EC666A" w:rsidP="00EC666A">
      <w:pPr>
        <w:ind w:left="720" w:firstLine="720"/>
        <w:rPr>
          <w:szCs w:val="24"/>
        </w:rPr>
      </w:pPr>
      <w:r>
        <w:rPr>
          <w:szCs w:val="24"/>
        </w:rPr>
        <w:fldChar w:fldCharType="begin">
          <w:ffData>
            <w:name w:val="Text179"/>
            <w:enabled/>
            <w:calcOnExit w:val="0"/>
            <w:statusText w:type="text" w:val="This is a text field to describe how performance under the plan will be measured through objective, independently verifiable mean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363"/>
    </w:p>
    <w:p w14:paraId="0BF81909" w14:textId="77777777" w:rsidR="006915AB" w:rsidRPr="00B83D66" w:rsidRDefault="008E5041" w:rsidP="00323C32">
      <w:pPr>
        <w:ind w:left="720"/>
        <w:rPr>
          <w:szCs w:val="24"/>
        </w:rPr>
      </w:pPr>
      <w:r w:rsidRPr="00B83D66">
        <w:rPr>
          <w:szCs w:val="24"/>
        </w:rPr>
        <w:t>Check the applicable suggested performance measurements listed below that the State plans to use</w:t>
      </w:r>
      <w:proofErr w:type="gramStart"/>
      <w:r w:rsidRPr="00B83D66">
        <w:rPr>
          <w:szCs w:val="24"/>
        </w:rPr>
        <w:t xml:space="preserve">:  </w:t>
      </w:r>
      <w:r w:rsidR="006915AB" w:rsidRPr="00B83D66">
        <w:rPr>
          <w:szCs w:val="24"/>
        </w:rPr>
        <w:t>(</w:t>
      </w:r>
      <w:proofErr w:type="gramEnd"/>
      <w:r w:rsidR="006915AB" w:rsidRPr="00B83D66">
        <w:rPr>
          <w:szCs w:val="24"/>
        </w:rPr>
        <w:t>Section 2107(a)(4))</w:t>
      </w:r>
    </w:p>
    <w:p w14:paraId="47E51C46" w14:textId="77777777" w:rsidR="006915AB" w:rsidRPr="00B83D66" w:rsidRDefault="008E5041" w:rsidP="009505FF">
      <w:pPr>
        <w:tabs>
          <w:tab w:val="left" w:pos="-1440"/>
          <w:tab w:val="left" w:pos="1440"/>
        </w:tabs>
        <w:ind w:left="2160" w:hanging="1440"/>
        <w:rPr>
          <w:szCs w:val="24"/>
        </w:rPr>
      </w:pPr>
      <w:r w:rsidRPr="00B83D66">
        <w:rPr>
          <w:b/>
          <w:szCs w:val="24"/>
        </w:rPr>
        <w:t>9.3.1</w:t>
      </w:r>
      <w:r w:rsidR="003335CF" w:rsidRPr="00B83D66">
        <w:rPr>
          <w:b/>
          <w:szCs w:val="24"/>
        </w:rPr>
        <w:t xml:space="preserve">. </w:t>
      </w:r>
      <w:r w:rsidR="006E0D20">
        <w:rPr>
          <w:szCs w:val="24"/>
        </w:rPr>
        <w:fldChar w:fldCharType="begin">
          <w:ffData>
            <w:name w:val=""/>
            <w:enabled/>
            <w:calcOnExit w:val="0"/>
            <w:statusText w:type="text" w:val="This is a checkbox to check increase in percentage of Medicaid-eligible children enrolled in Medicaid."/>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The increase in the percentage of Medicaid-eligible children enrolled in Medicaid.</w:t>
      </w:r>
    </w:p>
    <w:p w14:paraId="3B7A9780" w14:textId="77777777" w:rsidR="006915AB" w:rsidRPr="00B83D66" w:rsidRDefault="008E5041" w:rsidP="00323C32">
      <w:pPr>
        <w:tabs>
          <w:tab w:val="left" w:pos="-1440"/>
        </w:tabs>
        <w:ind w:left="2160" w:hanging="1440"/>
        <w:rPr>
          <w:szCs w:val="24"/>
        </w:rPr>
      </w:pPr>
      <w:r w:rsidRPr="00B83D66">
        <w:rPr>
          <w:b/>
          <w:szCs w:val="24"/>
        </w:rPr>
        <w:t>9.3.2</w:t>
      </w:r>
      <w:r w:rsidR="003335CF" w:rsidRPr="00B83D66">
        <w:rPr>
          <w:b/>
          <w:szCs w:val="24"/>
        </w:rPr>
        <w:t xml:space="preserve">. </w:t>
      </w:r>
      <w:r w:rsidR="006E0D20">
        <w:rPr>
          <w:szCs w:val="24"/>
        </w:rPr>
        <w:fldChar w:fldCharType="begin">
          <w:ffData>
            <w:name w:val=""/>
            <w:enabled/>
            <w:calcOnExit w:val="0"/>
            <w:statusText w:type="text" w:val="This is a checkbox to check the reduction in the percentage of uninsured children."/>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The reduction in the percentage of uninsured children.</w:t>
      </w:r>
    </w:p>
    <w:p w14:paraId="6912DCD1" w14:textId="77777777" w:rsidR="006915AB" w:rsidRPr="00B83D66" w:rsidRDefault="008E5041" w:rsidP="00323C32">
      <w:pPr>
        <w:tabs>
          <w:tab w:val="left" w:pos="-1440"/>
        </w:tabs>
        <w:ind w:left="2160" w:hanging="1440"/>
        <w:rPr>
          <w:szCs w:val="24"/>
        </w:rPr>
      </w:pPr>
      <w:r w:rsidRPr="00B83D66">
        <w:rPr>
          <w:b/>
          <w:szCs w:val="24"/>
        </w:rPr>
        <w:t>9.3.3</w:t>
      </w:r>
      <w:r w:rsidR="003335CF" w:rsidRPr="00B83D66">
        <w:rPr>
          <w:b/>
          <w:szCs w:val="24"/>
        </w:rPr>
        <w:t xml:space="preserve">. </w:t>
      </w:r>
      <w:r w:rsidR="006E0D20">
        <w:rPr>
          <w:szCs w:val="24"/>
        </w:rPr>
        <w:fldChar w:fldCharType="begin">
          <w:ffData>
            <w:name w:val=""/>
            <w:enabled/>
            <w:calcOnExit w:val="0"/>
            <w:statusText w:type="text" w:val="This is a checkbox to select the increase in the percentage of children with a usual source of care."/>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The increase in the percentage of children with a usual source of care.</w:t>
      </w:r>
    </w:p>
    <w:p w14:paraId="13AE3D88" w14:textId="77777777" w:rsidR="006915AB" w:rsidRPr="00B83D66" w:rsidRDefault="008E5041" w:rsidP="00323C32">
      <w:pPr>
        <w:tabs>
          <w:tab w:val="left" w:pos="-1440"/>
        </w:tabs>
        <w:ind w:left="2160" w:hanging="1440"/>
        <w:rPr>
          <w:szCs w:val="24"/>
        </w:rPr>
      </w:pPr>
      <w:r w:rsidRPr="00B83D66">
        <w:rPr>
          <w:b/>
          <w:szCs w:val="24"/>
        </w:rPr>
        <w:t>9.3.4</w:t>
      </w:r>
      <w:r w:rsidR="003335CF" w:rsidRPr="00B83D66">
        <w:rPr>
          <w:b/>
          <w:szCs w:val="24"/>
        </w:rPr>
        <w:t xml:space="preserve">. </w:t>
      </w:r>
      <w:r w:rsidR="006E0D20">
        <w:rPr>
          <w:szCs w:val="24"/>
        </w:rPr>
        <w:fldChar w:fldCharType="begin">
          <w:ffData>
            <w:name w:val=""/>
            <w:enabled/>
            <w:calcOnExit w:val="0"/>
            <w:statusText w:type="text" w:val="This is a checkbox to check the extent to which outcome measures show progress on one or more of the health problems identified by state."/>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The extent to which outcome measures show progress on one or more of the health problems identified by the state.</w:t>
      </w:r>
    </w:p>
    <w:p w14:paraId="1E7B4AB2" w14:textId="77777777" w:rsidR="006915AB" w:rsidRPr="00B83D66" w:rsidRDefault="008E5041" w:rsidP="00323C32">
      <w:pPr>
        <w:tabs>
          <w:tab w:val="left" w:pos="-1440"/>
        </w:tabs>
        <w:ind w:left="2160" w:hanging="1440"/>
        <w:rPr>
          <w:szCs w:val="24"/>
        </w:rPr>
      </w:pPr>
      <w:r w:rsidRPr="00B83D66">
        <w:rPr>
          <w:b/>
          <w:szCs w:val="24"/>
        </w:rPr>
        <w:t>9.3.5</w:t>
      </w:r>
      <w:r w:rsidR="003335CF" w:rsidRPr="00B83D66">
        <w:rPr>
          <w:b/>
          <w:szCs w:val="24"/>
        </w:rPr>
        <w:t xml:space="preserve">. </w:t>
      </w:r>
      <w:r w:rsidR="006E0D20">
        <w:rPr>
          <w:szCs w:val="24"/>
        </w:rPr>
        <w:fldChar w:fldCharType="begin">
          <w:ffData>
            <w:name w:val=""/>
            <w:enabled/>
            <w:calcOnExit w:val="0"/>
            <w:statusText w:type="text" w:val="This is a checkbox to select HEDIS Measurement set relevant to children and adolescents younger than 19."/>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HEDIS Measurement Set relevant to children and adolescents younger than 19.</w:t>
      </w:r>
    </w:p>
    <w:p w14:paraId="7AED62A8" w14:textId="77777777" w:rsidR="006915AB" w:rsidRDefault="008E5041" w:rsidP="00323C32">
      <w:pPr>
        <w:tabs>
          <w:tab w:val="left" w:pos="-1440"/>
        </w:tabs>
        <w:ind w:left="2160" w:hanging="1440"/>
        <w:rPr>
          <w:szCs w:val="24"/>
        </w:rPr>
      </w:pPr>
      <w:r w:rsidRPr="00B83D66">
        <w:rPr>
          <w:b/>
          <w:szCs w:val="24"/>
        </w:rPr>
        <w:t>9.3.6</w:t>
      </w:r>
      <w:r w:rsidR="003335CF" w:rsidRPr="00B83D66">
        <w:rPr>
          <w:b/>
          <w:szCs w:val="24"/>
        </w:rPr>
        <w:t xml:space="preserve">. </w:t>
      </w:r>
      <w:r w:rsidR="006E0D20">
        <w:rPr>
          <w:szCs w:val="24"/>
        </w:rPr>
        <w:fldChar w:fldCharType="begin">
          <w:ffData>
            <w:name w:val=""/>
            <w:enabled/>
            <w:calcOnExit w:val="0"/>
            <w:statusText w:type="text" w:val="This is a checkbox to select other child appropriate measurement set."/>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Other child appropriate measurement set</w:t>
      </w:r>
      <w:r w:rsidR="003335CF" w:rsidRPr="00B83D66">
        <w:rPr>
          <w:szCs w:val="24"/>
        </w:rPr>
        <w:t xml:space="preserve">. </w:t>
      </w:r>
      <w:r w:rsidRPr="00B83D66">
        <w:rPr>
          <w:szCs w:val="24"/>
        </w:rPr>
        <w:t>List or describe the set used.</w:t>
      </w:r>
    </w:p>
    <w:p w14:paraId="7FEEB89E" w14:textId="77777777" w:rsidR="006E0D20" w:rsidRPr="00B83D66" w:rsidRDefault="006E0D20" w:rsidP="00323C32">
      <w:pPr>
        <w:tabs>
          <w:tab w:val="left" w:pos="-1440"/>
        </w:tabs>
        <w:ind w:left="2160" w:hanging="1440"/>
        <w:rPr>
          <w:szCs w:val="24"/>
        </w:rPr>
      </w:pPr>
      <w:r>
        <w:rPr>
          <w:b/>
          <w:szCs w:val="24"/>
        </w:rPr>
        <w:tab/>
      </w:r>
      <w:bookmarkStart w:id="364" w:name="Text180"/>
      <w:r>
        <w:rPr>
          <w:b/>
          <w:szCs w:val="24"/>
        </w:rPr>
        <w:fldChar w:fldCharType="begin">
          <w:ffData>
            <w:name w:val="Text180"/>
            <w:enabled/>
            <w:calcOnExit w:val="0"/>
            <w:statusText w:type="text" w:val="This is a text field to describe the set used."/>
            <w:textInput/>
          </w:ffData>
        </w:fldChar>
      </w:r>
      <w:r>
        <w:rPr>
          <w:b/>
          <w:szCs w:val="24"/>
        </w:rPr>
        <w:instrText xml:space="preserve"> FORMTEXT </w:instrText>
      </w:r>
      <w:r>
        <w:rPr>
          <w:b/>
          <w:szCs w:val="24"/>
        </w:rPr>
      </w:r>
      <w:r>
        <w:rPr>
          <w:b/>
          <w:szCs w:val="24"/>
        </w:rPr>
        <w:fldChar w:fldCharType="separate"/>
      </w:r>
      <w:r w:rsidR="00151A88">
        <w:rPr>
          <w:b/>
          <w:szCs w:val="24"/>
        </w:rPr>
        <w:t> </w:t>
      </w:r>
      <w:r w:rsidR="00151A88">
        <w:rPr>
          <w:b/>
          <w:szCs w:val="24"/>
        </w:rPr>
        <w:t> </w:t>
      </w:r>
      <w:r w:rsidR="00151A88">
        <w:rPr>
          <w:b/>
          <w:szCs w:val="24"/>
        </w:rPr>
        <w:t> </w:t>
      </w:r>
      <w:r w:rsidR="00151A88">
        <w:rPr>
          <w:b/>
          <w:szCs w:val="24"/>
        </w:rPr>
        <w:t> </w:t>
      </w:r>
      <w:r w:rsidR="00151A88">
        <w:rPr>
          <w:b/>
          <w:szCs w:val="24"/>
        </w:rPr>
        <w:t> </w:t>
      </w:r>
      <w:r>
        <w:rPr>
          <w:b/>
          <w:szCs w:val="24"/>
        </w:rPr>
        <w:fldChar w:fldCharType="end"/>
      </w:r>
      <w:bookmarkEnd w:id="364"/>
    </w:p>
    <w:p w14:paraId="042D93B1" w14:textId="77777777" w:rsidR="006915AB" w:rsidRPr="00B83D66" w:rsidRDefault="008E5041" w:rsidP="00323C32">
      <w:pPr>
        <w:tabs>
          <w:tab w:val="left" w:pos="-1440"/>
        </w:tabs>
        <w:ind w:left="2160" w:hanging="1440"/>
        <w:rPr>
          <w:szCs w:val="24"/>
        </w:rPr>
      </w:pPr>
      <w:r w:rsidRPr="00B83D66">
        <w:rPr>
          <w:b/>
          <w:szCs w:val="24"/>
        </w:rPr>
        <w:t>9.3.7</w:t>
      </w:r>
      <w:r w:rsidR="003335CF" w:rsidRPr="00B83D66">
        <w:rPr>
          <w:b/>
          <w:szCs w:val="24"/>
        </w:rPr>
        <w:t xml:space="preserve">. </w:t>
      </w:r>
      <w:r w:rsidR="006E0D20">
        <w:rPr>
          <w:szCs w:val="24"/>
        </w:rPr>
        <w:fldChar w:fldCharType="begin">
          <w:ffData>
            <w:name w:val=""/>
            <w:enabled/>
            <w:calcOnExit w:val="0"/>
            <w:statusText w:type="text" w:val="This is a checkbox to select if not utilizing entire HEDIS measurement set, specify which measures will be collected."/>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If not utilizing the entire HEDIS Measurement Set, specify which measures will be collected, such as:</w:t>
      </w:r>
    </w:p>
    <w:p w14:paraId="63879E61" w14:textId="77777777" w:rsidR="006915AB" w:rsidRPr="00B83D66" w:rsidRDefault="008E5041" w:rsidP="00323C32">
      <w:pPr>
        <w:tabs>
          <w:tab w:val="left" w:pos="-1440"/>
        </w:tabs>
        <w:ind w:left="3600" w:hanging="1440"/>
        <w:rPr>
          <w:szCs w:val="24"/>
        </w:rPr>
      </w:pPr>
      <w:r w:rsidRPr="00B83D66">
        <w:rPr>
          <w:b/>
          <w:szCs w:val="24"/>
        </w:rPr>
        <w:t>9.3.7.1</w:t>
      </w:r>
      <w:r w:rsidR="003335CF" w:rsidRPr="00B83D66">
        <w:rPr>
          <w:b/>
          <w:szCs w:val="24"/>
        </w:rPr>
        <w:t xml:space="preserve">. </w:t>
      </w:r>
      <w:r w:rsidR="006E0D20">
        <w:rPr>
          <w:szCs w:val="24"/>
        </w:rPr>
        <w:fldChar w:fldCharType="begin">
          <w:ffData>
            <w:name w:val=""/>
            <w:enabled/>
            <w:calcOnExit w:val="0"/>
            <w:statusText w:type="text" w:val="This is a checkbox to select immunizations."/>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Immunizations</w:t>
      </w:r>
    </w:p>
    <w:p w14:paraId="64D3C81A" w14:textId="77777777" w:rsidR="006915AB" w:rsidRPr="00B83D66" w:rsidRDefault="008E5041" w:rsidP="00323C32">
      <w:pPr>
        <w:tabs>
          <w:tab w:val="left" w:pos="-1440"/>
        </w:tabs>
        <w:ind w:left="3600" w:hanging="1440"/>
        <w:rPr>
          <w:szCs w:val="24"/>
        </w:rPr>
      </w:pPr>
      <w:r w:rsidRPr="00B83D66">
        <w:rPr>
          <w:b/>
          <w:szCs w:val="24"/>
        </w:rPr>
        <w:t>9.3.7.2</w:t>
      </w:r>
      <w:r w:rsidR="003335CF" w:rsidRPr="00B83D66">
        <w:rPr>
          <w:b/>
          <w:szCs w:val="24"/>
        </w:rPr>
        <w:t xml:space="preserve">. </w:t>
      </w:r>
      <w:r w:rsidR="006E0D20">
        <w:rPr>
          <w:szCs w:val="24"/>
        </w:rPr>
        <w:fldChar w:fldCharType="begin">
          <w:ffData>
            <w:name w:val=""/>
            <w:enabled/>
            <w:calcOnExit w:val="0"/>
            <w:statusText w:type="text" w:val="This is a checkbox to select well child care"/>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r>
      <w:proofErr w:type="gramStart"/>
      <w:r w:rsidRPr="00B83D66">
        <w:rPr>
          <w:szCs w:val="24"/>
        </w:rPr>
        <w:t>Well</w:t>
      </w:r>
      <w:proofErr w:type="gramEnd"/>
      <w:r w:rsidRPr="00B83D66">
        <w:rPr>
          <w:szCs w:val="24"/>
        </w:rPr>
        <w:t xml:space="preserve"> childcare</w:t>
      </w:r>
    </w:p>
    <w:p w14:paraId="2BB0779F" w14:textId="77777777" w:rsidR="006915AB" w:rsidRPr="00B83D66" w:rsidRDefault="008E5041" w:rsidP="00323C32">
      <w:pPr>
        <w:tabs>
          <w:tab w:val="left" w:pos="-1440"/>
        </w:tabs>
        <w:ind w:left="3600" w:hanging="1440"/>
        <w:rPr>
          <w:szCs w:val="24"/>
        </w:rPr>
      </w:pPr>
      <w:r w:rsidRPr="00B83D66">
        <w:rPr>
          <w:b/>
          <w:szCs w:val="24"/>
        </w:rPr>
        <w:t>9.3.7.3</w:t>
      </w:r>
      <w:r w:rsidR="003335CF" w:rsidRPr="00B83D66">
        <w:rPr>
          <w:b/>
          <w:szCs w:val="24"/>
        </w:rPr>
        <w:t xml:space="preserve">. </w:t>
      </w:r>
      <w:r w:rsidR="006E0D20">
        <w:rPr>
          <w:szCs w:val="24"/>
        </w:rPr>
        <w:fldChar w:fldCharType="begin">
          <w:ffData>
            <w:name w:val=""/>
            <w:enabled/>
            <w:calcOnExit w:val="0"/>
            <w:statusText w:type="text" w:val="This is a checkbox to select adolescent well care."/>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Adolescent well visits</w:t>
      </w:r>
    </w:p>
    <w:p w14:paraId="2BE9D100" w14:textId="77777777" w:rsidR="006915AB" w:rsidRPr="00B83D66" w:rsidRDefault="008E5041" w:rsidP="00323C32">
      <w:pPr>
        <w:tabs>
          <w:tab w:val="left" w:pos="-1440"/>
        </w:tabs>
        <w:ind w:left="3600" w:hanging="1440"/>
        <w:rPr>
          <w:szCs w:val="24"/>
        </w:rPr>
      </w:pPr>
      <w:r w:rsidRPr="00B83D66">
        <w:rPr>
          <w:b/>
          <w:szCs w:val="24"/>
        </w:rPr>
        <w:t>9.3.7.4</w:t>
      </w:r>
      <w:r w:rsidR="003335CF" w:rsidRPr="00B83D66">
        <w:rPr>
          <w:b/>
          <w:szCs w:val="24"/>
        </w:rPr>
        <w:t xml:space="preserve">. </w:t>
      </w:r>
      <w:r w:rsidR="006E0D20">
        <w:rPr>
          <w:szCs w:val="24"/>
        </w:rPr>
        <w:fldChar w:fldCharType="begin">
          <w:ffData>
            <w:name w:val=""/>
            <w:enabled/>
            <w:calcOnExit w:val="0"/>
            <w:statusText w:type="text" w:val="This is a checkbox to select satisfaction with care."/>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Satisfaction with care</w:t>
      </w:r>
    </w:p>
    <w:p w14:paraId="4403B65B" w14:textId="77777777" w:rsidR="006915AB" w:rsidRPr="00B83D66" w:rsidRDefault="008E5041" w:rsidP="00323C32">
      <w:pPr>
        <w:tabs>
          <w:tab w:val="left" w:pos="-1440"/>
        </w:tabs>
        <w:ind w:left="3600" w:hanging="1440"/>
        <w:rPr>
          <w:szCs w:val="24"/>
        </w:rPr>
      </w:pPr>
      <w:r w:rsidRPr="00B83D66">
        <w:rPr>
          <w:b/>
          <w:szCs w:val="24"/>
        </w:rPr>
        <w:t>9.3.7.5</w:t>
      </w:r>
      <w:r w:rsidR="003335CF" w:rsidRPr="00B83D66">
        <w:rPr>
          <w:b/>
          <w:szCs w:val="24"/>
        </w:rPr>
        <w:t xml:space="preserve">. </w:t>
      </w:r>
      <w:r w:rsidR="006E0D20">
        <w:rPr>
          <w:szCs w:val="24"/>
        </w:rPr>
        <w:fldChar w:fldCharType="begin">
          <w:ffData>
            <w:name w:val=""/>
            <w:enabled/>
            <w:calcOnExit w:val="0"/>
            <w:statusText w:type="text" w:val="This is a checkbox to check mental health."/>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Mental health</w:t>
      </w:r>
    </w:p>
    <w:p w14:paraId="5D77943A" w14:textId="77777777" w:rsidR="006915AB" w:rsidRPr="00B83D66" w:rsidRDefault="008E5041" w:rsidP="00323C32">
      <w:pPr>
        <w:tabs>
          <w:tab w:val="left" w:pos="-1440"/>
        </w:tabs>
        <w:ind w:left="3600" w:hanging="1440"/>
        <w:rPr>
          <w:szCs w:val="24"/>
        </w:rPr>
      </w:pPr>
      <w:r w:rsidRPr="00B83D66">
        <w:rPr>
          <w:b/>
          <w:szCs w:val="24"/>
        </w:rPr>
        <w:t>9.3.7.6</w:t>
      </w:r>
      <w:r w:rsidR="003335CF" w:rsidRPr="00B83D66">
        <w:rPr>
          <w:b/>
          <w:szCs w:val="24"/>
        </w:rPr>
        <w:t xml:space="preserve">. </w:t>
      </w:r>
      <w:r w:rsidR="006E0D20">
        <w:rPr>
          <w:szCs w:val="24"/>
        </w:rPr>
        <w:fldChar w:fldCharType="begin">
          <w:ffData>
            <w:name w:val=""/>
            <w:enabled/>
            <w:calcOnExit w:val="0"/>
            <w:statusText w:type="text" w:val="This is a checkbox to select dental care."/>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Dental care</w:t>
      </w:r>
    </w:p>
    <w:p w14:paraId="4F7E66BC" w14:textId="77777777" w:rsidR="006915AB" w:rsidRDefault="008E5041" w:rsidP="00323C32">
      <w:pPr>
        <w:tabs>
          <w:tab w:val="left" w:pos="-1440"/>
        </w:tabs>
        <w:ind w:left="3600" w:hanging="1440"/>
        <w:rPr>
          <w:szCs w:val="24"/>
        </w:rPr>
      </w:pPr>
      <w:r w:rsidRPr="00B83D66">
        <w:rPr>
          <w:b/>
          <w:szCs w:val="24"/>
        </w:rPr>
        <w:t>9.3.7.7</w:t>
      </w:r>
      <w:r w:rsidR="003335CF" w:rsidRPr="00B83D66">
        <w:rPr>
          <w:b/>
          <w:szCs w:val="24"/>
        </w:rPr>
        <w:t xml:space="preserve">. </w:t>
      </w:r>
      <w:r w:rsidR="006E0D20">
        <w:rPr>
          <w:szCs w:val="24"/>
        </w:rPr>
        <w:fldChar w:fldCharType="begin">
          <w:ffData>
            <w:name w:val=""/>
            <w:enabled/>
            <w:calcOnExit w:val="0"/>
            <w:statusText w:type="text" w:val="This is a checkbox to check other.  "/>
            <w:checkBox>
              <w:sizeAuto/>
              <w:default w:val="0"/>
            </w:checkBox>
          </w:ffData>
        </w:fldChar>
      </w:r>
      <w:r w:rsidR="006E0D20">
        <w:rPr>
          <w:szCs w:val="24"/>
        </w:rPr>
        <w:instrText xml:space="preserve"> FORMCHECKBOX </w:instrText>
      </w:r>
      <w:r w:rsidR="00000000">
        <w:rPr>
          <w:szCs w:val="24"/>
        </w:rPr>
      </w:r>
      <w:r w:rsidR="00000000">
        <w:rPr>
          <w:szCs w:val="24"/>
        </w:rPr>
        <w:fldChar w:fldCharType="separate"/>
      </w:r>
      <w:r w:rsidR="006E0D20">
        <w:rPr>
          <w:szCs w:val="24"/>
        </w:rPr>
        <w:fldChar w:fldCharType="end"/>
      </w:r>
      <w:r w:rsidRPr="00B83D66">
        <w:rPr>
          <w:szCs w:val="24"/>
        </w:rPr>
        <w:tab/>
        <w:t>Other, list:</w:t>
      </w:r>
    </w:p>
    <w:p w14:paraId="3F382931" w14:textId="77777777" w:rsidR="007B774A" w:rsidRPr="00B83D66" w:rsidRDefault="006E0D20" w:rsidP="00323C32">
      <w:pPr>
        <w:tabs>
          <w:tab w:val="left" w:pos="-1440"/>
        </w:tabs>
        <w:ind w:left="3600" w:hanging="1440"/>
        <w:rPr>
          <w:szCs w:val="24"/>
        </w:rPr>
      </w:pPr>
      <w:r>
        <w:rPr>
          <w:szCs w:val="24"/>
        </w:rPr>
        <w:tab/>
      </w:r>
      <w:bookmarkStart w:id="365" w:name="Text181"/>
      <w:r>
        <w:rPr>
          <w:szCs w:val="24"/>
        </w:rPr>
        <w:fldChar w:fldCharType="begin">
          <w:ffData>
            <w:name w:val="Text181"/>
            <w:enabled/>
            <w:calcOnExit w:val="0"/>
            <w:statusText w:type="text" w:val="This is a text field to describe other."/>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65"/>
    </w:p>
    <w:p w14:paraId="6891100B" w14:textId="77777777" w:rsidR="006915AB" w:rsidRPr="00B83D66" w:rsidRDefault="008E5041" w:rsidP="00323C32">
      <w:pPr>
        <w:tabs>
          <w:tab w:val="left" w:pos="-1440"/>
        </w:tabs>
        <w:ind w:left="2160" w:hanging="1440"/>
        <w:rPr>
          <w:szCs w:val="24"/>
        </w:rPr>
      </w:pPr>
      <w:r w:rsidRPr="00B83D66">
        <w:rPr>
          <w:b/>
          <w:szCs w:val="24"/>
        </w:rPr>
        <w:t>9.3.8</w:t>
      </w:r>
      <w:r w:rsidR="003335CF" w:rsidRPr="00B83D66">
        <w:rPr>
          <w:b/>
          <w:szCs w:val="24"/>
        </w:rPr>
        <w:t xml:space="preserve">. </w:t>
      </w:r>
      <w:r w:rsidR="000A2BA0">
        <w:rPr>
          <w:szCs w:val="24"/>
        </w:rPr>
        <w:fldChar w:fldCharType="begin">
          <w:ffData>
            <w:name w:val=""/>
            <w:enabled/>
            <w:calcOnExit w:val="0"/>
            <w:statusText w:type="text" w:val="This is a checkbox to select performance measures for special targeted populations."/>
            <w:checkBox>
              <w:sizeAuto/>
              <w:default w:val="0"/>
            </w:checkBox>
          </w:ffData>
        </w:fldChar>
      </w:r>
      <w:r w:rsidR="000A2BA0">
        <w:rPr>
          <w:szCs w:val="24"/>
        </w:rPr>
        <w:instrText xml:space="preserve"> FORMCHECKBOX </w:instrText>
      </w:r>
      <w:r w:rsidR="00000000">
        <w:rPr>
          <w:szCs w:val="24"/>
        </w:rPr>
      </w:r>
      <w:r w:rsidR="00000000">
        <w:rPr>
          <w:szCs w:val="24"/>
        </w:rPr>
        <w:fldChar w:fldCharType="separate"/>
      </w:r>
      <w:r w:rsidR="000A2BA0">
        <w:rPr>
          <w:szCs w:val="24"/>
        </w:rPr>
        <w:fldChar w:fldCharType="end"/>
      </w:r>
      <w:r w:rsidRPr="00B83D66">
        <w:rPr>
          <w:szCs w:val="24"/>
        </w:rPr>
        <w:tab/>
        <w:t>Performance measures for special targeted populations.</w:t>
      </w:r>
    </w:p>
    <w:p w14:paraId="20216EA2" w14:textId="77777777" w:rsidR="00D802A0" w:rsidRPr="00B83D66" w:rsidRDefault="00860A53" w:rsidP="00860A53">
      <w:pPr>
        <w:tabs>
          <w:tab w:val="left" w:pos="-1440"/>
        </w:tabs>
        <w:rPr>
          <w:szCs w:val="24"/>
        </w:rPr>
      </w:pPr>
      <w:r>
        <w:rPr>
          <w:szCs w:val="24"/>
        </w:rPr>
        <w:tab/>
      </w:r>
      <w:r>
        <w:rPr>
          <w:szCs w:val="24"/>
        </w:rPr>
        <w:tab/>
      </w:r>
      <w:r>
        <w:rPr>
          <w:szCs w:val="24"/>
        </w:rPr>
        <w:tab/>
      </w:r>
      <w:r>
        <w:rPr>
          <w:szCs w:val="24"/>
        </w:rPr>
        <w:fldChar w:fldCharType="begin">
          <w:ffData>
            <w:name w:val="Text222"/>
            <w:enabled/>
            <w:calcOnExit w:val="0"/>
            <w:textInput/>
          </w:ffData>
        </w:fldChar>
      </w:r>
      <w:bookmarkStart w:id="366" w:name="Text222"/>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bookmarkEnd w:id="366"/>
    </w:p>
    <w:p w14:paraId="3D9E0143" w14:textId="77777777" w:rsidR="006915AB" w:rsidRPr="00B83D66" w:rsidRDefault="008E5041" w:rsidP="00323C32">
      <w:pPr>
        <w:tabs>
          <w:tab w:val="left" w:pos="-1440"/>
        </w:tabs>
        <w:ind w:left="1440" w:hanging="1440"/>
        <w:rPr>
          <w:szCs w:val="24"/>
        </w:rPr>
      </w:pPr>
      <w:bookmarkStart w:id="367" w:name="_Toc200444728"/>
      <w:r w:rsidRPr="00B83D66">
        <w:rPr>
          <w:rStyle w:val="Heading3Char"/>
          <w:rFonts w:ascii="Times New Roman" w:hAnsi="Times New Roman" w:cs="Times New Roman"/>
          <w:sz w:val="24"/>
          <w:szCs w:val="24"/>
        </w:rPr>
        <w:t>9.4</w:t>
      </w:r>
      <w:bookmarkEnd w:id="367"/>
      <w:r w:rsidR="003335CF" w:rsidRPr="00B83D66">
        <w:rPr>
          <w:rStyle w:val="Heading3Char"/>
          <w:rFonts w:ascii="Times New Roman" w:hAnsi="Times New Roman" w:cs="Times New Roman"/>
          <w:sz w:val="24"/>
          <w:szCs w:val="24"/>
        </w:rPr>
        <w:t xml:space="preserve">. </w:t>
      </w:r>
      <w:r w:rsidR="000A2BA0">
        <w:rPr>
          <w:szCs w:val="24"/>
        </w:rPr>
        <w:fldChar w:fldCharType="begin">
          <w:ffData>
            <w:name w:val=""/>
            <w:enabled/>
            <w:calcOnExit w:val="0"/>
            <w:statusText w:type="text" w:val="This is a checkbox to check the State assures it will collect all data."/>
            <w:checkBox>
              <w:sizeAuto/>
              <w:default w:val="0"/>
            </w:checkBox>
          </w:ffData>
        </w:fldChar>
      </w:r>
      <w:r w:rsidR="000A2BA0">
        <w:rPr>
          <w:szCs w:val="24"/>
        </w:rPr>
        <w:instrText xml:space="preserve"> FORMCHECKBOX </w:instrText>
      </w:r>
      <w:r w:rsidR="00000000">
        <w:rPr>
          <w:szCs w:val="24"/>
        </w:rPr>
      </w:r>
      <w:r w:rsidR="00000000">
        <w:rPr>
          <w:szCs w:val="24"/>
        </w:rPr>
        <w:fldChar w:fldCharType="separate"/>
      </w:r>
      <w:r w:rsidR="000A2BA0">
        <w:rPr>
          <w:szCs w:val="24"/>
        </w:rPr>
        <w:fldChar w:fldCharType="end"/>
      </w:r>
      <w:r w:rsidRPr="00B83D66">
        <w:rPr>
          <w:szCs w:val="24"/>
        </w:rPr>
        <w:tab/>
        <w:t xml:space="preserve">The State assures it will collect all data, maintain </w:t>
      </w:r>
      <w:proofErr w:type="gramStart"/>
      <w:r w:rsidRPr="00B83D66">
        <w:rPr>
          <w:szCs w:val="24"/>
        </w:rPr>
        <w:t>records</w:t>
      </w:r>
      <w:proofErr w:type="gramEnd"/>
      <w:r w:rsidRPr="00B83D66">
        <w:rPr>
          <w:szCs w:val="24"/>
        </w:rPr>
        <w:t xml:space="preserve"> and furnish reports to the Secretary at the times and in the standardized format that the Secretary requires</w:t>
      </w:r>
      <w:r w:rsidR="003335CF" w:rsidRPr="00B83D66">
        <w:rPr>
          <w:szCs w:val="24"/>
        </w:rPr>
        <w:t xml:space="preserve">. </w:t>
      </w:r>
      <w:r w:rsidR="006915AB" w:rsidRPr="00B83D66">
        <w:rPr>
          <w:szCs w:val="24"/>
        </w:rPr>
        <w:t>(Section 2107(b)(1</w:t>
      </w:r>
      <w:proofErr w:type="gramStart"/>
      <w:r w:rsidR="006915AB" w:rsidRPr="00B83D66">
        <w:rPr>
          <w:szCs w:val="24"/>
        </w:rPr>
        <w:t>))  (</w:t>
      </w:r>
      <w:proofErr w:type="gramEnd"/>
      <w:r w:rsidR="006915AB" w:rsidRPr="00B83D66">
        <w:rPr>
          <w:szCs w:val="24"/>
        </w:rPr>
        <w:t>42CFR 457.720)</w:t>
      </w:r>
    </w:p>
    <w:p w14:paraId="71A33AF5" w14:textId="77777777" w:rsidR="00D333C8" w:rsidRPr="00B83D66" w:rsidRDefault="00D333C8" w:rsidP="00323C32">
      <w:pPr>
        <w:pStyle w:val="a"/>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1440"/>
        <w:rPr>
          <w:i/>
          <w:szCs w:val="24"/>
        </w:rPr>
      </w:pPr>
    </w:p>
    <w:p w14:paraId="1E19BE1F" w14:textId="77777777" w:rsidR="00D333C8" w:rsidRPr="00B83D66" w:rsidRDefault="00D333C8" w:rsidP="00323C32">
      <w:pPr>
        <w:pStyle w:val="a"/>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1440"/>
        <w:rPr>
          <w:szCs w:val="24"/>
          <w:u w:val="single"/>
        </w:rPr>
      </w:pPr>
      <w:r w:rsidRPr="00B83D66">
        <w:rPr>
          <w:szCs w:val="24"/>
          <w:u w:val="single"/>
        </w:rPr>
        <w:t xml:space="preserve">Guidance: </w:t>
      </w:r>
      <w:r w:rsidRPr="00B83D66">
        <w:rPr>
          <w:szCs w:val="24"/>
          <w:u w:val="single"/>
        </w:rPr>
        <w:tab/>
        <w:t>The State should include an assurance of compliance with the annual reporting requirements, including an assessment of reducing the number of low-income uninsured children</w:t>
      </w:r>
      <w:r w:rsidR="003335CF" w:rsidRPr="00B83D66">
        <w:rPr>
          <w:szCs w:val="24"/>
          <w:u w:val="single"/>
        </w:rPr>
        <w:t xml:space="preserve">. </w:t>
      </w:r>
      <w:r w:rsidRPr="00B83D66">
        <w:rPr>
          <w:szCs w:val="24"/>
          <w:u w:val="single"/>
        </w:rPr>
        <w:t xml:space="preserve">The State should also discuss any annual activities to be undertaken that relate to assessment and evaluation of the program. </w:t>
      </w:r>
    </w:p>
    <w:p w14:paraId="5C9F5B24" w14:textId="77777777" w:rsidR="008E5041" w:rsidRPr="00B83D66" w:rsidRDefault="008E5041" w:rsidP="00323C32">
      <w:pPr>
        <w:rPr>
          <w:szCs w:val="24"/>
        </w:rPr>
      </w:pPr>
    </w:p>
    <w:p w14:paraId="6878508A" w14:textId="77777777" w:rsidR="006915AB" w:rsidRPr="00B83D66" w:rsidRDefault="008E5041" w:rsidP="00323C32">
      <w:pPr>
        <w:tabs>
          <w:tab w:val="left" w:pos="-1440"/>
        </w:tabs>
        <w:ind w:left="1440" w:hanging="1440"/>
        <w:rPr>
          <w:szCs w:val="24"/>
        </w:rPr>
      </w:pPr>
      <w:bookmarkStart w:id="368" w:name="_Toc200444729"/>
      <w:r w:rsidRPr="00B83D66">
        <w:rPr>
          <w:rStyle w:val="Heading3Char"/>
          <w:rFonts w:ascii="Times New Roman" w:hAnsi="Times New Roman" w:cs="Times New Roman"/>
          <w:sz w:val="24"/>
          <w:szCs w:val="24"/>
        </w:rPr>
        <w:t>9.5</w:t>
      </w:r>
      <w:bookmarkEnd w:id="368"/>
      <w:r w:rsidR="003335CF" w:rsidRPr="00B83D66">
        <w:rPr>
          <w:rStyle w:val="Heading3Char"/>
          <w:rFonts w:ascii="Times New Roman" w:hAnsi="Times New Roman" w:cs="Times New Roman"/>
          <w:sz w:val="24"/>
          <w:szCs w:val="24"/>
        </w:rPr>
        <w:t xml:space="preserve">. </w:t>
      </w:r>
      <w:r w:rsidR="000A2BA0">
        <w:rPr>
          <w:szCs w:val="24"/>
        </w:rPr>
        <w:fldChar w:fldCharType="begin">
          <w:ffData>
            <w:name w:val=""/>
            <w:enabled/>
            <w:calcOnExit w:val="0"/>
            <w:statusText w:type="text" w:val="This is a checkbox to check the State assures it will provide the Secretary with access to any records or information relating to plan."/>
            <w:checkBox>
              <w:sizeAuto/>
              <w:default w:val="0"/>
            </w:checkBox>
          </w:ffData>
        </w:fldChar>
      </w:r>
      <w:r w:rsidR="000A2BA0">
        <w:rPr>
          <w:szCs w:val="24"/>
        </w:rPr>
        <w:instrText xml:space="preserve"> FORMCHECKBOX </w:instrText>
      </w:r>
      <w:r w:rsidR="00000000">
        <w:rPr>
          <w:szCs w:val="24"/>
        </w:rPr>
      </w:r>
      <w:r w:rsidR="00000000">
        <w:rPr>
          <w:szCs w:val="24"/>
        </w:rPr>
        <w:fldChar w:fldCharType="separate"/>
      </w:r>
      <w:r w:rsidR="000A2BA0">
        <w:rPr>
          <w:szCs w:val="24"/>
        </w:rPr>
        <w:fldChar w:fldCharType="end"/>
      </w:r>
      <w:r w:rsidRPr="00B83D66">
        <w:rPr>
          <w:szCs w:val="24"/>
        </w:rPr>
        <w:tab/>
        <w:t>The State assures it will comply with the annual assessment and evaluation required under Section 10</w:t>
      </w:r>
      <w:r w:rsidR="003335CF" w:rsidRPr="00B83D66">
        <w:rPr>
          <w:szCs w:val="24"/>
        </w:rPr>
        <w:t xml:space="preserve">. </w:t>
      </w:r>
      <w:r w:rsidRPr="00B83D66">
        <w:rPr>
          <w:szCs w:val="24"/>
        </w:rPr>
        <w:t xml:space="preserve">Briefly describe the </w:t>
      </w:r>
      <w:r w:rsidR="00A66DDC" w:rsidRPr="00B83D66">
        <w:rPr>
          <w:szCs w:val="24"/>
        </w:rPr>
        <w:t>Stat</w:t>
      </w:r>
      <w:r w:rsidR="009505FF">
        <w:rPr>
          <w:szCs w:val="24"/>
        </w:rPr>
        <w:t>e’s</w:t>
      </w:r>
      <w:r w:rsidRPr="00B83D66">
        <w:rPr>
          <w:szCs w:val="24"/>
        </w:rPr>
        <w:t xml:space="preserve"> plan for these annual assessments and </w:t>
      </w:r>
      <w:r w:rsidRPr="00B83D66">
        <w:rPr>
          <w:szCs w:val="24"/>
        </w:rPr>
        <w:lastRenderedPageBreak/>
        <w:t>reports</w:t>
      </w:r>
      <w:r w:rsidR="003335CF" w:rsidRPr="00B83D66">
        <w:rPr>
          <w:szCs w:val="24"/>
        </w:rPr>
        <w:t xml:space="preserve">. </w:t>
      </w:r>
      <w:r w:rsidR="006915AB" w:rsidRPr="00B83D66">
        <w:rPr>
          <w:szCs w:val="24"/>
        </w:rPr>
        <w:t>(Section 2107(b)(2)) (42CFR 457.750)</w:t>
      </w:r>
    </w:p>
    <w:p w14:paraId="6AB69D84" w14:textId="77777777" w:rsidR="006915AB" w:rsidRPr="00B83D66" w:rsidRDefault="00EF66DC" w:rsidP="00EF66DC">
      <w:pPr>
        <w:tabs>
          <w:tab w:val="left" w:pos="-1440"/>
          <w:tab w:val="left" w:pos="1428"/>
        </w:tabs>
        <w:ind w:left="1440" w:hanging="1440"/>
        <w:rPr>
          <w:szCs w:val="24"/>
        </w:rPr>
      </w:pPr>
      <w:r>
        <w:rPr>
          <w:szCs w:val="24"/>
        </w:rPr>
        <w:tab/>
      </w:r>
      <w:bookmarkStart w:id="369" w:name="Text182"/>
      <w:r>
        <w:rPr>
          <w:szCs w:val="24"/>
        </w:rPr>
        <w:fldChar w:fldCharType="begin">
          <w:ffData>
            <w:name w:val="Text182"/>
            <w:enabled/>
            <w:calcOnExit w:val="0"/>
            <w:statusText w:type="text" w:val="This is a textbox to describe the state's plan for these annual assessments and report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69"/>
    </w:p>
    <w:p w14:paraId="7AC5B38E" w14:textId="77777777" w:rsidR="006915AB" w:rsidRPr="00B83D66" w:rsidRDefault="008E5041" w:rsidP="00323C32">
      <w:pPr>
        <w:tabs>
          <w:tab w:val="left" w:pos="-1440"/>
        </w:tabs>
        <w:ind w:left="1440" w:hanging="1440"/>
        <w:rPr>
          <w:szCs w:val="24"/>
        </w:rPr>
      </w:pPr>
      <w:bookmarkStart w:id="370" w:name="_Toc200444730"/>
      <w:r w:rsidRPr="00B83D66">
        <w:rPr>
          <w:rStyle w:val="Heading3Char"/>
          <w:rFonts w:ascii="Times New Roman" w:hAnsi="Times New Roman" w:cs="Times New Roman"/>
          <w:sz w:val="24"/>
          <w:szCs w:val="24"/>
        </w:rPr>
        <w:t>9.6</w:t>
      </w:r>
      <w:bookmarkEnd w:id="370"/>
      <w:r w:rsidR="003335CF" w:rsidRPr="00B83D66">
        <w:rPr>
          <w:rStyle w:val="Heading3Char"/>
          <w:rFonts w:ascii="Times New Roman" w:hAnsi="Times New Roman" w:cs="Times New Roman"/>
          <w:sz w:val="24"/>
          <w:szCs w:val="24"/>
        </w:rPr>
        <w:t xml:space="preserve">. </w:t>
      </w:r>
      <w:r w:rsidR="00F027EA">
        <w:rPr>
          <w:szCs w:val="24"/>
        </w:rPr>
        <w:fldChar w:fldCharType="begin">
          <w:ffData>
            <w:name w:val=""/>
            <w:enabled/>
            <w:calcOnExit w:val="0"/>
            <w:statusText w:type="text" w:val="This is a checkbox to check the State will provide the Secretary with access to any records or information relating to the plan."/>
            <w:checkBox>
              <w:sizeAuto/>
              <w:default w:val="0"/>
            </w:checkBox>
          </w:ffData>
        </w:fldChar>
      </w:r>
      <w:r w:rsidR="00F027EA">
        <w:rPr>
          <w:szCs w:val="24"/>
        </w:rPr>
        <w:instrText xml:space="preserve"> FORMCHECKBOX </w:instrText>
      </w:r>
      <w:r w:rsidR="00000000">
        <w:rPr>
          <w:szCs w:val="24"/>
        </w:rPr>
      </w:r>
      <w:r w:rsidR="00000000">
        <w:rPr>
          <w:szCs w:val="24"/>
        </w:rPr>
        <w:fldChar w:fldCharType="separate"/>
      </w:r>
      <w:r w:rsidR="00F027EA">
        <w:rPr>
          <w:szCs w:val="24"/>
        </w:rPr>
        <w:fldChar w:fldCharType="end"/>
      </w:r>
      <w:r w:rsidRPr="00B83D66">
        <w:rPr>
          <w:szCs w:val="24"/>
        </w:rPr>
        <w:tab/>
        <w:t xml:space="preserve">The State assures it will provide the Secretary with access to any records or information relating to the plan for purposes of </w:t>
      </w:r>
      <w:r w:rsidR="00106184">
        <w:rPr>
          <w:szCs w:val="24"/>
        </w:rPr>
        <w:t>review or</w:t>
      </w:r>
      <w:r w:rsidRPr="00106184">
        <w:rPr>
          <w:szCs w:val="24"/>
        </w:rPr>
        <w:t xml:space="preserve"> audit</w:t>
      </w:r>
      <w:r w:rsidR="003335CF" w:rsidRPr="00106184">
        <w:rPr>
          <w:szCs w:val="24"/>
        </w:rPr>
        <w:t>.</w:t>
      </w:r>
      <w:r w:rsidR="003335CF" w:rsidRPr="00B83D66">
        <w:rPr>
          <w:szCs w:val="24"/>
        </w:rPr>
        <w:t xml:space="preserve"> </w:t>
      </w:r>
      <w:r w:rsidR="006915AB" w:rsidRPr="00B83D66">
        <w:rPr>
          <w:szCs w:val="24"/>
        </w:rPr>
        <w:t>(Section 2107(b)(3)) (42CFR 457.720)</w:t>
      </w:r>
    </w:p>
    <w:p w14:paraId="0D86504A" w14:textId="77777777" w:rsidR="00FD6AB1" w:rsidRPr="00106184" w:rsidRDefault="00FD6AB1" w:rsidP="00323C3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szCs w:val="24"/>
        </w:rPr>
      </w:pPr>
    </w:p>
    <w:p w14:paraId="74C2EA8A" w14:textId="77777777" w:rsidR="00FD6AB1" w:rsidRPr="00B83D66" w:rsidRDefault="00FD6AB1" w:rsidP="00323C3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szCs w:val="24"/>
          <w:u w:val="single"/>
        </w:rPr>
      </w:pPr>
      <w:r w:rsidRPr="00B83D66">
        <w:rPr>
          <w:szCs w:val="24"/>
          <w:u w:val="single"/>
        </w:rPr>
        <w:t xml:space="preserve">Guidance: </w:t>
      </w:r>
      <w:r w:rsidRPr="00B83D66">
        <w:rPr>
          <w:szCs w:val="24"/>
          <w:u w:val="single"/>
        </w:rPr>
        <w:tab/>
        <w:t xml:space="preserve">The State should verify that they will participate in the collection and evaluation of data as new measures are developed or existing measures are revised as deemed necessary by CMS, the states, advocates, and other interested parties. </w:t>
      </w:r>
    </w:p>
    <w:p w14:paraId="74ACB128" w14:textId="77777777" w:rsidR="008E5041" w:rsidRPr="00B83D66" w:rsidRDefault="008E5041" w:rsidP="00323C32">
      <w:pPr>
        <w:rPr>
          <w:szCs w:val="24"/>
        </w:rPr>
      </w:pPr>
    </w:p>
    <w:p w14:paraId="201543A5" w14:textId="77777777" w:rsidR="006915AB" w:rsidRPr="00B83D66" w:rsidRDefault="008E5041" w:rsidP="00323C32">
      <w:pPr>
        <w:tabs>
          <w:tab w:val="left" w:pos="-1440"/>
        </w:tabs>
        <w:ind w:left="1440" w:hanging="1440"/>
        <w:rPr>
          <w:szCs w:val="24"/>
        </w:rPr>
      </w:pPr>
      <w:bookmarkStart w:id="371" w:name="_Toc200444731"/>
      <w:r w:rsidRPr="00B83D66">
        <w:rPr>
          <w:rStyle w:val="Heading3Char"/>
          <w:rFonts w:ascii="Times New Roman" w:hAnsi="Times New Roman" w:cs="Times New Roman"/>
          <w:sz w:val="24"/>
          <w:szCs w:val="24"/>
        </w:rPr>
        <w:t>9.7</w:t>
      </w:r>
      <w:bookmarkEnd w:id="371"/>
      <w:r w:rsidR="003335CF" w:rsidRPr="00B83D66">
        <w:rPr>
          <w:rStyle w:val="Heading3Char"/>
          <w:rFonts w:ascii="Times New Roman" w:hAnsi="Times New Roman" w:cs="Times New Roman"/>
          <w:sz w:val="24"/>
          <w:szCs w:val="24"/>
        </w:rPr>
        <w:t xml:space="preserve">. </w:t>
      </w:r>
      <w:r w:rsidR="00583DB7">
        <w:rPr>
          <w:szCs w:val="24"/>
        </w:rPr>
        <w:fldChar w:fldCharType="begin">
          <w:ffData>
            <w:name w:val=""/>
            <w:enabled/>
            <w:calcOnExit w:val="0"/>
            <w:statusText w:type="text" w:val="This is a checkbox to check that State assures in developing performance measures, it will modify measures to meet national requirements."/>
            <w:checkBox>
              <w:sizeAuto/>
              <w:default w:val="0"/>
              <w:checked w:val="0"/>
            </w:checkBox>
          </w:ffData>
        </w:fldChar>
      </w:r>
      <w:r w:rsidR="00583DB7">
        <w:rPr>
          <w:szCs w:val="24"/>
        </w:rPr>
        <w:instrText xml:space="preserve"> FORMCHECKBOX </w:instrText>
      </w:r>
      <w:r w:rsidR="00000000">
        <w:rPr>
          <w:szCs w:val="24"/>
        </w:rPr>
      </w:r>
      <w:r w:rsidR="00000000">
        <w:rPr>
          <w:szCs w:val="24"/>
        </w:rPr>
        <w:fldChar w:fldCharType="separate"/>
      </w:r>
      <w:r w:rsidR="00583DB7">
        <w:rPr>
          <w:szCs w:val="24"/>
        </w:rPr>
        <w:fldChar w:fldCharType="end"/>
      </w:r>
      <w:r w:rsidRPr="00B83D66">
        <w:rPr>
          <w:szCs w:val="24"/>
        </w:rPr>
        <w:tab/>
        <w:t xml:space="preserve">The State assures that, in developing performance measures, it will modify those measures to meet national requirements when such requirements are developed. </w:t>
      </w:r>
      <w:r w:rsidR="006915AB" w:rsidRPr="00B83D66">
        <w:rPr>
          <w:szCs w:val="24"/>
        </w:rPr>
        <w:t>(42CFR 457.710(e))</w:t>
      </w:r>
    </w:p>
    <w:p w14:paraId="6AD0CB02" w14:textId="77777777" w:rsidR="006915AB" w:rsidRPr="00106184" w:rsidRDefault="006915AB" w:rsidP="00323C3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szCs w:val="24"/>
        </w:rPr>
      </w:pPr>
    </w:p>
    <w:p w14:paraId="67090329" w14:textId="77777777" w:rsidR="006915AB" w:rsidRPr="00B83D66" w:rsidRDefault="008E5041" w:rsidP="005D18A3">
      <w:pPr>
        <w:tabs>
          <w:tab w:val="left" w:pos="-1440"/>
        </w:tabs>
        <w:ind w:left="1440" w:hanging="1440"/>
        <w:rPr>
          <w:szCs w:val="24"/>
        </w:rPr>
      </w:pPr>
      <w:bookmarkStart w:id="372" w:name="_Toc200444732"/>
      <w:r w:rsidRPr="00B83D66">
        <w:rPr>
          <w:rStyle w:val="Heading3Char"/>
          <w:rFonts w:ascii="Times New Roman" w:hAnsi="Times New Roman" w:cs="Times New Roman"/>
          <w:sz w:val="24"/>
          <w:szCs w:val="24"/>
        </w:rPr>
        <w:t>9.8</w:t>
      </w:r>
      <w:bookmarkEnd w:id="372"/>
      <w:r w:rsidR="003335CF" w:rsidRPr="00B83D66">
        <w:rPr>
          <w:rStyle w:val="Heading3Char"/>
          <w:rFonts w:ascii="Times New Roman" w:hAnsi="Times New Roman" w:cs="Times New Roman"/>
          <w:sz w:val="24"/>
          <w:szCs w:val="24"/>
        </w:rPr>
        <w:t xml:space="preserve">. </w:t>
      </w:r>
      <w:r w:rsidRPr="00B83D66">
        <w:rPr>
          <w:szCs w:val="24"/>
        </w:rPr>
        <w:tab/>
        <w:t xml:space="preserve">The State assures, to the extent they apply, that the following provisions of the Social Security Act will apply under Title XXI, to the same extent they apply to a </w:t>
      </w:r>
      <w:r w:rsidR="008840CA" w:rsidRPr="00B83D66">
        <w:rPr>
          <w:szCs w:val="24"/>
        </w:rPr>
        <w:t xml:space="preserve">State </w:t>
      </w:r>
      <w:r w:rsidRPr="00B83D66">
        <w:rPr>
          <w:szCs w:val="24"/>
        </w:rPr>
        <w:t>under Title XIX</w:t>
      </w:r>
      <w:proofErr w:type="gramStart"/>
      <w:r w:rsidRPr="00B83D66">
        <w:rPr>
          <w:szCs w:val="24"/>
        </w:rPr>
        <w:t xml:space="preserve">:  </w:t>
      </w:r>
      <w:r w:rsidR="006915AB" w:rsidRPr="00B83D66">
        <w:rPr>
          <w:szCs w:val="24"/>
        </w:rPr>
        <w:t>(</w:t>
      </w:r>
      <w:proofErr w:type="gramEnd"/>
      <w:r w:rsidR="006915AB" w:rsidRPr="00B83D66">
        <w:rPr>
          <w:szCs w:val="24"/>
        </w:rPr>
        <w:t>Section 2107(e)) (42CFR 457.135)</w:t>
      </w:r>
    </w:p>
    <w:p w14:paraId="5FCB2A6A" w14:textId="77777777" w:rsidR="008E5041" w:rsidRPr="00B83D66" w:rsidRDefault="008E5041" w:rsidP="00323C32">
      <w:pPr>
        <w:rPr>
          <w:szCs w:val="24"/>
        </w:rPr>
      </w:pPr>
    </w:p>
    <w:p w14:paraId="1026FB47" w14:textId="77777777" w:rsidR="006915AB" w:rsidRPr="00B83D66" w:rsidRDefault="008E5041" w:rsidP="00323C32">
      <w:pPr>
        <w:tabs>
          <w:tab w:val="left" w:pos="-1440"/>
        </w:tabs>
        <w:ind w:left="2160" w:hanging="1440"/>
        <w:rPr>
          <w:szCs w:val="24"/>
        </w:rPr>
      </w:pPr>
      <w:r w:rsidRPr="00B83D66">
        <w:rPr>
          <w:b/>
          <w:szCs w:val="24"/>
        </w:rPr>
        <w:t>9.8.1</w:t>
      </w:r>
      <w:r w:rsidR="003335CF" w:rsidRPr="00B83D66">
        <w:rPr>
          <w:b/>
          <w:szCs w:val="24"/>
        </w:rPr>
        <w:t xml:space="preserve">. </w:t>
      </w:r>
      <w:r w:rsidR="00583DB7">
        <w:rPr>
          <w:szCs w:val="24"/>
        </w:rPr>
        <w:fldChar w:fldCharType="begin">
          <w:ffData>
            <w:name w:val=""/>
            <w:enabled/>
            <w:calcOnExit w:val="0"/>
            <w:statusText w:type="text" w:val="This is a checkbox to check Section 1902 relating to conflict of interest standards."/>
            <w:checkBox>
              <w:sizeAuto/>
              <w:default w:val="0"/>
            </w:checkBox>
          </w:ffData>
        </w:fldChar>
      </w:r>
      <w:r w:rsidR="00583DB7">
        <w:rPr>
          <w:szCs w:val="24"/>
        </w:rPr>
        <w:instrText xml:space="preserve"> FORMCHECKBOX </w:instrText>
      </w:r>
      <w:r w:rsidR="00000000">
        <w:rPr>
          <w:szCs w:val="24"/>
        </w:rPr>
      </w:r>
      <w:r w:rsidR="00000000">
        <w:rPr>
          <w:szCs w:val="24"/>
        </w:rPr>
        <w:fldChar w:fldCharType="separate"/>
      </w:r>
      <w:r w:rsidR="00583DB7">
        <w:rPr>
          <w:szCs w:val="24"/>
        </w:rPr>
        <w:fldChar w:fldCharType="end"/>
      </w:r>
      <w:r w:rsidRPr="00B83D66">
        <w:rPr>
          <w:szCs w:val="24"/>
        </w:rPr>
        <w:tab/>
        <w:t xml:space="preserve">Section 1902(a)(4)(C) (relating to </w:t>
      </w:r>
      <w:proofErr w:type="gramStart"/>
      <w:r w:rsidRPr="00B83D66">
        <w:rPr>
          <w:szCs w:val="24"/>
        </w:rPr>
        <w:t>conflict of interest</w:t>
      </w:r>
      <w:proofErr w:type="gramEnd"/>
      <w:r w:rsidRPr="00B83D66">
        <w:rPr>
          <w:szCs w:val="24"/>
        </w:rPr>
        <w:t xml:space="preserve"> standards)</w:t>
      </w:r>
    </w:p>
    <w:p w14:paraId="4282934E" w14:textId="77777777" w:rsidR="006915AB" w:rsidRPr="00B83D66" w:rsidRDefault="008E5041" w:rsidP="00323C32">
      <w:pPr>
        <w:tabs>
          <w:tab w:val="left" w:pos="-1440"/>
        </w:tabs>
        <w:ind w:left="2160" w:hanging="1440"/>
        <w:rPr>
          <w:szCs w:val="24"/>
        </w:rPr>
      </w:pPr>
      <w:r w:rsidRPr="00B83D66">
        <w:rPr>
          <w:b/>
          <w:szCs w:val="24"/>
        </w:rPr>
        <w:t>9.8.2</w:t>
      </w:r>
      <w:r w:rsidR="003335CF" w:rsidRPr="00B83D66">
        <w:rPr>
          <w:b/>
          <w:szCs w:val="24"/>
        </w:rPr>
        <w:t xml:space="preserve">. </w:t>
      </w:r>
      <w:r w:rsidR="00583DB7">
        <w:rPr>
          <w:szCs w:val="24"/>
        </w:rPr>
        <w:fldChar w:fldCharType="begin">
          <w:ffData>
            <w:name w:val=""/>
            <w:enabled/>
            <w:calcOnExit w:val="0"/>
            <w:statusText w:type="text" w:val="This is a checkbox checking paragraphs 2, 16, 17 of Section 1903."/>
            <w:checkBox>
              <w:sizeAuto/>
              <w:default w:val="0"/>
            </w:checkBox>
          </w:ffData>
        </w:fldChar>
      </w:r>
      <w:r w:rsidR="00583DB7">
        <w:rPr>
          <w:szCs w:val="24"/>
        </w:rPr>
        <w:instrText xml:space="preserve"> FORMCHECKBOX </w:instrText>
      </w:r>
      <w:r w:rsidR="00000000">
        <w:rPr>
          <w:szCs w:val="24"/>
        </w:rPr>
      </w:r>
      <w:r w:rsidR="00000000">
        <w:rPr>
          <w:szCs w:val="24"/>
        </w:rPr>
        <w:fldChar w:fldCharType="separate"/>
      </w:r>
      <w:r w:rsidR="00583DB7">
        <w:rPr>
          <w:szCs w:val="24"/>
        </w:rPr>
        <w:fldChar w:fldCharType="end"/>
      </w:r>
      <w:r w:rsidRPr="00B83D66">
        <w:rPr>
          <w:szCs w:val="24"/>
        </w:rPr>
        <w:tab/>
        <w:t>Paragraphs (2), (16) and (17) of Section 1903(</w:t>
      </w:r>
      <w:proofErr w:type="spellStart"/>
      <w:r w:rsidRPr="00B83D66">
        <w:rPr>
          <w:szCs w:val="24"/>
        </w:rPr>
        <w:t>i</w:t>
      </w:r>
      <w:proofErr w:type="spellEnd"/>
      <w:r w:rsidRPr="00B83D66">
        <w:rPr>
          <w:szCs w:val="24"/>
        </w:rPr>
        <w:t>) (relating to limitations on payment)</w:t>
      </w:r>
    </w:p>
    <w:p w14:paraId="265A003D" w14:textId="77777777" w:rsidR="006915AB" w:rsidRPr="00B83D66" w:rsidRDefault="008E5041" w:rsidP="00323C32">
      <w:pPr>
        <w:tabs>
          <w:tab w:val="left" w:pos="-1440"/>
        </w:tabs>
        <w:ind w:left="2160" w:hanging="1440"/>
        <w:rPr>
          <w:szCs w:val="24"/>
        </w:rPr>
      </w:pPr>
      <w:r w:rsidRPr="00B83D66">
        <w:rPr>
          <w:b/>
          <w:szCs w:val="24"/>
        </w:rPr>
        <w:t>9.8.3</w:t>
      </w:r>
      <w:r w:rsidR="003335CF" w:rsidRPr="00B83D66">
        <w:rPr>
          <w:b/>
          <w:szCs w:val="24"/>
        </w:rPr>
        <w:t xml:space="preserve">. </w:t>
      </w:r>
      <w:r w:rsidR="00583DB7">
        <w:rPr>
          <w:szCs w:val="24"/>
        </w:rPr>
        <w:fldChar w:fldCharType="begin">
          <w:ffData>
            <w:name w:val=""/>
            <w:enabled/>
            <w:calcOnExit w:val="0"/>
            <w:statusText w:type="text" w:val="This is a checkbox to check 1903w relating to limitations on provider donations and taxes."/>
            <w:checkBox>
              <w:sizeAuto/>
              <w:default w:val="0"/>
            </w:checkBox>
          </w:ffData>
        </w:fldChar>
      </w:r>
      <w:r w:rsidR="00583DB7">
        <w:rPr>
          <w:szCs w:val="24"/>
        </w:rPr>
        <w:instrText xml:space="preserve"> FORMCHECKBOX </w:instrText>
      </w:r>
      <w:r w:rsidR="00000000">
        <w:rPr>
          <w:szCs w:val="24"/>
        </w:rPr>
      </w:r>
      <w:r w:rsidR="00000000">
        <w:rPr>
          <w:szCs w:val="24"/>
        </w:rPr>
        <w:fldChar w:fldCharType="separate"/>
      </w:r>
      <w:r w:rsidR="00583DB7">
        <w:rPr>
          <w:szCs w:val="24"/>
        </w:rPr>
        <w:fldChar w:fldCharType="end"/>
      </w:r>
      <w:r w:rsidRPr="00B83D66">
        <w:rPr>
          <w:szCs w:val="24"/>
        </w:rPr>
        <w:tab/>
        <w:t>Section 1903(w) (relating to limitations on provider donations and taxes)</w:t>
      </w:r>
    </w:p>
    <w:p w14:paraId="65C7E306" w14:textId="77777777" w:rsidR="006915AB" w:rsidRPr="00B83D66" w:rsidRDefault="008E5041" w:rsidP="00323C32">
      <w:pPr>
        <w:tabs>
          <w:tab w:val="left" w:pos="-1440"/>
        </w:tabs>
        <w:ind w:left="2160" w:hanging="1440"/>
        <w:rPr>
          <w:szCs w:val="24"/>
        </w:rPr>
      </w:pPr>
      <w:r w:rsidRPr="00B83D66">
        <w:rPr>
          <w:b/>
          <w:szCs w:val="24"/>
        </w:rPr>
        <w:t>9.8.4</w:t>
      </w:r>
      <w:r w:rsidR="003335CF" w:rsidRPr="00B83D66">
        <w:rPr>
          <w:b/>
          <w:szCs w:val="24"/>
        </w:rPr>
        <w:t xml:space="preserve">. </w:t>
      </w:r>
      <w:r w:rsidR="00583DB7">
        <w:rPr>
          <w:szCs w:val="24"/>
        </w:rPr>
        <w:fldChar w:fldCharType="begin">
          <w:ffData>
            <w:name w:val=""/>
            <w:enabled/>
            <w:calcOnExit w:val="0"/>
            <w:statusText w:type="text" w:val="This is a checkbox to check Section 1132 relating to periods within which claims must be filed."/>
            <w:checkBox>
              <w:sizeAuto/>
              <w:default w:val="0"/>
            </w:checkBox>
          </w:ffData>
        </w:fldChar>
      </w:r>
      <w:r w:rsidR="00583DB7">
        <w:rPr>
          <w:szCs w:val="24"/>
        </w:rPr>
        <w:instrText xml:space="preserve"> FORMCHECKBOX </w:instrText>
      </w:r>
      <w:r w:rsidR="00000000">
        <w:rPr>
          <w:szCs w:val="24"/>
        </w:rPr>
      </w:r>
      <w:r w:rsidR="00000000">
        <w:rPr>
          <w:szCs w:val="24"/>
        </w:rPr>
        <w:fldChar w:fldCharType="separate"/>
      </w:r>
      <w:r w:rsidR="00583DB7">
        <w:rPr>
          <w:szCs w:val="24"/>
        </w:rPr>
        <w:fldChar w:fldCharType="end"/>
      </w:r>
      <w:r w:rsidRPr="00B83D66">
        <w:rPr>
          <w:szCs w:val="24"/>
        </w:rPr>
        <w:tab/>
        <w:t>Section 1132 (relating to periods within which claims must be filed)</w:t>
      </w:r>
    </w:p>
    <w:p w14:paraId="405D463B" w14:textId="77777777" w:rsidR="008E5041" w:rsidRPr="00B83D66" w:rsidRDefault="008E5041" w:rsidP="00323C32">
      <w:pPr>
        <w:rPr>
          <w:szCs w:val="24"/>
        </w:rPr>
      </w:pPr>
    </w:p>
    <w:p w14:paraId="555C123C" w14:textId="77777777" w:rsidR="00FD6AB1" w:rsidRPr="00B83D66" w:rsidRDefault="00FD6AB1" w:rsidP="00323C32">
      <w:pPr>
        <w:ind w:left="1440" w:hanging="1440"/>
        <w:rPr>
          <w:szCs w:val="24"/>
          <w:u w:val="single"/>
        </w:rPr>
      </w:pPr>
      <w:bookmarkStart w:id="373" w:name="_Toc200444733"/>
      <w:r w:rsidRPr="00B83D66">
        <w:rPr>
          <w:szCs w:val="24"/>
          <w:u w:val="single"/>
        </w:rPr>
        <w:t xml:space="preserve">Guidance: </w:t>
      </w:r>
      <w:r w:rsidRPr="00B83D66">
        <w:rPr>
          <w:szCs w:val="24"/>
          <w:u w:val="single"/>
        </w:rPr>
        <w:tab/>
        <w:t>Section 9.9 can include discussion of community</w:t>
      </w:r>
      <w:r w:rsidRPr="00B83D66">
        <w:rPr>
          <w:szCs w:val="24"/>
          <w:u w:val="single"/>
        </w:rPr>
        <w:noBreakHyphen/>
        <w:t>based providers and consumer representatives in the design and implementation of the plan and the method for ensuring ongoing public involvement</w:t>
      </w:r>
      <w:r w:rsidR="003335CF" w:rsidRPr="00B83D66">
        <w:rPr>
          <w:szCs w:val="24"/>
          <w:u w:val="single"/>
        </w:rPr>
        <w:t xml:space="preserve">. </w:t>
      </w:r>
      <w:r w:rsidRPr="00B83D66">
        <w:rPr>
          <w:szCs w:val="24"/>
          <w:u w:val="single"/>
        </w:rPr>
        <w:t xml:space="preserve">Issues to address include a listing of public meetings or announcements made to the public concerning the development of the children's health insurance program or public forums used to discuss changes to the State plan. </w:t>
      </w:r>
    </w:p>
    <w:p w14:paraId="4834689B" w14:textId="77777777" w:rsidR="00FD6AB1" w:rsidRPr="00B83D66" w:rsidRDefault="00FD6AB1" w:rsidP="00323C32">
      <w:pPr>
        <w:ind w:left="1440" w:hanging="1440"/>
        <w:rPr>
          <w:szCs w:val="24"/>
        </w:rPr>
      </w:pPr>
    </w:p>
    <w:p w14:paraId="1D9DCFDD" w14:textId="77777777" w:rsidR="006915AB" w:rsidRPr="00B83D66" w:rsidRDefault="008E5041" w:rsidP="005D18A3">
      <w:pPr>
        <w:tabs>
          <w:tab w:val="left" w:pos="-1440"/>
        </w:tabs>
        <w:ind w:left="1440" w:hanging="1440"/>
        <w:rPr>
          <w:szCs w:val="24"/>
        </w:rPr>
      </w:pPr>
      <w:r w:rsidRPr="00B83D66">
        <w:rPr>
          <w:rStyle w:val="Heading3Char"/>
          <w:rFonts w:ascii="Times New Roman" w:hAnsi="Times New Roman" w:cs="Times New Roman"/>
          <w:sz w:val="24"/>
          <w:szCs w:val="24"/>
        </w:rPr>
        <w:t>9.9.</w:t>
      </w:r>
      <w:bookmarkEnd w:id="373"/>
      <w:r w:rsidRPr="00B83D66">
        <w:rPr>
          <w:szCs w:val="24"/>
        </w:rPr>
        <w:tab/>
        <w:t xml:space="preserve">Describe the process used by the </w:t>
      </w:r>
      <w:r w:rsidR="008840CA" w:rsidRPr="00B83D66">
        <w:rPr>
          <w:szCs w:val="24"/>
        </w:rPr>
        <w:t xml:space="preserve">State </w:t>
      </w:r>
      <w:r w:rsidRPr="00B83D66">
        <w:rPr>
          <w:szCs w:val="24"/>
        </w:rPr>
        <w:t xml:space="preserve">to accomplish involvement of the public in the design and implementation </w:t>
      </w:r>
      <w:r w:rsidR="00F84E7A">
        <w:rPr>
          <w:szCs w:val="24"/>
        </w:rPr>
        <w:t>of the plan and the method for e</w:t>
      </w:r>
      <w:r w:rsidRPr="00B83D66">
        <w:rPr>
          <w:szCs w:val="24"/>
        </w:rPr>
        <w:t>nsuring ongoing public involvement</w:t>
      </w:r>
      <w:r w:rsidR="003335CF" w:rsidRPr="00B83D66">
        <w:rPr>
          <w:szCs w:val="24"/>
        </w:rPr>
        <w:t xml:space="preserve">. </w:t>
      </w:r>
      <w:r w:rsidR="006915AB" w:rsidRPr="00B83D66">
        <w:rPr>
          <w:szCs w:val="24"/>
        </w:rPr>
        <w:t>(Section 2107(c)) (42CFR 457.120(a) and (b))</w:t>
      </w:r>
      <w:r w:rsidRPr="00B83D66">
        <w:rPr>
          <w:szCs w:val="24"/>
        </w:rPr>
        <w:t xml:space="preserve"> </w:t>
      </w:r>
    </w:p>
    <w:p w14:paraId="4A3C04B0" w14:textId="77777777" w:rsidR="008E5041" w:rsidRPr="00B83D66" w:rsidRDefault="00583DB7" w:rsidP="00583DB7">
      <w:pPr>
        <w:tabs>
          <w:tab w:val="left" w:pos="1416"/>
        </w:tabs>
        <w:rPr>
          <w:szCs w:val="24"/>
        </w:rPr>
      </w:pPr>
      <w:r>
        <w:rPr>
          <w:szCs w:val="24"/>
        </w:rPr>
        <w:tab/>
        <w:t xml:space="preserve"> </w:t>
      </w:r>
      <w:bookmarkStart w:id="374" w:name="Text183"/>
      <w:r>
        <w:rPr>
          <w:szCs w:val="24"/>
        </w:rPr>
        <w:fldChar w:fldCharType="begin">
          <w:ffData>
            <w:name w:val="Text183"/>
            <w:enabled/>
            <w:calcOnExit w:val="0"/>
            <w:statusText w:type="text" w:val="This is a textbox to describe the process used by the State to accomplish involvement of the public in the design and implementation of th"/>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74"/>
    </w:p>
    <w:p w14:paraId="7B8C9EA3" w14:textId="77777777" w:rsidR="006915AB" w:rsidRPr="00B83D66" w:rsidRDefault="008E5041" w:rsidP="00323C32">
      <w:pPr>
        <w:tabs>
          <w:tab w:val="left" w:pos="-1440"/>
        </w:tabs>
        <w:ind w:left="1440" w:hanging="720"/>
        <w:rPr>
          <w:szCs w:val="24"/>
        </w:rPr>
      </w:pPr>
      <w:r w:rsidRPr="00B83D66">
        <w:rPr>
          <w:b/>
          <w:szCs w:val="24"/>
        </w:rPr>
        <w:t>9.9.1</w:t>
      </w:r>
      <w:r w:rsidR="005903B1">
        <w:rPr>
          <w:b/>
          <w:szCs w:val="24"/>
        </w:rPr>
        <w:t>.</w:t>
      </w:r>
      <w:r w:rsidRPr="00B83D66">
        <w:rPr>
          <w:szCs w:val="24"/>
        </w:rPr>
        <w:tab/>
        <w:t xml:space="preserve">Describe the process used by the </w:t>
      </w:r>
      <w:r w:rsidR="008840CA" w:rsidRPr="00B83D66">
        <w:rPr>
          <w:szCs w:val="24"/>
        </w:rPr>
        <w:t xml:space="preserve">State </w:t>
      </w:r>
      <w:r w:rsidRPr="00B83D66">
        <w:rPr>
          <w:szCs w:val="24"/>
        </w:rPr>
        <w:t xml:space="preserve">to ensure interaction with Indian Tribes and organizations in the </w:t>
      </w:r>
      <w:r w:rsidR="008840CA" w:rsidRPr="00B83D66">
        <w:rPr>
          <w:szCs w:val="24"/>
        </w:rPr>
        <w:t xml:space="preserve">State </w:t>
      </w:r>
      <w:r w:rsidRPr="00B83D66">
        <w:rPr>
          <w:szCs w:val="24"/>
        </w:rPr>
        <w:t>on the development and implementation of the procedures required in 42 CFR 457.125</w:t>
      </w:r>
      <w:r w:rsidR="003335CF" w:rsidRPr="00B83D66">
        <w:rPr>
          <w:szCs w:val="24"/>
        </w:rPr>
        <w:t xml:space="preserve">. </w:t>
      </w:r>
      <w:r w:rsidR="0027601C" w:rsidRPr="00B83D66">
        <w:rPr>
          <w:szCs w:val="24"/>
        </w:rPr>
        <w:t xml:space="preserve">States should provide notice and consultation with </w:t>
      </w:r>
      <w:r w:rsidR="00996987" w:rsidRPr="00B83D66">
        <w:rPr>
          <w:szCs w:val="24"/>
        </w:rPr>
        <w:t>Tribes on proposed pregnant women expansions.</w:t>
      </w:r>
      <w:r w:rsidR="005B466C" w:rsidRPr="00B83D66">
        <w:rPr>
          <w:szCs w:val="24"/>
        </w:rPr>
        <w:t xml:space="preserve"> </w:t>
      </w:r>
      <w:r w:rsidR="00996987" w:rsidRPr="00B83D66">
        <w:rPr>
          <w:szCs w:val="24"/>
        </w:rPr>
        <w:t>(</w:t>
      </w:r>
      <w:r w:rsidR="006915AB" w:rsidRPr="00B83D66">
        <w:rPr>
          <w:szCs w:val="24"/>
        </w:rPr>
        <w:t>Section 2107(c</w:t>
      </w:r>
      <w:proofErr w:type="gramStart"/>
      <w:r w:rsidR="006915AB" w:rsidRPr="00B83D66">
        <w:rPr>
          <w:szCs w:val="24"/>
        </w:rPr>
        <w:t>))  (</w:t>
      </w:r>
      <w:proofErr w:type="gramEnd"/>
      <w:r w:rsidR="006915AB" w:rsidRPr="00B83D66">
        <w:rPr>
          <w:szCs w:val="24"/>
        </w:rPr>
        <w:t>42CFR 457.120(c))</w:t>
      </w:r>
    </w:p>
    <w:bookmarkStart w:id="375" w:name="Text184"/>
    <w:p w14:paraId="5CAED716" w14:textId="77777777" w:rsidR="006915AB" w:rsidRPr="00B83D66" w:rsidRDefault="00583DB7" w:rsidP="00323C32">
      <w:pPr>
        <w:ind w:left="1440"/>
        <w:rPr>
          <w:szCs w:val="24"/>
        </w:rPr>
      </w:pPr>
      <w:r>
        <w:rPr>
          <w:szCs w:val="24"/>
        </w:rPr>
        <w:fldChar w:fldCharType="begin">
          <w:ffData>
            <w:name w:val="Text184"/>
            <w:enabled/>
            <w:calcOnExit w:val="0"/>
            <w:statusText w:type="text" w:val="This is a textbox to describe process used by the State to ensure intereaction with Indian tribes and organization in the Stat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75"/>
    </w:p>
    <w:p w14:paraId="3A7E5B35" w14:textId="77777777" w:rsidR="006915AB" w:rsidRPr="00B83D66" w:rsidRDefault="008E5041" w:rsidP="00323C32">
      <w:pPr>
        <w:tabs>
          <w:tab w:val="left" w:pos="-1440"/>
        </w:tabs>
        <w:ind w:left="1440" w:hanging="720"/>
        <w:rPr>
          <w:szCs w:val="24"/>
        </w:rPr>
      </w:pPr>
      <w:r w:rsidRPr="00B83D66">
        <w:rPr>
          <w:b/>
          <w:szCs w:val="24"/>
        </w:rPr>
        <w:t>9.9.2</w:t>
      </w:r>
      <w:r w:rsidR="005903B1">
        <w:rPr>
          <w:b/>
          <w:szCs w:val="24"/>
        </w:rPr>
        <w:t>.</w:t>
      </w:r>
      <w:r w:rsidRPr="00B83D66">
        <w:rPr>
          <w:szCs w:val="24"/>
        </w:rPr>
        <w:tab/>
        <w:t xml:space="preserve">For an amendment relating to eligibility or benefits (including cost sharing and enrollment procedures), describe how and when prior public notice was provided as required in </w:t>
      </w:r>
      <w:r w:rsidR="00492C07" w:rsidRPr="00B83D66">
        <w:rPr>
          <w:szCs w:val="24"/>
        </w:rPr>
        <w:t>42 CFR</w:t>
      </w:r>
      <w:r w:rsidR="00D051E4">
        <w:rPr>
          <w:szCs w:val="24"/>
        </w:rPr>
        <w:t xml:space="preserve"> </w:t>
      </w:r>
      <w:r w:rsidRPr="00B83D66">
        <w:rPr>
          <w:szCs w:val="24"/>
        </w:rPr>
        <w:t>457.65(b) through (d).</w:t>
      </w:r>
    </w:p>
    <w:p w14:paraId="1C7DCF88" w14:textId="77777777" w:rsidR="00066B2A" w:rsidRPr="00B83D66" w:rsidRDefault="00066B2A" w:rsidP="00323C32">
      <w:pPr>
        <w:ind w:left="1440"/>
        <w:rPr>
          <w:szCs w:val="24"/>
        </w:rPr>
        <w:sectPr w:rsidR="00066B2A" w:rsidRPr="00B83D66" w:rsidSect="00D75DE9">
          <w:headerReference w:type="default" r:id="rId18"/>
          <w:endnotePr>
            <w:numFmt w:val="decimal"/>
          </w:endnotePr>
          <w:pgSz w:w="12240" w:h="15840"/>
          <w:pgMar w:top="1440" w:right="1080" w:bottom="1440" w:left="1080" w:header="1440" w:footer="1296" w:gutter="0"/>
          <w:cols w:space="720"/>
          <w:noEndnote/>
          <w:docGrid w:linePitch="326"/>
        </w:sectPr>
      </w:pPr>
    </w:p>
    <w:p w14:paraId="218F4EA1" w14:textId="77777777" w:rsidR="00095317" w:rsidRPr="00B83D66" w:rsidRDefault="00583DB7" w:rsidP="00323C32">
      <w:pPr>
        <w:tabs>
          <w:tab w:val="left" w:pos="-1440"/>
        </w:tabs>
        <w:ind w:left="1440" w:hanging="720"/>
        <w:rPr>
          <w:snapToGrid/>
          <w:color w:val="000000"/>
          <w:szCs w:val="24"/>
        </w:rPr>
      </w:pPr>
      <w:bookmarkStart w:id="376" w:name="_Toc200444734"/>
      <w:r>
        <w:rPr>
          <w:snapToGrid/>
          <w:color w:val="000000"/>
          <w:szCs w:val="24"/>
        </w:rPr>
        <w:tab/>
      </w:r>
      <w:bookmarkStart w:id="377" w:name="Text185"/>
      <w:r>
        <w:rPr>
          <w:snapToGrid/>
          <w:color w:val="000000"/>
          <w:szCs w:val="24"/>
        </w:rPr>
        <w:fldChar w:fldCharType="begin">
          <w:ffData>
            <w:name w:val="Text185"/>
            <w:enabled/>
            <w:calcOnExit w:val="0"/>
            <w:statusText w:type="text" w:val="This is a text box to describe how and when prior public notice was provided as required."/>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151A88">
        <w:rPr>
          <w:snapToGrid/>
          <w:color w:val="000000"/>
          <w:szCs w:val="24"/>
        </w:rPr>
        <w:t> </w:t>
      </w:r>
      <w:r w:rsidR="00151A88">
        <w:rPr>
          <w:snapToGrid/>
          <w:color w:val="000000"/>
          <w:szCs w:val="24"/>
        </w:rPr>
        <w:t> </w:t>
      </w:r>
      <w:r w:rsidR="00151A88">
        <w:rPr>
          <w:snapToGrid/>
          <w:color w:val="000000"/>
          <w:szCs w:val="24"/>
        </w:rPr>
        <w:t> </w:t>
      </w:r>
      <w:r w:rsidR="00151A88">
        <w:rPr>
          <w:snapToGrid/>
          <w:color w:val="000000"/>
          <w:szCs w:val="24"/>
        </w:rPr>
        <w:t> </w:t>
      </w:r>
      <w:r w:rsidR="00151A88">
        <w:rPr>
          <w:snapToGrid/>
          <w:color w:val="000000"/>
          <w:szCs w:val="24"/>
        </w:rPr>
        <w:t> </w:t>
      </w:r>
      <w:r>
        <w:rPr>
          <w:snapToGrid/>
          <w:color w:val="000000"/>
          <w:szCs w:val="24"/>
        </w:rPr>
        <w:fldChar w:fldCharType="end"/>
      </w:r>
      <w:bookmarkEnd w:id="377"/>
    </w:p>
    <w:p w14:paraId="11C82F23" w14:textId="77777777" w:rsidR="00095317" w:rsidRPr="00B83D66" w:rsidRDefault="00095317" w:rsidP="00323C32">
      <w:pPr>
        <w:tabs>
          <w:tab w:val="left" w:pos="-1440"/>
        </w:tabs>
        <w:ind w:left="1440" w:hanging="720"/>
        <w:rPr>
          <w:rStyle w:val="Heading3Char"/>
          <w:rFonts w:ascii="Times New Roman" w:hAnsi="Times New Roman" w:cs="Times New Roman"/>
          <w:sz w:val="24"/>
          <w:szCs w:val="24"/>
        </w:rPr>
      </w:pPr>
      <w:r w:rsidRPr="00B83D66">
        <w:rPr>
          <w:b/>
          <w:snapToGrid/>
          <w:color w:val="000000"/>
          <w:szCs w:val="24"/>
        </w:rPr>
        <w:lastRenderedPageBreak/>
        <w:t>9.</w:t>
      </w:r>
      <w:r w:rsidR="00CF0179" w:rsidRPr="00B83D66">
        <w:rPr>
          <w:b/>
          <w:snapToGrid/>
          <w:color w:val="000000"/>
          <w:szCs w:val="24"/>
        </w:rPr>
        <w:t>9</w:t>
      </w:r>
      <w:r w:rsidRPr="00B83D66">
        <w:rPr>
          <w:b/>
          <w:snapToGrid/>
          <w:color w:val="000000"/>
          <w:szCs w:val="24"/>
        </w:rPr>
        <w:t>.</w:t>
      </w:r>
      <w:r w:rsidR="005903B1">
        <w:rPr>
          <w:b/>
          <w:snapToGrid/>
          <w:color w:val="000000"/>
          <w:szCs w:val="24"/>
        </w:rPr>
        <w:t>3.</w:t>
      </w:r>
      <w:r w:rsidR="00CF0179" w:rsidRPr="00B83D66">
        <w:rPr>
          <w:snapToGrid/>
          <w:color w:val="000000"/>
          <w:szCs w:val="24"/>
        </w:rPr>
        <w:tab/>
      </w:r>
      <w:r w:rsidR="00F93E21" w:rsidRPr="00B83D66">
        <w:rPr>
          <w:snapToGrid/>
          <w:color w:val="000000"/>
          <w:szCs w:val="24"/>
        </w:rPr>
        <w:t xml:space="preserve">Describe </w:t>
      </w:r>
      <w:r w:rsidRPr="00B83D66">
        <w:rPr>
          <w:snapToGrid/>
          <w:color w:val="000000"/>
          <w:szCs w:val="24"/>
        </w:rPr>
        <w:t>the State’s interaction, consultation, and coordination with any Indian tribes and organizations in the State regarding implementation of the Express Lane eligibility option.</w:t>
      </w:r>
    </w:p>
    <w:p w14:paraId="47C5117B" w14:textId="77777777" w:rsidR="006915AB" w:rsidRPr="00B83D66" w:rsidRDefault="00583DB7" w:rsidP="00583DB7">
      <w:pPr>
        <w:tabs>
          <w:tab w:val="left" w:pos="-1440"/>
          <w:tab w:val="left" w:pos="1440"/>
        </w:tabs>
        <w:ind w:left="720" w:hanging="720"/>
        <w:rPr>
          <w:rStyle w:val="Heading3Char"/>
          <w:rFonts w:ascii="Times New Roman" w:hAnsi="Times New Roman" w:cs="Times New Roman"/>
          <w:sz w:val="24"/>
          <w:szCs w:val="24"/>
        </w:rPr>
      </w:pPr>
      <w:r>
        <w:rPr>
          <w:rStyle w:val="Heading3Char"/>
          <w:rFonts w:ascii="Times New Roman" w:hAnsi="Times New Roman" w:cs="Times New Roman"/>
          <w:sz w:val="24"/>
          <w:szCs w:val="24"/>
        </w:rPr>
        <w:tab/>
      </w:r>
      <w:r>
        <w:rPr>
          <w:rStyle w:val="Heading3Char"/>
          <w:rFonts w:ascii="Times New Roman" w:hAnsi="Times New Roman" w:cs="Times New Roman"/>
          <w:sz w:val="24"/>
          <w:szCs w:val="24"/>
        </w:rPr>
        <w:tab/>
      </w:r>
      <w:bookmarkStart w:id="378" w:name="Text186"/>
      <w:r>
        <w:rPr>
          <w:rStyle w:val="Heading3Char"/>
          <w:rFonts w:ascii="Times New Roman" w:hAnsi="Times New Roman" w:cs="Times New Roman"/>
          <w:sz w:val="24"/>
          <w:szCs w:val="24"/>
        </w:rPr>
        <w:fldChar w:fldCharType="begin">
          <w:ffData>
            <w:name w:val="Text186"/>
            <w:enabled/>
            <w:calcOnExit w:val="0"/>
            <w:statusText w:type="text" w:val="This is a text box to describe State's interaction, consultation, and coordination with any Indian tribe and organization."/>
            <w:textInput/>
          </w:ffData>
        </w:fldChar>
      </w:r>
      <w:r>
        <w:rPr>
          <w:rStyle w:val="Heading3Char"/>
          <w:rFonts w:ascii="Times New Roman" w:hAnsi="Times New Roman" w:cs="Times New Roman"/>
          <w:sz w:val="24"/>
          <w:szCs w:val="24"/>
        </w:rPr>
        <w:instrText xml:space="preserve"> FORMTEXT </w:instrText>
      </w:r>
      <w:r>
        <w:rPr>
          <w:rStyle w:val="Heading3Char"/>
          <w:rFonts w:ascii="Times New Roman" w:hAnsi="Times New Roman" w:cs="Times New Roman"/>
          <w:sz w:val="24"/>
          <w:szCs w:val="24"/>
        </w:rPr>
      </w:r>
      <w:r>
        <w:rPr>
          <w:rStyle w:val="Heading3Char"/>
          <w:rFonts w:ascii="Times New Roman" w:hAnsi="Times New Roman" w:cs="Times New Roman"/>
          <w:sz w:val="24"/>
          <w:szCs w:val="24"/>
        </w:rPr>
        <w:fldChar w:fldCharType="separate"/>
      </w:r>
      <w:r w:rsidR="00151A88">
        <w:rPr>
          <w:rStyle w:val="Heading3Char"/>
          <w:rFonts w:ascii="Times New Roman" w:hAnsi="Times New Roman" w:cs="Times New Roman"/>
          <w:sz w:val="24"/>
          <w:szCs w:val="24"/>
        </w:rPr>
        <w:t> </w:t>
      </w:r>
      <w:r w:rsidR="00151A88">
        <w:rPr>
          <w:rStyle w:val="Heading3Char"/>
          <w:rFonts w:ascii="Times New Roman" w:hAnsi="Times New Roman" w:cs="Times New Roman"/>
          <w:sz w:val="24"/>
          <w:szCs w:val="24"/>
        </w:rPr>
        <w:t> </w:t>
      </w:r>
      <w:r w:rsidR="00151A88">
        <w:rPr>
          <w:rStyle w:val="Heading3Char"/>
          <w:rFonts w:ascii="Times New Roman" w:hAnsi="Times New Roman" w:cs="Times New Roman"/>
          <w:sz w:val="24"/>
          <w:szCs w:val="24"/>
        </w:rPr>
        <w:t> </w:t>
      </w:r>
      <w:r w:rsidR="00151A88">
        <w:rPr>
          <w:rStyle w:val="Heading3Char"/>
          <w:rFonts w:ascii="Times New Roman" w:hAnsi="Times New Roman" w:cs="Times New Roman"/>
          <w:sz w:val="24"/>
          <w:szCs w:val="24"/>
        </w:rPr>
        <w:t> </w:t>
      </w:r>
      <w:r w:rsidR="00151A88">
        <w:rPr>
          <w:rStyle w:val="Heading3Char"/>
          <w:rFonts w:ascii="Times New Roman" w:hAnsi="Times New Roman" w:cs="Times New Roman"/>
          <w:sz w:val="24"/>
          <w:szCs w:val="24"/>
        </w:rPr>
        <w:t> </w:t>
      </w:r>
      <w:r>
        <w:rPr>
          <w:rStyle w:val="Heading3Char"/>
          <w:rFonts w:ascii="Times New Roman" w:hAnsi="Times New Roman" w:cs="Times New Roman"/>
          <w:sz w:val="24"/>
          <w:szCs w:val="24"/>
        </w:rPr>
        <w:fldChar w:fldCharType="end"/>
      </w:r>
      <w:bookmarkEnd w:id="378"/>
    </w:p>
    <w:p w14:paraId="6E3C6543" w14:textId="77777777" w:rsidR="006915AB" w:rsidRPr="00B83D66" w:rsidRDefault="008E5041" w:rsidP="005D18A3">
      <w:pPr>
        <w:tabs>
          <w:tab w:val="left" w:pos="-1440"/>
        </w:tabs>
        <w:ind w:left="1440" w:hanging="1440"/>
        <w:rPr>
          <w:szCs w:val="24"/>
        </w:rPr>
      </w:pPr>
      <w:r w:rsidRPr="00B83D66">
        <w:rPr>
          <w:rStyle w:val="Heading3Char"/>
          <w:rFonts w:ascii="Times New Roman" w:hAnsi="Times New Roman" w:cs="Times New Roman"/>
          <w:sz w:val="24"/>
          <w:szCs w:val="24"/>
        </w:rPr>
        <w:t>9.</w:t>
      </w:r>
      <w:bookmarkEnd w:id="376"/>
      <w:r w:rsidR="00B974AE" w:rsidRPr="00B83D66">
        <w:rPr>
          <w:rStyle w:val="Heading3Char"/>
          <w:rFonts w:ascii="Times New Roman" w:hAnsi="Times New Roman" w:cs="Times New Roman"/>
          <w:sz w:val="24"/>
          <w:szCs w:val="24"/>
        </w:rPr>
        <w:t>10</w:t>
      </w:r>
      <w:r w:rsidR="005903B1">
        <w:rPr>
          <w:rStyle w:val="Heading3Char"/>
          <w:rFonts w:ascii="Times New Roman" w:hAnsi="Times New Roman" w:cs="Times New Roman"/>
          <w:sz w:val="24"/>
          <w:szCs w:val="24"/>
        </w:rPr>
        <w:t>.</w:t>
      </w:r>
      <w:r w:rsidRPr="00B83D66">
        <w:rPr>
          <w:szCs w:val="24"/>
        </w:rPr>
        <w:t xml:space="preserve">  </w:t>
      </w:r>
      <w:r w:rsidRPr="00B83D66">
        <w:rPr>
          <w:szCs w:val="24"/>
        </w:rPr>
        <w:tab/>
        <w:t>Provide a 1-year projected budget</w:t>
      </w:r>
      <w:r w:rsidR="003335CF" w:rsidRPr="00B83D66">
        <w:rPr>
          <w:szCs w:val="24"/>
        </w:rPr>
        <w:t xml:space="preserve">. </w:t>
      </w:r>
      <w:r w:rsidRPr="00B83D66">
        <w:rPr>
          <w:szCs w:val="24"/>
        </w:rPr>
        <w:t xml:space="preserve">A suggested financial form for the budget is </w:t>
      </w:r>
      <w:r w:rsidR="00FD238E" w:rsidRPr="00B83D66">
        <w:rPr>
          <w:szCs w:val="24"/>
        </w:rPr>
        <w:t>below</w:t>
      </w:r>
      <w:r w:rsidR="003335CF" w:rsidRPr="00B83D66">
        <w:rPr>
          <w:szCs w:val="24"/>
        </w:rPr>
        <w:t xml:space="preserve">. </w:t>
      </w:r>
      <w:r w:rsidRPr="00B83D66">
        <w:rPr>
          <w:szCs w:val="24"/>
        </w:rPr>
        <w:t>The budget must describe</w:t>
      </w:r>
      <w:proofErr w:type="gramStart"/>
      <w:r w:rsidRPr="00B83D66">
        <w:rPr>
          <w:szCs w:val="24"/>
        </w:rPr>
        <w:t xml:space="preserve">:  </w:t>
      </w:r>
      <w:r w:rsidR="006915AB" w:rsidRPr="00B83D66">
        <w:rPr>
          <w:szCs w:val="24"/>
        </w:rPr>
        <w:t>(</w:t>
      </w:r>
      <w:proofErr w:type="gramEnd"/>
      <w:r w:rsidR="006915AB" w:rsidRPr="00B83D66">
        <w:rPr>
          <w:szCs w:val="24"/>
        </w:rPr>
        <w:t xml:space="preserve">Section 2107(d)) (42CFR 457.140) </w:t>
      </w:r>
    </w:p>
    <w:p w14:paraId="1E05A36B" w14:textId="77777777" w:rsidR="006915AB" w:rsidRPr="00B83D66" w:rsidRDefault="006915AB" w:rsidP="00323C32">
      <w:pPr>
        <w:tabs>
          <w:tab w:val="left" w:pos="-1440"/>
        </w:tabs>
        <w:ind w:left="720" w:hanging="720"/>
        <w:rPr>
          <w:szCs w:val="24"/>
        </w:rPr>
      </w:pPr>
    </w:p>
    <w:p w14:paraId="595AFEE2" w14:textId="77777777" w:rsidR="006915AB" w:rsidRPr="00B83D66" w:rsidRDefault="008E5041" w:rsidP="002F1F4C">
      <w:pPr>
        <w:numPr>
          <w:ilvl w:val="0"/>
          <w:numId w:val="2"/>
        </w:numPr>
        <w:tabs>
          <w:tab w:val="clear" w:pos="2880"/>
        </w:tabs>
        <w:ind w:left="1800"/>
        <w:rPr>
          <w:szCs w:val="24"/>
        </w:rPr>
      </w:pPr>
      <w:r w:rsidRPr="00B83D66">
        <w:rPr>
          <w:szCs w:val="24"/>
        </w:rPr>
        <w:t>Planned use of funds, including:</w:t>
      </w:r>
    </w:p>
    <w:p w14:paraId="12F11B17" w14:textId="77777777" w:rsidR="006915AB" w:rsidRPr="00B83D66" w:rsidRDefault="008E5041" w:rsidP="002F1F4C">
      <w:pPr>
        <w:pStyle w:val="ListParagraph"/>
        <w:numPr>
          <w:ilvl w:val="0"/>
          <w:numId w:val="2"/>
        </w:numPr>
        <w:tabs>
          <w:tab w:val="clear" w:pos="2880"/>
        </w:tabs>
        <w:ind w:left="2520"/>
        <w:rPr>
          <w:szCs w:val="24"/>
        </w:rPr>
      </w:pPr>
      <w:r w:rsidRPr="00B83D66">
        <w:rPr>
          <w:szCs w:val="24"/>
        </w:rPr>
        <w:t xml:space="preserve">Projected amount to be spent on health </w:t>
      </w:r>
      <w:proofErr w:type="gramStart"/>
      <w:r w:rsidRPr="00B83D66">
        <w:rPr>
          <w:szCs w:val="24"/>
        </w:rPr>
        <w:t>services;</w:t>
      </w:r>
      <w:proofErr w:type="gramEnd"/>
    </w:p>
    <w:p w14:paraId="46A905EA" w14:textId="77777777" w:rsidR="00DA5278" w:rsidRPr="00B83D66" w:rsidRDefault="008E5041" w:rsidP="002F1F4C">
      <w:pPr>
        <w:pStyle w:val="BodyTextIndent"/>
        <w:numPr>
          <w:ilvl w:val="0"/>
          <w:numId w:val="2"/>
        </w:numPr>
        <w:tabs>
          <w:tab w:val="clear" w:pos="2880"/>
        </w:tabs>
        <w:ind w:left="2520"/>
        <w:rPr>
          <w:szCs w:val="24"/>
        </w:rPr>
      </w:pPr>
      <w:r w:rsidRPr="00B83D66">
        <w:rPr>
          <w:szCs w:val="24"/>
        </w:rPr>
        <w:t>Projected amount to be spent on administrative costs, such as outreach, child health initiatives, and evaluation; and</w:t>
      </w:r>
    </w:p>
    <w:p w14:paraId="5D54C390" w14:textId="77777777" w:rsidR="006915AB" w:rsidRPr="00B83D66" w:rsidRDefault="008E5041" w:rsidP="002F1F4C">
      <w:pPr>
        <w:pStyle w:val="BodyTextIndent"/>
        <w:numPr>
          <w:ilvl w:val="0"/>
          <w:numId w:val="2"/>
        </w:numPr>
        <w:tabs>
          <w:tab w:val="clear" w:pos="2880"/>
        </w:tabs>
        <w:ind w:left="2520"/>
        <w:rPr>
          <w:szCs w:val="24"/>
        </w:rPr>
      </w:pPr>
      <w:r w:rsidRPr="00B83D66">
        <w:rPr>
          <w:szCs w:val="24"/>
        </w:rPr>
        <w:t xml:space="preserve">Assumptions on which the budget is based, including cost per </w:t>
      </w:r>
      <w:proofErr w:type="gramStart"/>
      <w:r w:rsidRPr="00B83D66">
        <w:rPr>
          <w:szCs w:val="24"/>
        </w:rPr>
        <w:t>child</w:t>
      </w:r>
      <w:proofErr w:type="gramEnd"/>
      <w:r w:rsidRPr="00B83D66">
        <w:rPr>
          <w:szCs w:val="24"/>
        </w:rPr>
        <w:t xml:space="preserve"> and expected enrollment.</w:t>
      </w:r>
    </w:p>
    <w:p w14:paraId="17DF5830" w14:textId="77777777" w:rsidR="005D18A3" w:rsidRDefault="005D18A3" w:rsidP="002F1F4C">
      <w:pPr>
        <w:pStyle w:val="BodyTextIndent"/>
        <w:numPr>
          <w:ilvl w:val="0"/>
          <w:numId w:val="2"/>
        </w:numPr>
        <w:tabs>
          <w:tab w:val="clear" w:pos="2880"/>
        </w:tabs>
        <w:ind w:left="2520"/>
        <w:rPr>
          <w:szCs w:val="24"/>
        </w:rPr>
      </w:pPr>
      <w:r>
        <w:rPr>
          <w:szCs w:val="24"/>
        </w:rPr>
        <w:t>P</w:t>
      </w:r>
      <w:r w:rsidR="009910CB" w:rsidRPr="00B83D66">
        <w:rPr>
          <w:szCs w:val="24"/>
        </w:rPr>
        <w:t xml:space="preserve">rojected expenditures for the separate child health plan, including but not limited to expenditures for targeted </w:t>
      </w:r>
      <w:proofErr w:type="gramStart"/>
      <w:r w:rsidR="009910CB" w:rsidRPr="00B83D66">
        <w:rPr>
          <w:szCs w:val="24"/>
        </w:rPr>
        <w:t>low income</w:t>
      </w:r>
      <w:proofErr w:type="gramEnd"/>
      <w:r w:rsidR="009910CB" w:rsidRPr="00B83D66">
        <w:rPr>
          <w:szCs w:val="24"/>
        </w:rPr>
        <w:t xml:space="preserve"> children, the optional coverage of the unborn, </w:t>
      </w:r>
      <w:r w:rsidR="005331FC" w:rsidRPr="00B83D66">
        <w:rPr>
          <w:szCs w:val="24"/>
        </w:rPr>
        <w:t>lawfully residing</w:t>
      </w:r>
      <w:r w:rsidR="009910CB" w:rsidRPr="00B83D66">
        <w:rPr>
          <w:szCs w:val="24"/>
        </w:rPr>
        <w:t xml:space="preserve"> </w:t>
      </w:r>
      <w:r w:rsidR="00E723E4" w:rsidRPr="00B83D66">
        <w:rPr>
          <w:szCs w:val="24"/>
        </w:rPr>
        <w:t>eligibles</w:t>
      </w:r>
      <w:r w:rsidR="00DA5278" w:rsidRPr="00B83D66">
        <w:rPr>
          <w:szCs w:val="24"/>
        </w:rPr>
        <w:t>, dental services, etc.</w:t>
      </w:r>
      <w:r w:rsidR="00E723E4" w:rsidRPr="00B83D66">
        <w:rPr>
          <w:szCs w:val="24"/>
        </w:rPr>
        <w:t xml:space="preserve"> </w:t>
      </w:r>
    </w:p>
    <w:p w14:paraId="6E46D9FD" w14:textId="77777777" w:rsidR="009910CB" w:rsidRPr="00B83D66" w:rsidRDefault="00E723E4" w:rsidP="002F1F4C">
      <w:pPr>
        <w:pStyle w:val="BodyTextIndent"/>
        <w:numPr>
          <w:ilvl w:val="0"/>
          <w:numId w:val="2"/>
        </w:numPr>
        <w:tabs>
          <w:tab w:val="clear" w:pos="2880"/>
        </w:tabs>
        <w:ind w:left="2520"/>
        <w:rPr>
          <w:szCs w:val="24"/>
        </w:rPr>
      </w:pPr>
      <w:r w:rsidRPr="00B83D66">
        <w:rPr>
          <w:szCs w:val="24"/>
        </w:rPr>
        <w:t>All cost sharing, benefit, payment, eligibility need to be reflected in the budget.</w:t>
      </w:r>
    </w:p>
    <w:p w14:paraId="2F25B3BA" w14:textId="77777777" w:rsidR="006915AB" w:rsidRPr="00B83D66" w:rsidRDefault="006915AB" w:rsidP="00323C32">
      <w:pPr>
        <w:pStyle w:val="BodyTextIndent"/>
        <w:ind w:left="2340"/>
        <w:rPr>
          <w:szCs w:val="24"/>
        </w:rPr>
      </w:pPr>
    </w:p>
    <w:p w14:paraId="546CA0F0" w14:textId="77777777" w:rsidR="006915AB" w:rsidRPr="00B83D66" w:rsidRDefault="008E5041" w:rsidP="002F1F4C">
      <w:pPr>
        <w:numPr>
          <w:ilvl w:val="0"/>
          <w:numId w:val="2"/>
        </w:numPr>
        <w:tabs>
          <w:tab w:val="clear" w:pos="2880"/>
        </w:tabs>
        <w:ind w:left="1800"/>
        <w:rPr>
          <w:szCs w:val="24"/>
        </w:rPr>
      </w:pPr>
      <w:r w:rsidRPr="00B83D66">
        <w:rPr>
          <w:szCs w:val="24"/>
        </w:rPr>
        <w:t>Projected sources of non-Federal plan expenditures, including any requirements for cost-sharing by enrollees.</w:t>
      </w:r>
    </w:p>
    <w:p w14:paraId="66670422" w14:textId="77777777" w:rsidR="00997C68" w:rsidRPr="00B83D66" w:rsidRDefault="002B0EDB" w:rsidP="002F1F4C">
      <w:pPr>
        <w:numPr>
          <w:ilvl w:val="0"/>
          <w:numId w:val="2"/>
        </w:numPr>
        <w:tabs>
          <w:tab w:val="clear" w:pos="2880"/>
        </w:tabs>
        <w:ind w:left="1800"/>
        <w:rPr>
          <w:szCs w:val="24"/>
        </w:rPr>
      </w:pPr>
      <w:r w:rsidRPr="00B83D66">
        <w:rPr>
          <w:szCs w:val="24"/>
        </w:rPr>
        <w:t>I</w:t>
      </w:r>
      <w:r w:rsidR="00997C68" w:rsidRPr="00B83D66">
        <w:rPr>
          <w:szCs w:val="24"/>
        </w:rPr>
        <w:t>nclude a separate budget line to indicate the cost of providing coverage to pregnant women.</w:t>
      </w:r>
    </w:p>
    <w:p w14:paraId="19166A3D" w14:textId="77777777" w:rsidR="00997C68" w:rsidRPr="00B83D66" w:rsidRDefault="00997C68" w:rsidP="002F1F4C">
      <w:pPr>
        <w:numPr>
          <w:ilvl w:val="0"/>
          <w:numId w:val="2"/>
        </w:numPr>
        <w:tabs>
          <w:tab w:val="clear" w:pos="2880"/>
        </w:tabs>
        <w:ind w:left="1800"/>
        <w:rPr>
          <w:szCs w:val="24"/>
        </w:rPr>
      </w:pPr>
      <w:r w:rsidRPr="00B83D66">
        <w:rPr>
          <w:szCs w:val="24"/>
        </w:rPr>
        <w:t>States must include a separate budget line item to indicate the cost of providing coverage to premium assistance children.</w:t>
      </w:r>
    </w:p>
    <w:p w14:paraId="0BF6707E" w14:textId="77777777" w:rsidR="00997C68" w:rsidRPr="00B83D66" w:rsidRDefault="002B0EDB" w:rsidP="002F1F4C">
      <w:pPr>
        <w:numPr>
          <w:ilvl w:val="0"/>
          <w:numId w:val="2"/>
        </w:numPr>
        <w:tabs>
          <w:tab w:val="clear" w:pos="2880"/>
        </w:tabs>
        <w:ind w:left="1800"/>
        <w:rPr>
          <w:szCs w:val="24"/>
        </w:rPr>
      </w:pPr>
      <w:r w:rsidRPr="00B83D66">
        <w:rPr>
          <w:szCs w:val="24"/>
        </w:rPr>
        <w:t>I</w:t>
      </w:r>
      <w:r w:rsidR="00997C68" w:rsidRPr="00B83D66">
        <w:rPr>
          <w:szCs w:val="24"/>
        </w:rPr>
        <w:t>nclude a separate budget line to indicate the cost of providing dental-only supplemental coverage.</w:t>
      </w:r>
    </w:p>
    <w:p w14:paraId="08464C72" w14:textId="77777777" w:rsidR="00CE4C30" w:rsidRPr="00B83D66" w:rsidRDefault="002B0EDB" w:rsidP="002F1F4C">
      <w:pPr>
        <w:numPr>
          <w:ilvl w:val="0"/>
          <w:numId w:val="2"/>
        </w:numPr>
        <w:tabs>
          <w:tab w:val="clear" w:pos="2880"/>
        </w:tabs>
        <w:ind w:left="1800"/>
        <w:rPr>
          <w:szCs w:val="24"/>
        </w:rPr>
      </w:pPr>
      <w:r w:rsidRPr="00B83D66">
        <w:rPr>
          <w:szCs w:val="24"/>
        </w:rPr>
        <w:t>I</w:t>
      </w:r>
      <w:r w:rsidR="00CE4C30" w:rsidRPr="00B83D66">
        <w:rPr>
          <w:szCs w:val="24"/>
        </w:rPr>
        <w:t>nclude a separate budget line to indicate the cost of implementing Express Lane Eligibility.</w:t>
      </w:r>
    </w:p>
    <w:p w14:paraId="0BEF6D83" w14:textId="77777777" w:rsidR="0025229E" w:rsidRPr="00B83D66" w:rsidRDefault="0025229E" w:rsidP="002F1F4C">
      <w:pPr>
        <w:numPr>
          <w:ilvl w:val="0"/>
          <w:numId w:val="2"/>
        </w:numPr>
        <w:tabs>
          <w:tab w:val="clear" w:pos="2880"/>
        </w:tabs>
        <w:ind w:left="1800"/>
        <w:rPr>
          <w:szCs w:val="24"/>
        </w:rPr>
      </w:pPr>
      <w:r w:rsidRPr="00B83D66">
        <w:rPr>
          <w:szCs w:val="24"/>
        </w:rPr>
        <w:t>Provide a 1-year projected budget for all targeted low-income children covered under the state plan using the attached form. Additionally, provide the following:</w:t>
      </w:r>
    </w:p>
    <w:p w14:paraId="7B48E1A0" w14:textId="77777777" w:rsidR="0025229E" w:rsidRPr="00B83D66" w:rsidRDefault="0025229E" w:rsidP="002F1F4C">
      <w:pPr>
        <w:numPr>
          <w:ilvl w:val="1"/>
          <w:numId w:val="2"/>
        </w:numPr>
        <w:rPr>
          <w:szCs w:val="24"/>
        </w:rPr>
      </w:pPr>
      <w:r w:rsidRPr="00B83D66">
        <w:rPr>
          <w:szCs w:val="24"/>
        </w:rPr>
        <w:t xml:space="preserve">Total 1-year cost of adding prenatal </w:t>
      </w:r>
      <w:proofErr w:type="gramStart"/>
      <w:r w:rsidRPr="00B83D66">
        <w:rPr>
          <w:szCs w:val="24"/>
        </w:rPr>
        <w:t>coverage</w:t>
      </w:r>
      <w:proofErr w:type="gramEnd"/>
    </w:p>
    <w:p w14:paraId="3604A951" w14:textId="77777777" w:rsidR="0025229E" w:rsidRPr="00B83D66" w:rsidRDefault="0025229E" w:rsidP="002F1F4C">
      <w:pPr>
        <w:numPr>
          <w:ilvl w:val="1"/>
          <w:numId w:val="2"/>
        </w:numPr>
        <w:rPr>
          <w:szCs w:val="24"/>
        </w:rPr>
      </w:pPr>
      <w:r w:rsidRPr="00B83D66">
        <w:rPr>
          <w:szCs w:val="24"/>
        </w:rPr>
        <w:t>Estimate of unborn children covered in year 1</w:t>
      </w:r>
      <w:r w:rsidR="00BE73A4">
        <w:rPr>
          <w:szCs w:val="24"/>
        </w:rPr>
        <w:t xml:space="preserve"> </w:t>
      </w:r>
      <w:r w:rsidR="00BE73A4">
        <w:rPr>
          <w:szCs w:val="24"/>
        </w:rPr>
        <w:fldChar w:fldCharType="begin">
          <w:ffData>
            <w:name w:val="Text220"/>
            <w:enabled/>
            <w:calcOnExit w:val="0"/>
            <w:textInput/>
          </w:ffData>
        </w:fldChar>
      </w:r>
      <w:bookmarkStart w:id="379" w:name="Text220"/>
      <w:r w:rsidR="00BE73A4">
        <w:rPr>
          <w:szCs w:val="24"/>
        </w:rPr>
        <w:instrText xml:space="preserve"> FORMTEXT </w:instrText>
      </w:r>
      <w:r w:rsidR="00BE73A4">
        <w:rPr>
          <w:szCs w:val="24"/>
        </w:rPr>
      </w:r>
      <w:r w:rsidR="00BE73A4">
        <w:rPr>
          <w:szCs w:val="24"/>
        </w:rPr>
        <w:fldChar w:fldCharType="separate"/>
      </w:r>
      <w:r w:rsidR="00BE73A4">
        <w:rPr>
          <w:szCs w:val="24"/>
        </w:rPr>
        <w:t> </w:t>
      </w:r>
      <w:r w:rsidR="00BE73A4">
        <w:rPr>
          <w:szCs w:val="24"/>
        </w:rPr>
        <w:t> </w:t>
      </w:r>
      <w:r w:rsidR="00BE73A4">
        <w:rPr>
          <w:szCs w:val="24"/>
        </w:rPr>
        <w:t> </w:t>
      </w:r>
      <w:r w:rsidR="00BE73A4">
        <w:rPr>
          <w:szCs w:val="24"/>
        </w:rPr>
        <w:t> </w:t>
      </w:r>
      <w:r w:rsidR="00BE73A4">
        <w:rPr>
          <w:szCs w:val="24"/>
        </w:rPr>
        <w:t> </w:t>
      </w:r>
      <w:r w:rsidR="00BE73A4">
        <w:rPr>
          <w:szCs w:val="24"/>
        </w:rPr>
        <w:fldChar w:fldCharType="end"/>
      </w:r>
      <w:bookmarkEnd w:id="379"/>
    </w:p>
    <w:p w14:paraId="6BE05B5E" w14:textId="77777777" w:rsidR="008E5041" w:rsidRPr="00583DB7" w:rsidRDefault="00583DB7" w:rsidP="00583DB7">
      <w:pPr>
        <w:pStyle w:val="BodyTextIndent3"/>
        <w:tabs>
          <w:tab w:val="left" w:pos="3444"/>
        </w:tabs>
        <w:spacing w:after="0"/>
        <w:ind w:hanging="720"/>
        <w:rPr>
          <w:sz w:val="24"/>
          <w:szCs w:val="24"/>
        </w:rPr>
      </w:pPr>
      <w:r>
        <w:rPr>
          <w:sz w:val="24"/>
          <w:szCs w:val="24"/>
        </w:rPr>
        <w:tab/>
      </w:r>
      <w:r>
        <w:rPr>
          <w:sz w:val="24"/>
          <w:szCs w:val="24"/>
        </w:rPr>
        <w:tab/>
        <w:t xml:space="preserve">   </w:t>
      </w:r>
      <w:r w:rsidR="003C0805">
        <w:rPr>
          <w:sz w:val="24"/>
          <w:szCs w:val="24"/>
        </w:rPr>
        <w:fldChar w:fldCharType="begin">
          <w:ffData>
            <w:name w:val="Text219"/>
            <w:enabled/>
            <w:calcOnExit w:val="0"/>
            <w:textInput/>
          </w:ffData>
        </w:fldChar>
      </w:r>
      <w:bookmarkStart w:id="380" w:name="Text219"/>
      <w:r w:rsidR="003C0805">
        <w:rPr>
          <w:sz w:val="24"/>
          <w:szCs w:val="24"/>
        </w:rPr>
        <w:instrText xml:space="preserve"> FORMTEXT </w:instrText>
      </w:r>
      <w:r w:rsidR="00000000">
        <w:rPr>
          <w:sz w:val="24"/>
          <w:szCs w:val="24"/>
        </w:rPr>
      </w:r>
      <w:r w:rsidR="00000000">
        <w:rPr>
          <w:sz w:val="24"/>
          <w:szCs w:val="24"/>
        </w:rPr>
        <w:fldChar w:fldCharType="separate"/>
      </w:r>
      <w:r w:rsidR="003C0805">
        <w:rPr>
          <w:sz w:val="24"/>
          <w:szCs w:val="24"/>
        </w:rPr>
        <w:fldChar w:fldCharType="end"/>
      </w:r>
      <w:bookmarkEnd w:id="380"/>
      <w:r>
        <w:rPr>
          <w:sz w:val="24"/>
          <w:szCs w:val="24"/>
        </w:rPr>
        <w:tab/>
      </w:r>
    </w:p>
    <w:p w14:paraId="191E2847" w14:textId="77777777" w:rsidR="00A63C26" w:rsidRPr="00B83D66" w:rsidRDefault="00A63C26" w:rsidP="00323C32">
      <w:pPr>
        <w:jc w:val="center"/>
        <w:rPr>
          <w:szCs w:val="24"/>
        </w:rPr>
      </w:pPr>
      <w:r w:rsidRPr="00B83D66">
        <w:rPr>
          <w:b/>
          <w:bCs/>
          <w:szCs w:val="24"/>
        </w:rPr>
        <w:t>CHIP Budget</w:t>
      </w:r>
    </w:p>
    <w:tbl>
      <w:tblPr>
        <w:tblW w:w="7800" w:type="dxa"/>
        <w:jc w:val="center"/>
        <w:tblLayout w:type="fixed"/>
        <w:tblLook w:val="0000" w:firstRow="0" w:lastRow="0" w:firstColumn="0" w:lastColumn="0" w:noHBand="0" w:noVBand="0"/>
      </w:tblPr>
      <w:tblGrid>
        <w:gridCol w:w="5250"/>
        <w:gridCol w:w="2550"/>
      </w:tblGrid>
      <w:tr w:rsidR="008E5041" w:rsidRPr="00B83D66" w14:paraId="3F4D520C" w14:textId="77777777" w:rsidTr="00F2214B">
        <w:trPr>
          <w:trHeight w:val="300"/>
          <w:tblHeader/>
          <w:jc w:val="center"/>
        </w:trPr>
        <w:tc>
          <w:tcPr>
            <w:tcW w:w="5250" w:type="dxa"/>
            <w:tcBorders>
              <w:top w:val="single" w:sz="4" w:space="0" w:color="auto"/>
              <w:left w:val="single" w:sz="4" w:space="0" w:color="auto"/>
              <w:bottom w:val="single" w:sz="4" w:space="0" w:color="auto"/>
              <w:right w:val="nil"/>
            </w:tcBorders>
            <w:shd w:val="clear" w:color="auto" w:fill="auto"/>
            <w:vAlign w:val="center"/>
          </w:tcPr>
          <w:p w14:paraId="34FBDA79" w14:textId="77777777" w:rsidR="008E5041" w:rsidRPr="00B83D66" w:rsidRDefault="008E5041" w:rsidP="00151A88">
            <w:pPr>
              <w:rPr>
                <w:b/>
                <w:bCs/>
                <w:szCs w:val="24"/>
              </w:rPr>
            </w:pPr>
            <w:bookmarkStart w:id="381" w:name="Title"/>
            <w:bookmarkStart w:id="382" w:name="RowTitle"/>
            <w:bookmarkEnd w:id="381"/>
            <w:bookmarkEnd w:id="382"/>
            <w:r w:rsidRPr="00B83D66">
              <w:rPr>
                <w:b/>
                <w:bCs/>
                <w:szCs w:val="24"/>
              </w:rPr>
              <w:t xml:space="preserve">STATE: </w:t>
            </w:r>
            <w:bookmarkStart w:id="383" w:name="Text188"/>
            <w:r w:rsidR="00583DB7">
              <w:rPr>
                <w:b/>
                <w:bCs/>
                <w:szCs w:val="24"/>
              </w:rPr>
              <w:fldChar w:fldCharType="begin">
                <w:ffData>
                  <w:name w:val="Text188"/>
                  <w:enabled/>
                  <w:calcOnExit w:val="0"/>
                  <w:statusText w:type="text" w:val="This is a text field to enter State name."/>
                  <w:textInput/>
                </w:ffData>
              </w:fldChar>
            </w:r>
            <w:r w:rsidR="00583DB7">
              <w:rPr>
                <w:b/>
                <w:bCs/>
                <w:szCs w:val="24"/>
              </w:rPr>
              <w:instrText xml:space="preserve"> FORMTEXT </w:instrText>
            </w:r>
            <w:r w:rsidR="00583DB7">
              <w:rPr>
                <w:b/>
                <w:bCs/>
                <w:szCs w:val="24"/>
              </w:rPr>
            </w:r>
            <w:r w:rsidR="00583DB7">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sidR="00583DB7">
              <w:rPr>
                <w:b/>
                <w:bCs/>
                <w:szCs w:val="24"/>
              </w:rPr>
              <w:fldChar w:fldCharType="end"/>
            </w:r>
            <w:bookmarkEnd w:id="383"/>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tcPr>
          <w:p w14:paraId="3CF93404" w14:textId="77777777" w:rsidR="008E5041" w:rsidRPr="00B83D66" w:rsidRDefault="008E5041" w:rsidP="00323C32">
            <w:pPr>
              <w:jc w:val="center"/>
              <w:rPr>
                <w:b/>
                <w:bCs/>
                <w:szCs w:val="24"/>
              </w:rPr>
            </w:pPr>
            <w:r w:rsidRPr="00B83D66">
              <w:rPr>
                <w:b/>
                <w:bCs/>
                <w:szCs w:val="24"/>
              </w:rPr>
              <w:t>FFY Budget</w:t>
            </w:r>
          </w:p>
        </w:tc>
      </w:tr>
      <w:tr w:rsidR="008E5041" w:rsidRPr="00B83D66" w14:paraId="0ED599E0" w14:textId="77777777" w:rsidTr="00A63C26">
        <w:trPr>
          <w:trHeight w:val="270"/>
          <w:jc w:val="center"/>
        </w:trPr>
        <w:tc>
          <w:tcPr>
            <w:tcW w:w="5250" w:type="dxa"/>
            <w:tcBorders>
              <w:top w:val="single" w:sz="4" w:space="0" w:color="auto"/>
              <w:left w:val="single" w:sz="4" w:space="0" w:color="auto"/>
              <w:bottom w:val="single" w:sz="4" w:space="0" w:color="auto"/>
              <w:right w:val="nil"/>
            </w:tcBorders>
            <w:shd w:val="clear" w:color="auto" w:fill="auto"/>
            <w:vAlign w:val="bottom"/>
          </w:tcPr>
          <w:p w14:paraId="145172F9" w14:textId="77777777" w:rsidR="008E5041" w:rsidRPr="00B83D66" w:rsidRDefault="008E5041" w:rsidP="00323C32">
            <w:pPr>
              <w:jc w:val="center"/>
              <w:rPr>
                <w:b/>
                <w:bCs/>
                <w:szCs w:val="24"/>
              </w:rPr>
            </w:pPr>
            <w:r w:rsidRPr="00B83D66">
              <w:rPr>
                <w:b/>
                <w:bCs/>
                <w:szCs w:val="24"/>
              </w:rPr>
              <w:t>Federal Fiscal Year</w:t>
            </w:r>
          </w:p>
        </w:tc>
        <w:bookmarkStart w:id="384" w:name="Text189"/>
        <w:tc>
          <w:tcPr>
            <w:tcW w:w="2550" w:type="dxa"/>
            <w:tcBorders>
              <w:top w:val="nil"/>
              <w:left w:val="single" w:sz="4" w:space="0" w:color="auto"/>
              <w:bottom w:val="single" w:sz="4" w:space="0" w:color="auto"/>
              <w:right w:val="single" w:sz="4" w:space="0" w:color="auto"/>
            </w:tcBorders>
            <w:shd w:val="clear" w:color="auto" w:fill="auto"/>
            <w:vAlign w:val="bottom"/>
          </w:tcPr>
          <w:p w14:paraId="13B4816B" w14:textId="77777777" w:rsidR="008E5041" w:rsidRPr="00B83D66" w:rsidRDefault="00583DB7" w:rsidP="00151A88">
            <w:pPr>
              <w:rPr>
                <w:b/>
                <w:bCs/>
                <w:szCs w:val="24"/>
              </w:rPr>
            </w:pPr>
            <w:r>
              <w:rPr>
                <w:b/>
                <w:bCs/>
                <w:szCs w:val="24"/>
              </w:rPr>
              <w:fldChar w:fldCharType="begin">
                <w:ffData>
                  <w:name w:val="Text189"/>
                  <w:enabled/>
                  <w:calcOnExit w:val="0"/>
                  <w:statusText w:type="text" w:val="This is a text field Federal fiscal year."/>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384"/>
            <w:r w:rsidR="008E5041" w:rsidRPr="00B83D66">
              <w:rPr>
                <w:b/>
                <w:bCs/>
                <w:szCs w:val="24"/>
              </w:rPr>
              <w:t xml:space="preserve"> </w:t>
            </w:r>
          </w:p>
        </w:tc>
      </w:tr>
      <w:tr w:rsidR="008E5041" w:rsidRPr="00B83D66" w14:paraId="2797F3C2" w14:textId="77777777" w:rsidTr="00A63C26">
        <w:trPr>
          <w:trHeight w:val="270"/>
          <w:jc w:val="center"/>
        </w:trPr>
        <w:tc>
          <w:tcPr>
            <w:tcW w:w="5250" w:type="dxa"/>
            <w:tcBorders>
              <w:top w:val="single" w:sz="4" w:space="0" w:color="auto"/>
              <w:left w:val="single" w:sz="8" w:space="0" w:color="auto"/>
              <w:bottom w:val="single" w:sz="8" w:space="0" w:color="auto"/>
              <w:right w:val="single" w:sz="8" w:space="0" w:color="auto"/>
            </w:tcBorders>
            <w:shd w:val="clear" w:color="auto" w:fill="auto"/>
            <w:noWrap/>
            <w:vAlign w:val="bottom"/>
          </w:tcPr>
          <w:p w14:paraId="337CDC1A" w14:textId="77777777" w:rsidR="008E5041" w:rsidRPr="00B83D66" w:rsidRDefault="00704666" w:rsidP="00323C32">
            <w:pPr>
              <w:rPr>
                <w:szCs w:val="24"/>
              </w:rPr>
            </w:pPr>
            <w:r>
              <w:rPr>
                <w:szCs w:val="24"/>
              </w:rPr>
              <w:t>State’</w:t>
            </w:r>
            <w:r w:rsidR="008E5041" w:rsidRPr="00B83D66">
              <w:rPr>
                <w:szCs w:val="24"/>
              </w:rPr>
              <w:t>s enhanced FMAP rate</w:t>
            </w:r>
          </w:p>
        </w:tc>
        <w:bookmarkStart w:id="385" w:name="Text190"/>
        <w:tc>
          <w:tcPr>
            <w:tcW w:w="2550" w:type="dxa"/>
            <w:tcBorders>
              <w:top w:val="nil"/>
              <w:left w:val="single" w:sz="4" w:space="0" w:color="auto"/>
              <w:bottom w:val="single" w:sz="4" w:space="0" w:color="auto"/>
              <w:right w:val="single" w:sz="4" w:space="0" w:color="auto"/>
            </w:tcBorders>
            <w:shd w:val="clear" w:color="auto" w:fill="auto"/>
            <w:vAlign w:val="bottom"/>
          </w:tcPr>
          <w:p w14:paraId="58148DFC" w14:textId="77777777" w:rsidR="008E5041" w:rsidRPr="00B83D66" w:rsidRDefault="00A63C26" w:rsidP="00151A88">
            <w:pPr>
              <w:rPr>
                <w:b/>
                <w:bCs/>
                <w:szCs w:val="24"/>
              </w:rPr>
            </w:pPr>
            <w:r>
              <w:rPr>
                <w:b/>
                <w:bCs/>
                <w:szCs w:val="24"/>
              </w:rPr>
              <w:fldChar w:fldCharType="begin">
                <w:ffData>
                  <w:name w:val="Text190"/>
                  <w:enabled/>
                  <w:calcOnExit w:val="0"/>
                  <w:statusText w:type="text" w:val="This is a text field to enter State's enhanced FMAP rate."/>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385"/>
          </w:p>
        </w:tc>
      </w:tr>
      <w:tr w:rsidR="008E5041" w:rsidRPr="00B83D66" w14:paraId="20159305" w14:textId="77777777" w:rsidTr="00A63C26">
        <w:trPr>
          <w:trHeight w:val="255"/>
          <w:jc w:val="center"/>
        </w:trPr>
        <w:tc>
          <w:tcPr>
            <w:tcW w:w="5250" w:type="dxa"/>
            <w:tcBorders>
              <w:top w:val="single" w:sz="8" w:space="0" w:color="auto"/>
              <w:left w:val="single" w:sz="8" w:space="0" w:color="auto"/>
              <w:bottom w:val="single" w:sz="4" w:space="0" w:color="auto"/>
              <w:right w:val="single" w:sz="4" w:space="0" w:color="auto"/>
            </w:tcBorders>
            <w:shd w:val="clear" w:color="auto" w:fill="auto"/>
            <w:noWrap/>
            <w:vAlign w:val="bottom"/>
          </w:tcPr>
          <w:p w14:paraId="0B6F32F2" w14:textId="77777777" w:rsidR="008E5041" w:rsidRPr="00B83D66" w:rsidRDefault="008E5041" w:rsidP="00323C32">
            <w:pPr>
              <w:rPr>
                <w:b/>
                <w:bCs/>
                <w:szCs w:val="24"/>
              </w:rPr>
            </w:pPr>
            <w:r w:rsidRPr="00B83D66">
              <w:rPr>
                <w:b/>
                <w:bCs/>
                <w:szCs w:val="24"/>
              </w:rPr>
              <w:t> </w:t>
            </w:r>
          </w:p>
        </w:tc>
        <w:tc>
          <w:tcPr>
            <w:tcW w:w="2550" w:type="dxa"/>
            <w:tcBorders>
              <w:top w:val="nil"/>
              <w:left w:val="single" w:sz="4" w:space="0" w:color="auto"/>
              <w:bottom w:val="single" w:sz="4" w:space="0" w:color="auto"/>
              <w:right w:val="single" w:sz="4" w:space="0" w:color="auto"/>
            </w:tcBorders>
            <w:shd w:val="clear" w:color="auto" w:fill="auto"/>
            <w:vAlign w:val="bottom"/>
          </w:tcPr>
          <w:p w14:paraId="44021CBF" w14:textId="77777777" w:rsidR="008E5041" w:rsidRPr="00B83D66" w:rsidRDefault="008E5041" w:rsidP="00A63C26">
            <w:pPr>
              <w:rPr>
                <w:b/>
                <w:bCs/>
                <w:szCs w:val="24"/>
              </w:rPr>
            </w:pPr>
          </w:p>
        </w:tc>
      </w:tr>
      <w:tr w:rsidR="008E5041" w:rsidRPr="00B83D66" w14:paraId="250CA49D"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76B5F32A" w14:textId="77777777" w:rsidR="008E5041" w:rsidRPr="00B83D66" w:rsidRDefault="008E5041" w:rsidP="00323C32">
            <w:pPr>
              <w:rPr>
                <w:b/>
                <w:bCs/>
                <w:szCs w:val="24"/>
              </w:rPr>
            </w:pPr>
            <w:r w:rsidRPr="00B83D66">
              <w:rPr>
                <w:b/>
                <w:bCs/>
                <w:szCs w:val="24"/>
              </w:rPr>
              <w:t>Benefit Costs</w:t>
            </w: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3D3E95FB" w14:textId="77777777" w:rsidR="008E5041" w:rsidRPr="00B83D66" w:rsidRDefault="008E5041" w:rsidP="00151A88">
            <w:pPr>
              <w:rPr>
                <w:szCs w:val="24"/>
              </w:rPr>
            </w:pPr>
          </w:p>
        </w:tc>
      </w:tr>
      <w:tr w:rsidR="008E5041" w:rsidRPr="00B83D66" w14:paraId="253785DC"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7113DA1F" w14:textId="77777777" w:rsidR="008E5041" w:rsidRPr="00B83D66" w:rsidRDefault="008E5041" w:rsidP="00323C32">
            <w:pPr>
              <w:ind w:firstLineChars="200" w:firstLine="480"/>
              <w:rPr>
                <w:szCs w:val="24"/>
              </w:rPr>
            </w:pPr>
            <w:r w:rsidRPr="00B83D66">
              <w:rPr>
                <w:szCs w:val="24"/>
              </w:rPr>
              <w:t>Insurance payments</w:t>
            </w:r>
          </w:p>
        </w:tc>
        <w:bookmarkStart w:id="386" w:name="Text191"/>
        <w:tc>
          <w:tcPr>
            <w:tcW w:w="2550" w:type="dxa"/>
            <w:tcBorders>
              <w:top w:val="nil"/>
              <w:left w:val="single" w:sz="4" w:space="0" w:color="auto"/>
              <w:bottom w:val="single" w:sz="4" w:space="0" w:color="auto"/>
              <w:right w:val="single" w:sz="4" w:space="0" w:color="auto"/>
            </w:tcBorders>
            <w:shd w:val="clear" w:color="auto" w:fill="auto"/>
            <w:noWrap/>
            <w:vAlign w:val="bottom"/>
          </w:tcPr>
          <w:p w14:paraId="21A3D538" w14:textId="77777777" w:rsidR="008E5041" w:rsidRPr="00B83D66" w:rsidRDefault="00A63C26" w:rsidP="00151A88">
            <w:pPr>
              <w:rPr>
                <w:szCs w:val="24"/>
              </w:rPr>
            </w:pPr>
            <w:r>
              <w:rPr>
                <w:szCs w:val="24"/>
              </w:rPr>
              <w:fldChar w:fldCharType="begin">
                <w:ffData>
                  <w:name w:val="Text191"/>
                  <w:enabled/>
                  <w:calcOnExit w:val="0"/>
                  <w:statusText w:type="text" w:val="This is a text field to enter insurance payment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86"/>
          </w:p>
        </w:tc>
      </w:tr>
      <w:tr w:rsidR="008E5041" w:rsidRPr="00B83D66" w14:paraId="119B2AFC"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5E170B75" w14:textId="77777777" w:rsidR="008E5041" w:rsidRPr="00B83D66" w:rsidRDefault="008E5041" w:rsidP="00323C32">
            <w:pPr>
              <w:ind w:firstLineChars="200" w:firstLine="480"/>
              <w:rPr>
                <w:szCs w:val="24"/>
              </w:rPr>
            </w:pPr>
            <w:r w:rsidRPr="00B83D66">
              <w:rPr>
                <w:szCs w:val="24"/>
              </w:rPr>
              <w:lastRenderedPageBreak/>
              <w:t>Managed care</w:t>
            </w:r>
          </w:p>
        </w:tc>
        <w:bookmarkStart w:id="387" w:name="Text192"/>
        <w:tc>
          <w:tcPr>
            <w:tcW w:w="2550" w:type="dxa"/>
            <w:tcBorders>
              <w:top w:val="nil"/>
              <w:left w:val="single" w:sz="4" w:space="0" w:color="auto"/>
              <w:bottom w:val="single" w:sz="4" w:space="0" w:color="auto"/>
              <w:right w:val="single" w:sz="4" w:space="0" w:color="auto"/>
            </w:tcBorders>
            <w:shd w:val="clear" w:color="auto" w:fill="auto"/>
            <w:noWrap/>
            <w:vAlign w:val="bottom"/>
          </w:tcPr>
          <w:p w14:paraId="351F6CBC" w14:textId="77777777" w:rsidR="008E5041" w:rsidRPr="00B83D66" w:rsidRDefault="00A63C26" w:rsidP="00151A88">
            <w:pPr>
              <w:rPr>
                <w:szCs w:val="24"/>
              </w:rPr>
            </w:pPr>
            <w:r>
              <w:rPr>
                <w:szCs w:val="24"/>
              </w:rPr>
              <w:fldChar w:fldCharType="begin">
                <w:ffData>
                  <w:name w:val="Text192"/>
                  <w:enabled/>
                  <w:calcOnExit w:val="0"/>
                  <w:statusText w:type="text" w:val="This is a text field to enter managed car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87"/>
          </w:p>
        </w:tc>
      </w:tr>
      <w:tr w:rsidR="008E5041" w:rsidRPr="00FE7999" w14:paraId="259D0FA1"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8CCD25A" w14:textId="77777777" w:rsidR="008E5041" w:rsidRPr="00FE7999" w:rsidRDefault="008E5041" w:rsidP="00323C32">
            <w:pPr>
              <w:ind w:firstLineChars="200" w:firstLine="480"/>
              <w:rPr>
                <w:iCs/>
                <w:szCs w:val="24"/>
                <w:u w:val="single"/>
              </w:rPr>
            </w:pPr>
            <w:r w:rsidRPr="00FE7999">
              <w:rPr>
                <w:iCs/>
                <w:szCs w:val="24"/>
                <w:u w:val="single"/>
              </w:rPr>
              <w:t xml:space="preserve">per member/per month rate </w:t>
            </w:r>
          </w:p>
        </w:tc>
        <w:bookmarkStart w:id="388" w:name="Text193"/>
        <w:tc>
          <w:tcPr>
            <w:tcW w:w="2550" w:type="dxa"/>
            <w:tcBorders>
              <w:top w:val="nil"/>
              <w:left w:val="single" w:sz="4" w:space="0" w:color="auto"/>
              <w:bottom w:val="single" w:sz="4" w:space="0" w:color="auto"/>
              <w:right w:val="single" w:sz="4" w:space="0" w:color="auto"/>
            </w:tcBorders>
            <w:shd w:val="clear" w:color="auto" w:fill="auto"/>
            <w:noWrap/>
            <w:vAlign w:val="bottom"/>
          </w:tcPr>
          <w:p w14:paraId="34AE8124" w14:textId="77777777" w:rsidR="008E5041" w:rsidRPr="00FE7999" w:rsidRDefault="00A63C26" w:rsidP="00151A88">
            <w:pPr>
              <w:rPr>
                <w:iCs/>
                <w:szCs w:val="24"/>
              </w:rPr>
            </w:pPr>
            <w:r>
              <w:rPr>
                <w:iCs/>
                <w:szCs w:val="24"/>
              </w:rPr>
              <w:fldChar w:fldCharType="begin">
                <w:ffData>
                  <w:name w:val="Text193"/>
                  <w:enabled/>
                  <w:calcOnExit w:val="0"/>
                  <w:statusText w:type="text" w:val="This is a text field to enter per member per month rate."/>
                  <w:textInput/>
                </w:ffData>
              </w:fldChar>
            </w:r>
            <w:r>
              <w:rPr>
                <w:iCs/>
                <w:szCs w:val="24"/>
              </w:rPr>
              <w:instrText xml:space="preserve"> FORMTEXT </w:instrText>
            </w:r>
            <w:r>
              <w:rPr>
                <w:iCs/>
                <w:szCs w:val="24"/>
              </w:rPr>
            </w:r>
            <w:r>
              <w:rPr>
                <w:iCs/>
                <w:szCs w:val="24"/>
              </w:rPr>
              <w:fldChar w:fldCharType="separate"/>
            </w:r>
            <w:r w:rsidR="00151A88">
              <w:rPr>
                <w:iCs/>
                <w:szCs w:val="24"/>
              </w:rPr>
              <w:t> </w:t>
            </w:r>
            <w:r w:rsidR="00151A88">
              <w:rPr>
                <w:iCs/>
                <w:szCs w:val="24"/>
              </w:rPr>
              <w:t> </w:t>
            </w:r>
            <w:r w:rsidR="00151A88">
              <w:rPr>
                <w:iCs/>
                <w:szCs w:val="24"/>
              </w:rPr>
              <w:t> </w:t>
            </w:r>
            <w:r w:rsidR="00151A88">
              <w:rPr>
                <w:iCs/>
                <w:szCs w:val="24"/>
              </w:rPr>
              <w:t> </w:t>
            </w:r>
            <w:r w:rsidR="00151A88">
              <w:rPr>
                <w:iCs/>
                <w:szCs w:val="24"/>
              </w:rPr>
              <w:t> </w:t>
            </w:r>
            <w:r>
              <w:rPr>
                <w:iCs/>
                <w:szCs w:val="24"/>
              </w:rPr>
              <w:fldChar w:fldCharType="end"/>
            </w:r>
            <w:bookmarkEnd w:id="388"/>
          </w:p>
        </w:tc>
      </w:tr>
      <w:tr w:rsidR="008E5041" w:rsidRPr="00B83D66" w14:paraId="39DBFDF0"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156D6D41" w14:textId="77777777" w:rsidR="008E5041" w:rsidRPr="00B83D66" w:rsidRDefault="008E5041" w:rsidP="00323C32">
            <w:pPr>
              <w:ind w:firstLineChars="200" w:firstLine="480"/>
              <w:rPr>
                <w:szCs w:val="24"/>
              </w:rPr>
            </w:pPr>
            <w:r w:rsidRPr="00B83D66">
              <w:rPr>
                <w:szCs w:val="24"/>
              </w:rPr>
              <w:t>Fee for Service</w:t>
            </w:r>
          </w:p>
        </w:tc>
        <w:bookmarkStart w:id="389" w:name="Text194"/>
        <w:tc>
          <w:tcPr>
            <w:tcW w:w="2550" w:type="dxa"/>
            <w:tcBorders>
              <w:top w:val="nil"/>
              <w:left w:val="single" w:sz="4" w:space="0" w:color="auto"/>
              <w:bottom w:val="single" w:sz="4" w:space="0" w:color="auto"/>
              <w:right w:val="single" w:sz="4" w:space="0" w:color="auto"/>
            </w:tcBorders>
            <w:shd w:val="clear" w:color="auto" w:fill="auto"/>
            <w:noWrap/>
            <w:vAlign w:val="bottom"/>
          </w:tcPr>
          <w:p w14:paraId="22052152" w14:textId="77777777" w:rsidR="008E5041" w:rsidRPr="00B83D66" w:rsidRDefault="00A63C26" w:rsidP="00151A88">
            <w:pPr>
              <w:rPr>
                <w:szCs w:val="24"/>
              </w:rPr>
            </w:pPr>
            <w:r>
              <w:rPr>
                <w:szCs w:val="24"/>
              </w:rPr>
              <w:fldChar w:fldCharType="begin">
                <w:ffData>
                  <w:name w:val="Text194"/>
                  <w:enabled/>
                  <w:calcOnExit w:val="0"/>
                  <w:statusText w:type="text" w:val="This is a text field to enter fee for servic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89"/>
          </w:p>
        </w:tc>
      </w:tr>
      <w:tr w:rsidR="008E5041" w:rsidRPr="00B83D66" w14:paraId="6AA598DD"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47A9AE0A" w14:textId="77777777" w:rsidR="008E5041" w:rsidRPr="00B83D66" w:rsidRDefault="008E5041" w:rsidP="00323C32">
            <w:pPr>
              <w:rPr>
                <w:b/>
                <w:bCs/>
                <w:szCs w:val="24"/>
              </w:rPr>
            </w:pPr>
            <w:r w:rsidRPr="00B83D66">
              <w:rPr>
                <w:b/>
                <w:bCs/>
                <w:szCs w:val="24"/>
              </w:rPr>
              <w:t>Total Benefit Costs</w:t>
            </w:r>
          </w:p>
        </w:tc>
        <w:bookmarkStart w:id="390" w:name="Text196"/>
        <w:tc>
          <w:tcPr>
            <w:tcW w:w="2550" w:type="dxa"/>
            <w:tcBorders>
              <w:top w:val="nil"/>
              <w:left w:val="single" w:sz="4" w:space="0" w:color="auto"/>
              <w:bottom w:val="single" w:sz="4" w:space="0" w:color="auto"/>
              <w:right w:val="single" w:sz="4" w:space="0" w:color="auto"/>
            </w:tcBorders>
            <w:shd w:val="clear" w:color="auto" w:fill="auto"/>
            <w:noWrap/>
            <w:vAlign w:val="bottom"/>
          </w:tcPr>
          <w:p w14:paraId="538684E8" w14:textId="77777777" w:rsidR="008E5041" w:rsidRPr="00B83D66" w:rsidRDefault="00A63C26" w:rsidP="00151A88">
            <w:pPr>
              <w:rPr>
                <w:b/>
                <w:bCs/>
                <w:szCs w:val="24"/>
              </w:rPr>
            </w:pPr>
            <w:r>
              <w:rPr>
                <w:b/>
                <w:bCs/>
                <w:szCs w:val="24"/>
              </w:rPr>
              <w:fldChar w:fldCharType="begin">
                <w:ffData>
                  <w:name w:val="Text196"/>
                  <w:enabled/>
                  <w:calcOnExit w:val="0"/>
                  <w:statusText w:type="text" w:val="This is a text field to enter total benefit costs."/>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390"/>
          </w:p>
        </w:tc>
      </w:tr>
      <w:tr w:rsidR="008E5041" w:rsidRPr="00B83D66" w14:paraId="51F28087"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6DE6354B" w14:textId="77777777" w:rsidR="008E5041" w:rsidRPr="00B83D66" w:rsidRDefault="008E5041" w:rsidP="00323C32">
            <w:pPr>
              <w:rPr>
                <w:szCs w:val="24"/>
              </w:rPr>
            </w:pPr>
            <w:r w:rsidRPr="00B83D66">
              <w:rPr>
                <w:szCs w:val="24"/>
              </w:rPr>
              <w:t>(Offsetting beneficiary cost sharing payments)</w:t>
            </w:r>
          </w:p>
        </w:tc>
        <w:bookmarkStart w:id="391" w:name="Text197"/>
        <w:tc>
          <w:tcPr>
            <w:tcW w:w="2550" w:type="dxa"/>
            <w:tcBorders>
              <w:top w:val="nil"/>
              <w:left w:val="single" w:sz="4" w:space="0" w:color="auto"/>
              <w:bottom w:val="single" w:sz="4" w:space="0" w:color="auto"/>
              <w:right w:val="single" w:sz="4" w:space="0" w:color="auto"/>
            </w:tcBorders>
            <w:shd w:val="clear" w:color="auto" w:fill="auto"/>
            <w:noWrap/>
            <w:vAlign w:val="bottom"/>
          </w:tcPr>
          <w:p w14:paraId="33976460" w14:textId="77777777" w:rsidR="008E5041" w:rsidRPr="00B83D66" w:rsidRDefault="00A63C26" w:rsidP="00151A88">
            <w:pPr>
              <w:rPr>
                <w:szCs w:val="24"/>
              </w:rPr>
            </w:pPr>
            <w:r>
              <w:rPr>
                <w:szCs w:val="24"/>
              </w:rPr>
              <w:fldChar w:fldCharType="begin">
                <w:ffData>
                  <w:name w:val="Text197"/>
                  <w:enabled/>
                  <w:calcOnExit w:val="0"/>
                  <w:statusText w:type="text" w:val="This is a text field to enter offsetting beneficiary cost sharing payment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91"/>
          </w:p>
        </w:tc>
      </w:tr>
      <w:tr w:rsidR="008E5041" w:rsidRPr="00B83D66" w14:paraId="036A5B61"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5F39AA16" w14:textId="77777777" w:rsidR="008E5041" w:rsidRPr="00B83D66" w:rsidRDefault="008E5041" w:rsidP="00323C32">
            <w:pPr>
              <w:rPr>
                <w:b/>
                <w:bCs/>
                <w:szCs w:val="24"/>
              </w:rPr>
            </w:pPr>
            <w:r w:rsidRPr="00B83D66">
              <w:rPr>
                <w:b/>
                <w:bCs/>
                <w:szCs w:val="24"/>
              </w:rPr>
              <w:t>Net Benefit Costs</w:t>
            </w:r>
          </w:p>
        </w:tc>
        <w:bookmarkStart w:id="392" w:name="Text198"/>
        <w:tc>
          <w:tcPr>
            <w:tcW w:w="2550" w:type="dxa"/>
            <w:tcBorders>
              <w:top w:val="nil"/>
              <w:left w:val="single" w:sz="4" w:space="0" w:color="auto"/>
              <w:bottom w:val="single" w:sz="4" w:space="0" w:color="auto"/>
              <w:right w:val="single" w:sz="4" w:space="0" w:color="auto"/>
            </w:tcBorders>
            <w:shd w:val="clear" w:color="auto" w:fill="auto"/>
            <w:noWrap/>
            <w:vAlign w:val="bottom"/>
          </w:tcPr>
          <w:p w14:paraId="423EEF2D" w14:textId="77777777" w:rsidR="008E5041" w:rsidRPr="00B83D66" w:rsidRDefault="00A63C26" w:rsidP="00151A88">
            <w:pPr>
              <w:rPr>
                <w:b/>
                <w:bCs/>
                <w:szCs w:val="24"/>
              </w:rPr>
            </w:pPr>
            <w:r>
              <w:rPr>
                <w:b/>
                <w:bCs/>
                <w:szCs w:val="24"/>
              </w:rPr>
              <w:fldChar w:fldCharType="begin">
                <w:ffData>
                  <w:name w:val="Text198"/>
                  <w:enabled/>
                  <w:calcOnExit w:val="0"/>
                  <w:statusText w:type="text" w:val="This is a text field to enter net benefit costs"/>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392"/>
          </w:p>
        </w:tc>
      </w:tr>
      <w:tr w:rsidR="00FE7999" w:rsidRPr="00B83D66" w14:paraId="6BA8B8C0"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22405D66" w14:textId="77777777" w:rsidR="00FE7999" w:rsidRPr="00B154B5" w:rsidRDefault="00B154B5" w:rsidP="00B154B5">
            <w:pPr>
              <w:rPr>
                <w:b/>
                <w:bCs/>
                <w:szCs w:val="24"/>
              </w:rPr>
            </w:pPr>
            <w:r w:rsidRPr="00B154B5">
              <w:rPr>
                <w:b/>
                <w:bCs/>
                <w:szCs w:val="24"/>
              </w:rPr>
              <w:t xml:space="preserve">Cost of </w:t>
            </w:r>
            <w:r w:rsidR="00FE7999" w:rsidRPr="00B154B5">
              <w:rPr>
                <w:b/>
                <w:bCs/>
                <w:szCs w:val="24"/>
              </w:rPr>
              <w:t xml:space="preserve">Proposed SPA </w:t>
            </w:r>
            <w:r w:rsidRPr="00B154B5">
              <w:rPr>
                <w:b/>
                <w:bCs/>
                <w:szCs w:val="24"/>
              </w:rPr>
              <w:t>C</w:t>
            </w:r>
            <w:r w:rsidR="00FE7999" w:rsidRPr="00B154B5">
              <w:rPr>
                <w:b/>
                <w:bCs/>
                <w:szCs w:val="24"/>
              </w:rPr>
              <w:t>hanges</w:t>
            </w:r>
            <w:r>
              <w:rPr>
                <w:b/>
                <w:bCs/>
                <w:szCs w:val="24"/>
              </w:rPr>
              <w:t xml:space="preserve"> – Benefit</w:t>
            </w:r>
          </w:p>
        </w:tc>
        <w:bookmarkStart w:id="393" w:name="Text199"/>
        <w:tc>
          <w:tcPr>
            <w:tcW w:w="2550" w:type="dxa"/>
            <w:tcBorders>
              <w:top w:val="nil"/>
              <w:left w:val="single" w:sz="4" w:space="0" w:color="auto"/>
              <w:bottom w:val="single" w:sz="4" w:space="0" w:color="auto"/>
              <w:right w:val="single" w:sz="4" w:space="0" w:color="auto"/>
            </w:tcBorders>
            <w:shd w:val="clear" w:color="auto" w:fill="auto"/>
            <w:noWrap/>
            <w:vAlign w:val="bottom"/>
          </w:tcPr>
          <w:p w14:paraId="1A4BDEA2" w14:textId="77777777" w:rsidR="00FE7999" w:rsidRPr="00B83D66" w:rsidRDefault="00A63C26" w:rsidP="00151A88">
            <w:pPr>
              <w:rPr>
                <w:b/>
                <w:bCs/>
                <w:szCs w:val="24"/>
              </w:rPr>
            </w:pPr>
            <w:r>
              <w:rPr>
                <w:b/>
                <w:bCs/>
                <w:szCs w:val="24"/>
              </w:rPr>
              <w:fldChar w:fldCharType="begin">
                <w:ffData>
                  <w:name w:val="Text199"/>
                  <w:enabled/>
                  <w:calcOnExit w:val="0"/>
                  <w:statusText w:type="text" w:val="This is a text field to enter cost of proposed SPA changes - benefit."/>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393"/>
          </w:p>
        </w:tc>
      </w:tr>
      <w:tr w:rsidR="008E5041" w:rsidRPr="00B83D66" w14:paraId="76241F57"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42C49E07" w14:textId="77777777" w:rsidR="008E5041" w:rsidRPr="00B83D66" w:rsidRDefault="008E5041" w:rsidP="00323C32">
            <w:pPr>
              <w:rPr>
                <w:szCs w:val="24"/>
              </w:rPr>
            </w:pPr>
            <w:r w:rsidRPr="00B83D66">
              <w:rPr>
                <w:szCs w:val="24"/>
              </w:rPr>
              <w:t> </w:t>
            </w: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0BEF4B30" w14:textId="77777777" w:rsidR="008E5041" w:rsidRPr="00B83D66" w:rsidRDefault="008E5041" w:rsidP="00A63C26">
            <w:pPr>
              <w:rPr>
                <w:szCs w:val="24"/>
              </w:rPr>
            </w:pPr>
          </w:p>
        </w:tc>
      </w:tr>
      <w:tr w:rsidR="008E5041" w:rsidRPr="00B83D66" w14:paraId="29A282AD"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62D34191" w14:textId="77777777" w:rsidR="008E5041" w:rsidRPr="00B83D66" w:rsidRDefault="008E5041" w:rsidP="00323C32">
            <w:pPr>
              <w:rPr>
                <w:b/>
                <w:bCs/>
                <w:szCs w:val="24"/>
              </w:rPr>
            </w:pPr>
            <w:r w:rsidRPr="00B83D66">
              <w:rPr>
                <w:b/>
                <w:bCs/>
                <w:szCs w:val="24"/>
              </w:rPr>
              <w:t>Administration Costs</w:t>
            </w: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5D874658" w14:textId="77777777" w:rsidR="008E5041" w:rsidRPr="00B83D66" w:rsidRDefault="008E5041" w:rsidP="00151A88">
            <w:pPr>
              <w:rPr>
                <w:szCs w:val="24"/>
              </w:rPr>
            </w:pPr>
          </w:p>
        </w:tc>
      </w:tr>
      <w:tr w:rsidR="008E5041" w:rsidRPr="00B83D66" w14:paraId="65C9B80B" w14:textId="77777777" w:rsidTr="00860A53">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5A7BDF1E" w14:textId="77777777" w:rsidR="008E5041" w:rsidRPr="00B83D66" w:rsidRDefault="008E5041" w:rsidP="00323C32">
            <w:pPr>
              <w:ind w:firstLineChars="200" w:firstLine="480"/>
              <w:rPr>
                <w:szCs w:val="24"/>
              </w:rPr>
            </w:pPr>
            <w:r w:rsidRPr="00B83D66">
              <w:rPr>
                <w:szCs w:val="24"/>
              </w:rPr>
              <w:t>Personnel</w:t>
            </w:r>
          </w:p>
        </w:tc>
        <w:bookmarkStart w:id="394" w:name="Text201"/>
        <w:tc>
          <w:tcPr>
            <w:tcW w:w="2550" w:type="dxa"/>
            <w:tcBorders>
              <w:top w:val="nil"/>
              <w:left w:val="single" w:sz="4" w:space="0" w:color="auto"/>
              <w:bottom w:val="single" w:sz="4" w:space="0" w:color="auto"/>
              <w:right w:val="single" w:sz="4" w:space="0" w:color="auto"/>
            </w:tcBorders>
            <w:shd w:val="clear" w:color="auto" w:fill="auto"/>
            <w:noWrap/>
            <w:vAlign w:val="bottom"/>
          </w:tcPr>
          <w:p w14:paraId="5D2B6B8C" w14:textId="77777777" w:rsidR="008E5041" w:rsidRPr="00B83D66" w:rsidRDefault="00A63C26" w:rsidP="00151A88">
            <w:pPr>
              <w:rPr>
                <w:szCs w:val="24"/>
              </w:rPr>
            </w:pPr>
            <w:r>
              <w:rPr>
                <w:szCs w:val="24"/>
              </w:rPr>
              <w:fldChar w:fldCharType="begin">
                <w:ffData>
                  <w:name w:val="Text201"/>
                  <w:enabled/>
                  <w:calcOnExit w:val="0"/>
                  <w:statusText w:type="text" w:val="This is a text field to enter personnell."/>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94"/>
          </w:p>
        </w:tc>
      </w:tr>
      <w:tr w:rsidR="008E5041" w:rsidRPr="00B83D66" w14:paraId="2754C1DC" w14:textId="77777777" w:rsidTr="00860A53">
        <w:trPr>
          <w:trHeight w:val="255"/>
          <w:jc w:val="center"/>
        </w:trPr>
        <w:tc>
          <w:tcPr>
            <w:tcW w:w="525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6A66434" w14:textId="77777777" w:rsidR="008E5041" w:rsidRPr="00B83D66" w:rsidRDefault="008E5041" w:rsidP="00323C32">
            <w:pPr>
              <w:ind w:firstLineChars="200" w:firstLine="480"/>
              <w:rPr>
                <w:szCs w:val="24"/>
              </w:rPr>
            </w:pPr>
            <w:r w:rsidRPr="00B83D66">
              <w:rPr>
                <w:szCs w:val="24"/>
              </w:rPr>
              <w:t>General administration</w:t>
            </w:r>
          </w:p>
        </w:tc>
        <w:bookmarkStart w:id="395" w:name="Text202"/>
        <w:tc>
          <w:tcPr>
            <w:tcW w:w="25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EC913" w14:textId="77777777" w:rsidR="008E5041" w:rsidRPr="00B83D66" w:rsidRDefault="00A63C26" w:rsidP="00151A88">
            <w:pPr>
              <w:rPr>
                <w:szCs w:val="24"/>
              </w:rPr>
            </w:pPr>
            <w:r>
              <w:rPr>
                <w:szCs w:val="24"/>
              </w:rPr>
              <w:fldChar w:fldCharType="begin">
                <w:ffData>
                  <w:name w:val="Text202"/>
                  <w:enabled/>
                  <w:calcOnExit w:val="0"/>
                  <w:statusText w:type="text" w:val="This is a text field to enter general administration."/>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95"/>
          </w:p>
        </w:tc>
      </w:tr>
      <w:tr w:rsidR="008E5041" w:rsidRPr="00B83D66" w14:paraId="61398DAF" w14:textId="77777777" w:rsidTr="00A63C26">
        <w:trPr>
          <w:trHeight w:val="255"/>
          <w:jc w:val="center"/>
        </w:trPr>
        <w:tc>
          <w:tcPr>
            <w:tcW w:w="52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DD43C" w14:textId="77777777" w:rsidR="008E5041" w:rsidRPr="00B83D66" w:rsidRDefault="008E5041" w:rsidP="00323C32">
            <w:pPr>
              <w:ind w:firstLineChars="200" w:firstLine="480"/>
              <w:rPr>
                <w:szCs w:val="24"/>
              </w:rPr>
            </w:pPr>
            <w:r w:rsidRPr="00B83D66">
              <w:rPr>
                <w:szCs w:val="24"/>
              </w:rPr>
              <w:t>Contractors/Brokers</w:t>
            </w:r>
          </w:p>
        </w:tc>
        <w:bookmarkStart w:id="396" w:name="Text203"/>
        <w:tc>
          <w:tcPr>
            <w:tcW w:w="25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3EE4B" w14:textId="77777777" w:rsidR="008E5041" w:rsidRPr="00B83D66" w:rsidRDefault="00A63C26" w:rsidP="00151A88">
            <w:pPr>
              <w:rPr>
                <w:szCs w:val="24"/>
              </w:rPr>
            </w:pPr>
            <w:r>
              <w:rPr>
                <w:szCs w:val="24"/>
              </w:rPr>
              <w:fldChar w:fldCharType="begin">
                <w:ffData>
                  <w:name w:val="Text203"/>
                  <w:enabled/>
                  <w:calcOnExit w:val="0"/>
                  <w:statusText w:type="text" w:val="This is a text field to enter contractors / broker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96"/>
          </w:p>
        </w:tc>
      </w:tr>
      <w:tr w:rsidR="008E5041" w:rsidRPr="00B83D66" w14:paraId="1E0AAEBB"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77FD55A0" w14:textId="77777777" w:rsidR="008E5041" w:rsidRPr="00B83D66" w:rsidRDefault="008E5041" w:rsidP="00323C32">
            <w:pPr>
              <w:ind w:firstLineChars="200" w:firstLine="480"/>
              <w:rPr>
                <w:szCs w:val="24"/>
              </w:rPr>
            </w:pPr>
            <w:r w:rsidRPr="00B83D66">
              <w:rPr>
                <w:szCs w:val="24"/>
              </w:rPr>
              <w:t>Claims Processing</w:t>
            </w:r>
          </w:p>
        </w:tc>
        <w:bookmarkStart w:id="397" w:name="Text204"/>
        <w:tc>
          <w:tcPr>
            <w:tcW w:w="2550" w:type="dxa"/>
            <w:tcBorders>
              <w:top w:val="nil"/>
              <w:left w:val="single" w:sz="4" w:space="0" w:color="auto"/>
              <w:bottom w:val="single" w:sz="4" w:space="0" w:color="auto"/>
              <w:right w:val="single" w:sz="4" w:space="0" w:color="auto"/>
            </w:tcBorders>
            <w:shd w:val="clear" w:color="auto" w:fill="auto"/>
            <w:noWrap/>
            <w:vAlign w:val="bottom"/>
          </w:tcPr>
          <w:p w14:paraId="4CCAE046" w14:textId="77777777" w:rsidR="008E5041" w:rsidRPr="00B83D66" w:rsidRDefault="00A63C26" w:rsidP="00151A88">
            <w:pPr>
              <w:rPr>
                <w:szCs w:val="24"/>
              </w:rPr>
            </w:pPr>
            <w:r>
              <w:rPr>
                <w:szCs w:val="24"/>
              </w:rPr>
              <w:fldChar w:fldCharType="begin">
                <w:ffData>
                  <w:name w:val="Text204"/>
                  <w:enabled/>
                  <w:calcOnExit w:val="0"/>
                  <w:statusText w:type="text" w:val="This is a text field to enter claims / processing."/>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97"/>
          </w:p>
        </w:tc>
      </w:tr>
      <w:tr w:rsidR="008E5041" w:rsidRPr="00B83D66" w14:paraId="1D7400D6"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1ADDF27C" w14:textId="77777777" w:rsidR="008E5041" w:rsidRPr="00B83D66" w:rsidRDefault="008E5041" w:rsidP="00323C32">
            <w:pPr>
              <w:ind w:firstLineChars="200" w:firstLine="480"/>
              <w:rPr>
                <w:szCs w:val="24"/>
              </w:rPr>
            </w:pPr>
            <w:r w:rsidRPr="00B83D66">
              <w:rPr>
                <w:szCs w:val="24"/>
              </w:rPr>
              <w:t>Outreach/marketing costs</w:t>
            </w:r>
          </w:p>
        </w:tc>
        <w:bookmarkStart w:id="398" w:name="Text205"/>
        <w:tc>
          <w:tcPr>
            <w:tcW w:w="2550" w:type="dxa"/>
            <w:tcBorders>
              <w:top w:val="nil"/>
              <w:left w:val="single" w:sz="4" w:space="0" w:color="auto"/>
              <w:bottom w:val="single" w:sz="4" w:space="0" w:color="auto"/>
              <w:right w:val="single" w:sz="4" w:space="0" w:color="auto"/>
            </w:tcBorders>
            <w:shd w:val="clear" w:color="auto" w:fill="auto"/>
            <w:noWrap/>
            <w:vAlign w:val="bottom"/>
          </w:tcPr>
          <w:p w14:paraId="4FAC3B83" w14:textId="77777777" w:rsidR="008E5041" w:rsidRPr="00B83D66" w:rsidRDefault="00A63C26" w:rsidP="00151A88">
            <w:pPr>
              <w:rPr>
                <w:szCs w:val="24"/>
              </w:rPr>
            </w:pPr>
            <w:r>
              <w:rPr>
                <w:szCs w:val="24"/>
              </w:rPr>
              <w:fldChar w:fldCharType="begin">
                <w:ffData>
                  <w:name w:val="Text205"/>
                  <w:enabled/>
                  <w:calcOnExit w:val="0"/>
                  <w:statusText w:type="text" w:val="This is a text field to enter outreach / marketing cost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98"/>
          </w:p>
        </w:tc>
      </w:tr>
      <w:tr w:rsidR="00F84E7A" w:rsidRPr="00B83D66" w14:paraId="33626C60"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650C8F8" w14:textId="77777777" w:rsidR="00F84E7A" w:rsidRPr="00B83D66" w:rsidRDefault="00F84E7A" w:rsidP="00B2593B">
            <w:pPr>
              <w:ind w:firstLineChars="200" w:firstLine="480"/>
              <w:rPr>
                <w:szCs w:val="24"/>
              </w:rPr>
            </w:pPr>
            <w:r w:rsidRPr="00B83D66">
              <w:rPr>
                <w:szCs w:val="24"/>
              </w:rPr>
              <w:t>Health Services Initiatives</w:t>
            </w:r>
          </w:p>
        </w:tc>
        <w:bookmarkStart w:id="399" w:name="Text206"/>
        <w:tc>
          <w:tcPr>
            <w:tcW w:w="2550" w:type="dxa"/>
            <w:tcBorders>
              <w:top w:val="nil"/>
              <w:left w:val="single" w:sz="4" w:space="0" w:color="auto"/>
              <w:bottom w:val="single" w:sz="4" w:space="0" w:color="auto"/>
              <w:right w:val="single" w:sz="4" w:space="0" w:color="auto"/>
            </w:tcBorders>
            <w:shd w:val="clear" w:color="auto" w:fill="auto"/>
            <w:noWrap/>
            <w:vAlign w:val="bottom"/>
          </w:tcPr>
          <w:p w14:paraId="643A808C" w14:textId="77777777" w:rsidR="00F84E7A" w:rsidRPr="00B83D66" w:rsidRDefault="00A63C26" w:rsidP="00151A88">
            <w:pPr>
              <w:rPr>
                <w:szCs w:val="24"/>
              </w:rPr>
            </w:pPr>
            <w:r>
              <w:rPr>
                <w:szCs w:val="24"/>
              </w:rPr>
              <w:fldChar w:fldCharType="begin">
                <w:ffData>
                  <w:name w:val="Text206"/>
                  <w:enabled/>
                  <w:calcOnExit w:val="0"/>
                  <w:statusText w:type="text" w:val="This is a text field to enter health services initiative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399"/>
          </w:p>
        </w:tc>
      </w:tr>
      <w:tr w:rsidR="008E5041" w:rsidRPr="00B83D66" w14:paraId="6F00BB2B"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61E47FD5" w14:textId="77777777" w:rsidR="008E5041" w:rsidRPr="00B83D66" w:rsidRDefault="008E5041" w:rsidP="00323C32">
            <w:pPr>
              <w:ind w:firstLineChars="200" w:firstLine="480"/>
              <w:rPr>
                <w:szCs w:val="24"/>
              </w:rPr>
            </w:pPr>
            <w:r w:rsidRPr="00B83D66">
              <w:rPr>
                <w:szCs w:val="24"/>
              </w:rPr>
              <w:t>Other</w:t>
            </w:r>
          </w:p>
        </w:tc>
        <w:bookmarkStart w:id="400" w:name="Text207"/>
        <w:tc>
          <w:tcPr>
            <w:tcW w:w="2550" w:type="dxa"/>
            <w:tcBorders>
              <w:top w:val="nil"/>
              <w:left w:val="single" w:sz="4" w:space="0" w:color="auto"/>
              <w:bottom w:val="single" w:sz="4" w:space="0" w:color="auto"/>
              <w:right w:val="single" w:sz="4" w:space="0" w:color="auto"/>
            </w:tcBorders>
            <w:shd w:val="clear" w:color="auto" w:fill="auto"/>
            <w:noWrap/>
            <w:vAlign w:val="bottom"/>
          </w:tcPr>
          <w:p w14:paraId="1608E9DF" w14:textId="77777777" w:rsidR="008E5041" w:rsidRPr="00B83D66" w:rsidRDefault="00A63C26" w:rsidP="00151A88">
            <w:pPr>
              <w:rPr>
                <w:szCs w:val="24"/>
              </w:rPr>
            </w:pPr>
            <w:r>
              <w:rPr>
                <w:szCs w:val="24"/>
              </w:rPr>
              <w:fldChar w:fldCharType="begin">
                <w:ffData>
                  <w:name w:val="Text207"/>
                  <w:enabled/>
                  <w:calcOnExit w:val="0"/>
                  <w:statusText w:type="text" w:val="This is a text field to enter other."/>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400"/>
          </w:p>
        </w:tc>
      </w:tr>
      <w:tr w:rsidR="008E5041" w:rsidRPr="00B83D66" w14:paraId="27DDCE68"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A195271" w14:textId="77777777" w:rsidR="008E5041" w:rsidRPr="00B83D66" w:rsidRDefault="008E5041" w:rsidP="00323C32">
            <w:pPr>
              <w:rPr>
                <w:b/>
                <w:bCs/>
                <w:szCs w:val="24"/>
              </w:rPr>
            </w:pPr>
            <w:r w:rsidRPr="00B83D66">
              <w:rPr>
                <w:b/>
                <w:bCs/>
                <w:szCs w:val="24"/>
              </w:rPr>
              <w:t>Total Administration Costs</w:t>
            </w:r>
          </w:p>
        </w:tc>
        <w:bookmarkStart w:id="401" w:name="Text208"/>
        <w:tc>
          <w:tcPr>
            <w:tcW w:w="2550" w:type="dxa"/>
            <w:tcBorders>
              <w:top w:val="nil"/>
              <w:left w:val="single" w:sz="4" w:space="0" w:color="auto"/>
              <w:bottom w:val="single" w:sz="4" w:space="0" w:color="auto"/>
              <w:right w:val="single" w:sz="4" w:space="0" w:color="auto"/>
            </w:tcBorders>
            <w:shd w:val="clear" w:color="auto" w:fill="auto"/>
            <w:noWrap/>
            <w:vAlign w:val="bottom"/>
          </w:tcPr>
          <w:p w14:paraId="087C693C" w14:textId="77777777" w:rsidR="008E5041" w:rsidRPr="00B83D66" w:rsidRDefault="00A63C26" w:rsidP="00151A88">
            <w:pPr>
              <w:rPr>
                <w:b/>
                <w:bCs/>
                <w:szCs w:val="24"/>
              </w:rPr>
            </w:pPr>
            <w:r>
              <w:rPr>
                <w:b/>
                <w:bCs/>
                <w:szCs w:val="24"/>
              </w:rPr>
              <w:fldChar w:fldCharType="begin">
                <w:ffData>
                  <w:name w:val="Text208"/>
                  <w:enabled/>
                  <w:calcOnExit w:val="0"/>
                  <w:statusText w:type="text" w:val="This is a text field to enter total administration costs."/>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401"/>
          </w:p>
        </w:tc>
      </w:tr>
      <w:tr w:rsidR="008E5041" w:rsidRPr="00B83D66" w14:paraId="764E35AD"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3443AAF" w14:textId="77777777" w:rsidR="008E5041" w:rsidRPr="00B83D66" w:rsidRDefault="008E5041" w:rsidP="00323C32">
            <w:pPr>
              <w:rPr>
                <w:szCs w:val="24"/>
              </w:rPr>
            </w:pPr>
            <w:r w:rsidRPr="00B83D66">
              <w:rPr>
                <w:szCs w:val="24"/>
              </w:rPr>
              <w:t>10% Administrative Cap</w:t>
            </w:r>
          </w:p>
        </w:tc>
        <w:bookmarkStart w:id="402" w:name="Text209"/>
        <w:tc>
          <w:tcPr>
            <w:tcW w:w="2550" w:type="dxa"/>
            <w:tcBorders>
              <w:top w:val="nil"/>
              <w:left w:val="single" w:sz="4" w:space="0" w:color="auto"/>
              <w:bottom w:val="single" w:sz="4" w:space="0" w:color="auto"/>
              <w:right w:val="single" w:sz="4" w:space="0" w:color="auto"/>
            </w:tcBorders>
            <w:shd w:val="clear" w:color="auto" w:fill="auto"/>
            <w:noWrap/>
            <w:vAlign w:val="bottom"/>
          </w:tcPr>
          <w:p w14:paraId="6B8C0950" w14:textId="77777777" w:rsidR="008E5041" w:rsidRPr="00B83D66" w:rsidRDefault="006706AA" w:rsidP="00151A88">
            <w:pPr>
              <w:rPr>
                <w:szCs w:val="24"/>
              </w:rPr>
            </w:pPr>
            <w:r>
              <w:rPr>
                <w:szCs w:val="24"/>
              </w:rPr>
              <w:fldChar w:fldCharType="begin">
                <w:ffData>
                  <w:name w:val="Text209"/>
                  <w:enabled/>
                  <w:calcOnExit w:val="0"/>
                  <w:statusText w:type="text" w:val="This is a text field to enter 10% administrative cap."/>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402"/>
          </w:p>
        </w:tc>
      </w:tr>
      <w:tr w:rsidR="0008121B" w:rsidRPr="0008121B" w14:paraId="2BE4E12B" w14:textId="77777777" w:rsidTr="00A63C26">
        <w:trPr>
          <w:trHeight w:val="270"/>
          <w:jc w:val="center"/>
        </w:trPr>
        <w:tc>
          <w:tcPr>
            <w:tcW w:w="5250" w:type="dxa"/>
            <w:tcBorders>
              <w:top w:val="nil"/>
              <w:left w:val="single" w:sz="8" w:space="0" w:color="auto"/>
              <w:bottom w:val="single" w:sz="8" w:space="0" w:color="auto"/>
              <w:right w:val="single" w:sz="4" w:space="0" w:color="auto"/>
            </w:tcBorders>
            <w:shd w:val="clear" w:color="auto" w:fill="auto"/>
            <w:noWrap/>
            <w:vAlign w:val="bottom"/>
          </w:tcPr>
          <w:p w14:paraId="316E291B" w14:textId="77777777" w:rsidR="0008121B" w:rsidRPr="0008121B" w:rsidRDefault="0008121B" w:rsidP="00427CF5">
            <w:pPr>
              <w:rPr>
                <w:szCs w:val="24"/>
              </w:rPr>
            </w:pP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6A2BC301" w14:textId="77777777" w:rsidR="0008121B" w:rsidRPr="0008121B" w:rsidRDefault="0008121B" w:rsidP="00A63C26">
            <w:pPr>
              <w:rPr>
                <w:bCs/>
                <w:szCs w:val="24"/>
              </w:rPr>
            </w:pPr>
          </w:p>
        </w:tc>
      </w:tr>
      <w:tr w:rsidR="0008121B" w:rsidRPr="00B154B5" w14:paraId="0047BA97" w14:textId="77777777" w:rsidTr="00A63C26">
        <w:trPr>
          <w:trHeight w:val="270"/>
          <w:jc w:val="center"/>
        </w:trPr>
        <w:tc>
          <w:tcPr>
            <w:tcW w:w="5250" w:type="dxa"/>
            <w:tcBorders>
              <w:top w:val="nil"/>
              <w:left w:val="single" w:sz="8" w:space="0" w:color="auto"/>
              <w:bottom w:val="single" w:sz="8" w:space="0" w:color="auto"/>
              <w:right w:val="single" w:sz="4" w:space="0" w:color="auto"/>
            </w:tcBorders>
            <w:shd w:val="clear" w:color="auto" w:fill="auto"/>
            <w:noWrap/>
            <w:vAlign w:val="bottom"/>
          </w:tcPr>
          <w:p w14:paraId="069F065E" w14:textId="77777777" w:rsidR="0008121B" w:rsidRPr="00B154B5" w:rsidRDefault="0008121B" w:rsidP="00427CF5">
            <w:pPr>
              <w:rPr>
                <w:b/>
                <w:szCs w:val="24"/>
              </w:rPr>
            </w:pPr>
            <w:r>
              <w:rPr>
                <w:b/>
                <w:szCs w:val="24"/>
              </w:rPr>
              <w:t>Cost of Proposed SPA Changes</w:t>
            </w:r>
          </w:p>
        </w:tc>
        <w:bookmarkStart w:id="403" w:name="Text210"/>
        <w:tc>
          <w:tcPr>
            <w:tcW w:w="2550" w:type="dxa"/>
            <w:tcBorders>
              <w:top w:val="nil"/>
              <w:left w:val="single" w:sz="4" w:space="0" w:color="auto"/>
              <w:bottom w:val="single" w:sz="4" w:space="0" w:color="auto"/>
              <w:right w:val="single" w:sz="4" w:space="0" w:color="auto"/>
            </w:tcBorders>
            <w:shd w:val="clear" w:color="auto" w:fill="auto"/>
            <w:noWrap/>
            <w:vAlign w:val="bottom"/>
          </w:tcPr>
          <w:p w14:paraId="1DC3EC2A" w14:textId="77777777" w:rsidR="0008121B" w:rsidRPr="0008121B" w:rsidRDefault="006706AA" w:rsidP="00151A88">
            <w:pPr>
              <w:rPr>
                <w:bCs/>
                <w:szCs w:val="24"/>
              </w:rPr>
            </w:pPr>
            <w:r>
              <w:rPr>
                <w:bCs/>
                <w:szCs w:val="24"/>
              </w:rPr>
              <w:fldChar w:fldCharType="begin">
                <w:ffData>
                  <w:name w:val="Text210"/>
                  <w:enabled/>
                  <w:calcOnExit w:val="0"/>
                  <w:statusText w:type="text" w:val="This is a text field to enter cost of proposed SPA changes."/>
                  <w:textInput/>
                </w:ffData>
              </w:fldChar>
            </w:r>
            <w:r>
              <w:rPr>
                <w:bCs/>
                <w:szCs w:val="24"/>
              </w:rPr>
              <w:instrText xml:space="preserve"> FORMTEXT </w:instrText>
            </w:r>
            <w:r>
              <w:rPr>
                <w:bCs/>
                <w:szCs w:val="24"/>
              </w:rPr>
            </w:r>
            <w:r>
              <w:rPr>
                <w:bCs/>
                <w:szCs w:val="24"/>
              </w:rPr>
              <w:fldChar w:fldCharType="separate"/>
            </w:r>
            <w:r w:rsidR="00151A88">
              <w:rPr>
                <w:bCs/>
                <w:szCs w:val="24"/>
              </w:rPr>
              <w:t> </w:t>
            </w:r>
            <w:r w:rsidR="00151A88">
              <w:rPr>
                <w:bCs/>
                <w:szCs w:val="24"/>
              </w:rPr>
              <w:t> </w:t>
            </w:r>
            <w:r w:rsidR="00151A88">
              <w:rPr>
                <w:bCs/>
                <w:szCs w:val="24"/>
              </w:rPr>
              <w:t> </w:t>
            </w:r>
            <w:r w:rsidR="00151A88">
              <w:rPr>
                <w:bCs/>
                <w:szCs w:val="24"/>
              </w:rPr>
              <w:t> </w:t>
            </w:r>
            <w:r w:rsidR="00151A88">
              <w:rPr>
                <w:bCs/>
                <w:szCs w:val="24"/>
              </w:rPr>
              <w:t> </w:t>
            </w:r>
            <w:r>
              <w:rPr>
                <w:bCs/>
                <w:szCs w:val="24"/>
              </w:rPr>
              <w:fldChar w:fldCharType="end"/>
            </w:r>
            <w:bookmarkEnd w:id="403"/>
          </w:p>
        </w:tc>
      </w:tr>
      <w:tr w:rsidR="008E5041" w:rsidRPr="00B83D66" w14:paraId="13D22F41"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5ACDD03A" w14:textId="77777777" w:rsidR="008E5041" w:rsidRPr="00B83D66" w:rsidRDefault="008E5041" w:rsidP="00323C32">
            <w:pPr>
              <w:rPr>
                <w:szCs w:val="24"/>
              </w:rPr>
            </w:pPr>
            <w:r w:rsidRPr="00B83D66">
              <w:rPr>
                <w:szCs w:val="24"/>
              </w:rPr>
              <w:t> </w:t>
            </w: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24BA22B5" w14:textId="77777777" w:rsidR="008E5041" w:rsidRPr="00B83D66" w:rsidRDefault="008E5041" w:rsidP="00A63C26">
            <w:pPr>
              <w:rPr>
                <w:szCs w:val="24"/>
              </w:rPr>
            </w:pPr>
          </w:p>
        </w:tc>
      </w:tr>
      <w:tr w:rsidR="008E5041" w:rsidRPr="00B83D66" w14:paraId="514BAB3A"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16B9E9E" w14:textId="77777777" w:rsidR="008E5041" w:rsidRPr="00B83D66" w:rsidRDefault="008E5041" w:rsidP="00323C32">
            <w:pPr>
              <w:rPr>
                <w:szCs w:val="24"/>
              </w:rPr>
            </w:pPr>
            <w:r w:rsidRPr="00B83D66">
              <w:rPr>
                <w:szCs w:val="24"/>
              </w:rPr>
              <w:t>Federal Share</w:t>
            </w:r>
          </w:p>
        </w:tc>
        <w:bookmarkStart w:id="404" w:name="Text211"/>
        <w:tc>
          <w:tcPr>
            <w:tcW w:w="2550" w:type="dxa"/>
            <w:tcBorders>
              <w:top w:val="nil"/>
              <w:left w:val="single" w:sz="4" w:space="0" w:color="auto"/>
              <w:bottom w:val="single" w:sz="4" w:space="0" w:color="auto"/>
              <w:right w:val="single" w:sz="4" w:space="0" w:color="auto"/>
            </w:tcBorders>
            <w:shd w:val="clear" w:color="auto" w:fill="auto"/>
            <w:noWrap/>
            <w:vAlign w:val="bottom"/>
          </w:tcPr>
          <w:p w14:paraId="18B0CA40" w14:textId="77777777" w:rsidR="008E5041" w:rsidRPr="00B83D66" w:rsidRDefault="006706AA" w:rsidP="00151A88">
            <w:pPr>
              <w:rPr>
                <w:szCs w:val="24"/>
              </w:rPr>
            </w:pPr>
            <w:r>
              <w:rPr>
                <w:szCs w:val="24"/>
              </w:rPr>
              <w:fldChar w:fldCharType="begin">
                <w:ffData>
                  <w:name w:val="Text211"/>
                  <w:enabled/>
                  <w:calcOnExit w:val="0"/>
                  <w:statusText w:type="text" w:val="This is a text field to enter Federal Shar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404"/>
          </w:p>
        </w:tc>
      </w:tr>
      <w:tr w:rsidR="008E5041" w:rsidRPr="00B83D66" w14:paraId="7E27B575" w14:textId="77777777" w:rsidTr="00A63C26">
        <w:trPr>
          <w:trHeight w:val="270"/>
          <w:jc w:val="center"/>
        </w:trPr>
        <w:tc>
          <w:tcPr>
            <w:tcW w:w="5250" w:type="dxa"/>
            <w:tcBorders>
              <w:top w:val="nil"/>
              <w:left w:val="single" w:sz="8" w:space="0" w:color="auto"/>
              <w:bottom w:val="single" w:sz="8" w:space="0" w:color="auto"/>
              <w:right w:val="single" w:sz="4" w:space="0" w:color="auto"/>
            </w:tcBorders>
            <w:shd w:val="clear" w:color="auto" w:fill="auto"/>
            <w:noWrap/>
            <w:vAlign w:val="bottom"/>
          </w:tcPr>
          <w:p w14:paraId="5EF4BB54" w14:textId="77777777" w:rsidR="008E5041" w:rsidRPr="00B83D66" w:rsidRDefault="008E5041" w:rsidP="00323C32">
            <w:pPr>
              <w:rPr>
                <w:szCs w:val="24"/>
              </w:rPr>
            </w:pPr>
            <w:r w:rsidRPr="00B83D66">
              <w:rPr>
                <w:szCs w:val="24"/>
              </w:rPr>
              <w:t>State Share</w:t>
            </w:r>
          </w:p>
        </w:tc>
        <w:bookmarkStart w:id="405" w:name="Text212"/>
        <w:tc>
          <w:tcPr>
            <w:tcW w:w="2550" w:type="dxa"/>
            <w:tcBorders>
              <w:top w:val="nil"/>
              <w:left w:val="single" w:sz="4" w:space="0" w:color="auto"/>
              <w:bottom w:val="single" w:sz="4" w:space="0" w:color="auto"/>
              <w:right w:val="single" w:sz="4" w:space="0" w:color="auto"/>
            </w:tcBorders>
            <w:shd w:val="clear" w:color="auto" w:fill="auto"/>
            <w:noWrap/>
            <w:vAlign w:val="bottom"/>
          </w:tcPr>
          <w:p w14:paraId="6DC37335" w14:textId="77777777" w:rsidR="008E5041" w:rsidRPr="00B83D66" w:rsidRDefault="006706AA" w:rsidP="00151A88">
            <w:pPr>
              <w:rPr>
                <w:szCs w:val="24"/>
              </w:rPr>
            </w:pPr>
            <w:r>
              <w:rPr>
                <w:szCs w:val="24"/>
              </w:rPr>
              <w:fldChar w:fldCharType="begin">
                <w:ffData>
                  <w:name w:val="Text212"/>
                  <w:enabled/>
                  <w:calcOnExit w:val="0"/>
                  <w:statusText w:type="text" w:val="This is a text field to enter State Shar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405"/>
          </w:p>
        </w:tc>
      </w:tr>
      <w:tr w:rsidR="008E5041" w:rsidRPr="00B154B5" w14:paraId="43DAFF89" w14:textId="77777777" w:rsidTr="00A63C26">
        <w:trPr>
          <w:trHeight w:val="270"/>
          <w:jc w:val="center"/>
        </w:trPr>
        <w:tc>
          <w:tcPr>
            <w:tcW w:w="5250" w:type="dxa"/>
            <w:tcBorders>
              <w:top w:val="nil"/>
              <w:left w:val="single" w:sz="8" w:space="0" w:color="auto"/>
              <w:bottom w:val="single" w:sz="8" w:space="0" w:color="auto"/>
              <w:right w:val="single" w:sz="4" w:space="0" w:color="auto"/>
            </w:tcBorders>
            <w:shd w:val="clear" w:color="auto" w:fill="auto"/>
            <w:noWrap/>
            <w:vAlign w:val="bottom"/>
          </w:tcPr>
          <w:p w14:paraId="5469376C" w14:textId="77777777" w:rsidR="008E5041" w:rsidRPr="00B154B5" w:rsidRDefault="008E5041" w:rsidP="00323C32">
            <w:pPr>
              <w:rPr>
                <w:b/>
                <w:szCs w:val="24"/>
              </w:rPr>
            </w:pPr>
            <w:r w:rsidRPr="00B154B5">
              <w:rPr>
                <w:b/>
                <w:szCs w:val="24"/>
              </w:rPr>
              <w:t xml:space="preserve">Total Costs of Approved </w:t>
            </w:r>
            <w:r w:rsidR="006F4BAF" w:rsidRPr="00B154B5">
              <w:rPr>
                <w:b/>
                <w:szCs w:val="24"/>
              </w:rPr>
              <w:t>CHIP</w:t>
            </w:r>
            <w:r w:rsidRPr="00B154B5">
              <w:rPr>
                <w:b/>
                <w:szCs w:val="24"/>
              </w:rPr>
              <w:t xml:space="preserve"> Plan</w:t>
            </w:r>
          </w:p>
        </w:tc>
        <w:bookmarkStart w:id="406" w:name="Text213"/>
        <w:tc>
          <w:tcPr>
            <w:tcW w:w="2550" w:type="dxa"/>
            <w:tcBorders>
              <w:top w:val="nil"/>
              <w:left w:val="single" w:sz="4" w:space="0" w:color="auto"/>
              <w:bottom w:val="single" w:sz="4" w:space="0" w:color="auto"/>
              <w:right w:val="single" w:sz="4" w:space="0" w:color="auto"/>
            </w:tcBorders>
            <w:shd w:val="clear" w:color="auto" w:fill="auto"/>
            <w:noWrap/>
            <w:vAlign w:val="bottom"/>
          </w:tcPr>
          <w:p w14:paraId="6380160E" w14:textId="77777777" w:rsidR="008E5041" w:rsidRPr="00B154B5" w:rsidRDefault="006706AA" w:rsidP="00151A88">
            <w:pPr>
              <w:rPr>
                <w:b/>
                <w:bCs/>
                <w:szCs w:val="24"/>
              </w:rPr>
            </w:pPr>
            <w:r>
              <w:rPr>
                <w:b/>
                <w:bCs/>
                <w:szCs w:val="24"/>
              </w:rPr>
              <w:fldChar w:fldCharType="begin">
                <w:ffData>
                  <w:name w:val="Text213"/>
                  <w:enabled/>
                  <w:calcOnExit w:val="0"/>
                  <w:statusText w:type="text" w:val="This is a text field to enter total costs of approved CHIP plan."/>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406"/>
          </w:p>
        </w:tc>
      </w:tr>
      <w:tr w:rsidR="008E5041" w:rsidRPr="00B83D66" w14:paraId="0BF6032D" w14:textId="77777777" w:rsidTr="00A63C26">
        <w:trPr>
          <w:trHeight w:val="349"/>
          <w:jc w:val="center"/>
        </w:trPr>
        <w:tc>
          <w:tcPr>
            <w:tcW w:w="7800" w:type="dxa"/>
            <w:gridSpan w:val="2"/>
            <w:tcBorders>
              <w:top w:val="nil"/>
              <w:left w:val="nil"/>
              <w:bottom w:val="nil"/>
              <w:right w:val="nil"/>
            </w:tcBorders>
            <w:shd w:val="clear" w:color="auto" w:fill="auto"/>
            <w:noWrap/>
            <w:vAlign w:val="bottom"/>
          </w:tcPr>
          <w:p w14:paraId="438A0C8D" w14:textId="77777777" w:rsidR="0008121B" w:rsidRDefault="0008121B" w:rsidP="00323C32">
            <w:pPr>
              <w:rPr>
                <w:b/>
                <w:bCs/>
                <w:szCs w:val="24"/>
              </w:rPr>
            </w:pPr>
          </w:p>
          <w:p w14:paraId="221058A3" w14:textId="77777777" w:rsidR="00DE763F" w:rsidRPr="00FE7999" w:rsidRDefault="00E40774" w:rsidP="00323C32">
            <w:pPr>
              <w:rPr>
                <w:b/>
                <w:bCs/>
                <w:szCs w:val="24"/>
              </w:rPr>
            </w:pPr>
            <w:r w:rsidRPr="00FE7999">
              <w:rPr>
                <w:b/>
                <w:bCs/>
                <w:szCs w:val="24"/>
              </w:rPr>
              <w:t xml:space="preserve">NOTE: </w:t>
            </w:r>
            <w:r w:rsidR="002B0EDB" w:rsidRPr="00FE7999">
              <w:rPr>
                <w:b/>
                <w:bCs/>
                <w:szCs w:val="24"/>
              </w:rPr>
              <w:t>I</w:t>
            </w:r>
            <w:r w:rsidR="00DE763F" w:rsidRPr="00FE7999">
              <w:rPr>
                <w:b/>
                <w:bCs/>
                <w:szCs w:val="24"/>
              </w:rPr>
              <w:t>nclude the costs associated with the current SPA.</w:t>
            </w:r>
          </w:p>
          <w:bookmarkStart w:id="407" w:name="Text214"/>
          <w:p w14:paraId="68252FC4" w14:textId="77777777" w:rsidR="00DE763F" w:rsidRPr="00FE7999" w:rsidRDefault="006706AA" w:rsidP="00323C32">
            <w:pPr>
              <w:rPr>
                <w:b/>
                <w:bCs/>
                <w:szCs w:val="24"/>
              </w:rPr>
            </w:pPr>
            <w:r>
              <w:rPr>
                <w:b/>
                <w:bCs/>
                <w:szCs w:val="24"/>
              </w:rPr>
              <w:fldChar w:fldCharType="begin">
                <w:ffData>
                  <w:name w:val="Text214"/>
                  <w:enabled/>
                  <w:calcOnExit w:val="0"/>
                  <w:statusText w:type="text" w:val="This is a text field to enter the costs associated with current SPA."/>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407"/>
          </w:p>
          <w:p w14:paraId="75A66823" w14:textId="77777777" w:rsidR="008E5041" w:rsidRPr="00B83D66" w:rsidRDefault="008E5041" w:rsidP="00BE73A4">
            <w:pPr>
              <w:rPr>
                <w:szCs w:val="24"/>
              </w:rPr>
            </w:pPr>
            <w:r w:rsidRPr="00FE7999">
              <w:rPr>
                <w:b/>
                <w:bCs/>
                <w:szCs w:val="24"/>
              </w:rPr>
              <w:t>The Source of State Share Funds:</w:t>
            </w:r>
            <w:r w:rsidR="006706AA">
              <w:rPr>
                <w:b/>
                <w:bCs/>
                <w:szCs w:val="24"/>
              </w:rPr>
              <w:t xml:space="preserve"> </w:t>
            </w:r>
            <w:bookmarkStart w:id="408" w:name="Text215"/>
            <w:r w:rsidR="006706AA">
              <w:rPr>
                <w:b/>
                <w:bCs/>
                <w:szCs w:val="24"/>
              </w:rPr>
              <w:fldChar w:fldCharType="begin">
                <w:ffData>
                  <w:name w:val="Text215"/>
                  <w:enabled/>
                  <w:calcOnExit w:val="0"/>
                  <w:statusText w:type="text" w:val="This is a text field to enter the source of state share funds."/>
                  <w:textInput/>
                </w:ffData>
              </w:fldChar>
            </w:r>
            <w:r w:rsidR="006706AA">
              <w:rPr>
                <w:b/>
                <w:bCs/>
                <w:szCs w:val="24"/>
              </w:rPr>
              <w:instrText xml:space="preserve"> FORMTEXT </w:instrText>
            </w:r>
            <w:r w:rsidR="006706AA">
              <w:rPr>
                <w:b/>
                <w:bCs/>
                <w:szCs w:val="24"/>
              </w:rPr>
            </w:r>
            <w:r w:rsidR="006706AA">
              <w:rPr>
                <w:b/>
                <w:bCs/>
                <w:szCs w:val="24"/>
              </w:rPr>
              <w:fldChar w:fldCharType="separate"/>
            </w:r>
            <w:r w:rsidR="00BE73A4">
              <w:rPr>
                <w:b/>
                <w:bCs/>
                <w:szCs w:val="24"/>
              </w:rPr>
              <w:t> </w:t>
            </w:r>
            <w:r w:rsidR="00BE73A4">
              <w:rPr>
                <w:b/>
                <w:bCs/>
                <w:szCs w:val="24"/>
              </w:rPr>
              <w:t> </w:t>
            </w:r>
            <w:r w:rsidR="00BE73A4">
              <w:rPr>
                <w:b/>
                <w:bCs/>
                <w:szCs w:val="24"/>
              </w:rPr>
              <w:t> </w:t>
            </w:r>
            <w:r w:rsidR="00BE73A4">
              <w:rPr>
                <w:b/>
                <w:bCs/>
                <w:szCs w:val="24"/>
              </w:rPr>
              <w:t> </w:t>
            </w:r>
            <w:r w:rsidR="00BE73A4">
              <w:rPr>
                <w:b/>
                <w:bCs/>
                <w:szCs w:val="24"/>
              </w:rPr>
              <w:t> </w:t>
            </w:r>
            <w:r w:rsidR="006706AA">
              <w:rPr>
                <w:b/>
                <w:bCs/>
                <w:szCs w:val="24"/>
              </w:rPr>
              <w:fldChar w:fldCharType="end"/>
            </w:r>
            <w:bookmarkEnd w:id="408"/>
          </w:p>
        </w:tc>
      </w:tr>
    </w:tbl>
    <w:p w14:paraId="77E47D95" w14:textId="77777777" w:rsidR="00517BEE" w:rsidRPr="00B83D66" w:rsidRDefault="00517BEE" w:rsidP="00323C32">
      <w:pPr>
        <w:rPr>
          <w:szCs w:val="24"/>
        </w:rPr>
      </w:pPr>
    </w:p>
    <w:p w14:paraId="13B2ABBA" w14:textId="77777777" w:rsidR="006915AB" w:rsidRDefault="001E7F86" w:rsidP="005D18A3">
      <w:pPr>
        <w:tabs>
          <w:tab w:val="left" w:pos="5760"/>
          <w:tab w:val="left" w:pos="6480"/>
          <w:tab w:val="left" w:pos="7200"/>
          <w:tab w:val="left" w:pos="7920"/>
          <w:tab w:val="left" w:pos="8640"/>
        </w:tabs>
        <w:ind w:left="1440" w:hanging="1440"/>
        <w:outlineLvl w:val="0"/>
        <w:rPr>
          <w:b/>
          <w:szCs w:val="24"/>
          <w:u w:val="single"/>
        </w:rPr>
      </w:pPr>
      <w:r w:rsidRPr="00B83D66">
        <w:rPr>
          <w:b/>
          <w:szCs w:val="24"/>
        </w:rPr>
        <w:t>Section 10</w:t>
      </w:r>
      <w:r w:rsidR="003335CF" w:rsidRPr="00B83D66">
        <w:rPr>
          <w:b/>
          <w:szCs w:val="24"/>
        </w:rPr>
        <w:t>.</w:t>
      </w:r>
      <w:r w:rsidR="005D18A3">
        <w:rPr>
          <w:b/>
          <w:szCs w:val="24"/>
        </w:rPr>
        <w:tab/>
      </w:r>
      <w:r w:rsidRPr="00B83D66">
        <w:rPr>
          <w:b/>
          <w:szCs w:val="24"/>
          <w:u w:val="single"/>
        </w:rPr>
        <w:t>Annual Reports and Evaluations</w:t>
      </w:r>
    </w:p>
    <w:p w14:paraId="4872B5F1" w14:textId="77777777" w:rsidR="00DF1159" w:rsidRPr="00DF1159" w:rsidRDefault="00DF1159" w:rsidP="00DF1159">
      <w:pPr>
        <w:outlineLvl w:val="0"/>
        <w:rPr>
          <w:szCs w:val="24"/>
        </w:rPr>
      </w:pPr>
    </w:p>
    <w:p w14:paraId="73BAC14E" w14:textId="77777777" w:rsidR="00FA1945" w:rsidRPr="00B83D66" w:rsidRDefault="00DF1159" w:rsidP="00B67DD4">
      <w:pPr>
        <w:ind w:left="1440" w:hanging="1440"/>
        <w:rPr>
          <w:szCs w:val="24"/>
          <w:u w:val="single"/>
        </w:rPr>
      </w:pPr>
      <w:bookmarkStart w:id="409" w:name="_Toc200444736"/>
      <w:r>
        <w:rPr>
          <w:szCs w:val="24"/>
          <w:u w:val="single"/>
        </w:rPr>
        <w:t xml:space="preserve">Guidance: </w:t>
      </w:r>
      <w:r>
        <w:rPr>
          <w:szCs w:val="24"/>
          <w:u w:val="single"/>
        </w:rPr>
        <w:tab/>
      </w:r>
      <w:r w:rsidR="00FA1945" w:rsidRPr="00B83D66">
        <w:rPr>
          <w:szCs w:val="24"/>
          <w:u w:val="single"/>
        </w:rPr>
        <w:t>The National Academy for State Health Policy (NASHP), CMS and the states developed framework for the annual report that states have the option to use to complete the required evaluation report</w:t>
      </w:r>
      <w:r w:rsidR="003335CF" w:rsidRPr="00B83D66">
        <w:rPr>
          <w:szCs w:val="24"/>
          <w:u w:val="single"/>
        </w:rPr>
        <w:t xml:space="preserve">. </w:t>
      </w:r>
      <w:r w:rsidR="00FA1945" w:rsidRPr="00B83D66">
        <w:rPr>
          <w:szCs w:val="24"/>
          <w:u w:val="single"/>
        </w:rPr>
        <w:t>The framework recognizes the diversity in State approaches to implementing CHIP and provides consistency across states in the structure, content, and format of the evaluation report</w:t>
      </w:r>
      <w:r w:rsidR="003335CF" w:rsidRPr="00B83D66">
        <w:rPr>
          <w:szCs w:val="24"/>
          <w:u w:val="single"/>
        </w:rPr>
        <w:t xml:space="preserve">. </w:t>
      </w:r>
      <w:r w:rsidR="00FA1945" w:rsidRPr="00B83D66">
        <w:rPr>
          <w:szCs w:val="24"/>
          <w:u w:val="single"/>
        </w:rPr>
        <w:t>Use of the framework and submission of this information will allow comparisons to be made between states and on a nationwide basis</w:t>
      </w:r>
      <w:r w:rsidR="003335CF" w:rsidRPr="00B83D66">
        <w:rPr>
          <w:szCs w:val="24"/>
          <w:u w:val="single"/>
        </w:rPr>
        <w:t xml:space="preserve">. </w:t>
      </w:r>
      <w:r w:rsidR="00FA1945" w:rsidRPr="00B83D66">
        <w:rPr>
          <w:szCs w:val="24"/>
          <w:u w:val="single"/>
        </w:rPr>
        <w:t>The framework for the annual report can be obtained from NASHP’s website at http://www.nashp.org</w:t>
      </w:r>
      <w:r w:rsidR="003335CF" w:rsidRPr="00B83D66">
        <w:rPr>
          <w:szCs w:val="24"/>
          <w:u w:val="single"/>
        </w:rPr>
        <w:t xml:space="preserve">. </w:t>
      </w:r>
      <w:r w:rsidR="00FA1945" w:rsidRPr="00B83D66">
        <w:rPr>
          <w:szCs w:val="24"/>
          <w:u w:val="single"/>
        </w:rPr>
        <w:t>Per the title XXI statute at Section 2108(a), states must submit reports by January 1</w:t>
      </w:r>
      <w:r w:rsidR="00FA1945" w:rsidRPr="00B83D66">
        <w:rPr>
          <w:szCs w:val="24"/>
          <w:u w:val="single"/>
          <w:vertAlign w:val="superscript"/>
        </w:rPr>
        <w:t>st</w:t>
      </w:r>
      <w:r w:rsidR="00FA1945" w:rsidRPr="00B83D66">
        <w:rPr>
          <w:szCs w:val="24"/>
          <w:u w:val="single"/>
        </w:rPr>
        <w:t xml:space="preserve"> to be compliant with requirements. </w:t>
      </w:r>
    </w:p>
    <w:p w14:paraId="5E96B69C" w14:textId="77777777" w:rsidR="00592470" w:rsidRPr="00B83D66" w:rsidRDefault="00592470" w:rsidP="00B67DD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56E86074" w14:textId="77777777" w:rsidR="00BC7436" w:rsidRPr="00B83D66" w:rsidRDefault="00694A2E" w:rsidP="005D18A3">
      <w:pPr>
        <w:tabs>
          <w:tab w:val="left" w:pos="-1440"/>
        </w:tabs>
        <w:ind w:left="1440" w:hanging="1440"/>
        <w:rPr>
          <w:szCs w:val="24"/>
        </w:rPr>
      </w:pPr>
      <w:r w:rsidRPr="00B83D66">
        <w:rPr>
          <w:rStyle w:val="Heading3Char"/>
          <w:rFonts w:ascii="Times New Roman" w:hAnsi="Times New Roman" w:cs="Times New Roman"/>
          <w:sz w:val="24"/>
          <w:szCs w:val="24"/>
        </w:rPr>
        <w:t>10.1</w:t>
      </w:r>
      <w:r w:rsidR="005D18A3">
        <w:rPr>
          <w:rStyle w:val="Heading3Char"/>
          <w:rFonts w:ascii="Times New Roman" w:hAnsi="Times New Roman" w:cs="Times New Roman"/>
          <w:sz w:val="24"/>
          <w:szCs w:val="24"/>
        </w:rPr>
        <w:t>.</w:t>
      </w:r>
      <w:r w:rsidR="005D18A3">
        <w:rPr>
          <w:rStyle w:val="Heading3Char"/>
          <w:rFonts w:ascii="Times New Roman" w:hAnsi="Times New Roman" w:cs="Times New Roman"/>
          <w:sz w:val="24"/>
          <w:szCs w:val="24"/>
        </w:rPr>
        <w:tab/>
      </w:r>
      <w:r w:rsidRPr="00B83D66">
        <w:rPr>
          <w:rStyle w:val="Heading3Char"/>
          <w:rFonts w:ascii="Times New Roman" w:hAnsi="Times New Roman" w:cs="Times New Roman"/>
          <w:sz w:val="24"/>
          <w:szCs w:val="24"/>
        </w:rPr>
        <w:t>Annual Reports</w:t>
      </w:r>
      <w:bookmarkEnd w:id="409"/>
      <w:r w:rsidR="003335CF" w:rsidRPr="00B83D66">
        <w:rPr>
          <w:rStyle w:val="Heading3Char"/>
          <w:rFonts w:ascii="Times New Roman" w:hAnsi="Times New Roman" w:cs="Times New Roman"/>
          <w:sz w:val="24"/>
          <w:szCs w:val="24"/>
        </w:rPr>
        <w:t xml:space="preserve">. </w:t>
      </w:r>
      <w:r w:rsidRPr="00B83D66">
        <w:rPr>
          <w:szCs w:val="24"/>
        </w:rPr>
        <w:t xml:space="preserve">The State assures that it will assess the operation of the </w:t>
      </w:r>
      <w:r w:rsidR="008840CA" w:rsidRPr="00B83D66">
        <w:rPr>
          <w:szCs w:val="24"/>
        </w:rPr>
        <w:t xml:space="preserve">State </w:t>
      </w:r>
      <w:r w:rsidRPr="00B83D66">
        <w:rPr>
          <w:szCs w:val="24"/>
        </w:rPr>
        <w:t>plan under this Title in each fiscal year, including</w:t>
      </w:r>
      <w:proofErr w:type="gramStart"/>
      <w:r w:rsidRPr="00B83D66">
        <w:rPr>
          <w:szCs w:val="24"/>
        </w:rPr>
        <w:t xml:space="preserve">:  </w:t>
      </w:r>
      <w:r w:rsidR="006915AB" w:rsidRPr="00B83D66">
        <w:rPr>
          <w:szCs w:val="24"/>
        </w:rPr>
        <w:t>(</w:t>
      </w:r>
      <w:proofErr w:type="gramEnd"/>
      <w:r w:rsidR="006915AB" w:rsidRPr="00B83D66">
        <w:rPr>
          <w:szCs w:val="24"/>
        </w:rPr>
        <w:t xml:space="preserve">Section 2108(a)(1),(2)) (42CFR 457.750) </w:t>
      </w:r>
    </w:p>
    <w:p w14:paraId="2BC91D8E" w14:textId="77777777" w:rsidR="00694A2E" w:rsidRPr="00B83D66" w:rsidRDefault="00694A2E" w:rsidP="00B67DD4">
      <w:pPr>
        <w:tabs>
          <w:tab w:val="left" w:pos="-1440"/>
        </w:tabs>
        <w:ind w:left="720"/>
        <w:rPr>
          <w:szCs w:val="24"/>
        </w:rPr>
      </w:pPr>
    </w:p>
    <w:p w14:paraId="5D7F9B23" w14:textId="77777777" w:rsidR="006915AB" w:rsidRPr="00B83D66" w:rsidRDefault="00694A2E" w:rsidP="00323C32">
      <w:pPr>
        <w:tabs>
          <w:tab w:val="left" w:pos="-1440"/>
        </w:tabs>
        <w:ind w:left="2160" w:hanging="1440"/>
        <w:rPr>
          <w:szCs w:val="24"/>
        </w:rPr>
      </w:pPr>
      <w:r w:rsidRPr="00B83D66">
        <w:rPr>
          <w:b/>
          <w:szCs w:val="24"/>
        </w:rPr>
        <w:t>10.1.1</w:t>
      </w:r>
      <w:r w:rsidR="003335CF" w:rsidRPr="00B83D66">
        <w:rPr>
          <w:b/>
          <w:szCs w:val="24"/>
        </w:rPr>
        <w:t xml:space="preserve">. </w:t>
      </w:r>
      <w:r w:rsidR="006548CE">
        <w:rPr>
          <w:szCs w:val="24"/>
        </w:rPr>
        <w:fldChar w:fldCharType="begin">
          <w:ffData>
            <w:name w:val=""/>
            <w:enabled/>
            <w:calcOnExit w:val="0"/>
            <w:statusText w:type="text" w:val="This is a checkbox to check progress made in reducing number of uninsured low income children and report to Secretary by Jan 1."/>
            <w:checkBox>
              <w:sizeAuto/>
              <w:default w:val="0"/>
            </w:checkBox>
          </w:ffData>
        </w:fldChar>
      </w:r>
      <w:r w:rsidR="006548CE">
        <w:rPr>
          <w:szCs w:val="24"/>
        </w:rPr>
        <w:instrText xml:space="preserve"> FORMCHECKBOX </w:instrText>
      </w:r>
      <w:r w:rsidR="00000000">
        <w:rPr>
          <w:szCs w:val="24"/>
        </w:rPr>
      </w:r>
      <w:r w:rsidR="00000000">
        <w:rPr>
          <w:szCs w:val="24"/>
        </w:rPr>
        <w:fldChar w:fldCharType="separate"/>
      </w:r>
      <w:r w:rsidR="006548CE">
        <w:rPr>
          <w:szCs w:val="24"/>
        </w:rPr>
        <w:fldChar w:fldCharType="end"/>
      </w:r>
      <w:r w:rsidRPr="00B83D66">
        <w:rPr>
          <w:szCs w:val="24"/>
        </w:rPr>
        <w:tab/>
        <w:t xml:space="preserve">The progress made in reducing the number of </w:t>
      </w:r>
      <w:r w:rsidR="005F53CD" w:rsidRPr="00B83D66">
        <w:rPr>
          <w:szCs w:val="24"/>
        </w:rPr>
        <w:t xml:space="preserve">uninsured </w:t>
      </w:r>
      <w:r w:rsidRPr="00B83D66">
        <w:rPr>
          <w:szCs w:val="24"/>
        </w:rPr>
        <w:t>low-income children and report to the Secretary by January 1 following the end of the fiscal year on the result of the assessment, and</w:t>
      </w:r>
    </w:p>
    <w:p w14:paraId="036F83A8" w14:textId="77777777" w:rsidR="00694A2E" w:rsidRPr="00B83D66" w:rsidRDefault="00694A2E" w:rsidP="00323C32">
      <w:pPr>
        <w:rPr>
          <w:szCs w:val="24"/>
        </w:rPr>
      </w:pPr>
    </w:p>
    <w:p w14:paraId="681A73C2" w14:textId="77777777" w:rsidR="006915AB" w:rsidRPr="00B83D66" w:rsidRDefault="00694A2E" w:rsidP="005D18A3">
      <w:pPr>
        <w:tabs>
          <w:tab w:val="left" w:pos="-1440"/>
        </w:tabs>
        <w:ind w:left="1440" w:hanging="1440"/>
        <w:rPr>
          <w:szCs w:val="24"/>
        </w:rPr>
      </w:pPr>
      <w:bookmarkStart w:id="410" w:name="_Toc200444737"/>
      <w:r w:rsidRPr="00B83D66">
        <w:rPr>
          <w:rStyle w:val="Heading3Char"/>
          <w:rFonts w:ascii="Times New Roman" w:hAnsi="Times New Roman" w:cs="Times New Roman"/>
          <w:sz w:val="24"/>
          <w:szCs w:val="24"/>
        </w:rPr>
        <w:t>10.2.</w:t>
      </w:r>
      <w:bookmarkEnd w:id="410"/>
      <w:r w:rsidR="005D18A3">
        <w:rPr>
          <w:szCs w:val="24"/>
        </w:rPr>
        <w:t xml:space="preserve"> </w:t>
      </w:r>
      <w:r w:rsidR="006548CE">
        <w:rPr>
          <w:szCs w:val="24"/>
        </w:rPr>
        <w:fldChar w:fldCharType="begin">
          <w:ffData>
            <w:name w:val=""/>
            <w:enabled/>
            <w:calcOnExit w:val="0"/>
            <w:statusText w:type="text" w:val="This is a checkbox to check State assures it will comply with future reporting requirements as they are developed."/>
            <w:checkBox>
              <w:sizeAuto/>
              <w:default w:val="0"/>
            </w:checkBox>
          </w:ffData>
        </w:fldChar>
      </w:r>
      <w:r w:rsidR="006548CE">
        <w:rPr>
          <w:szCs w:val="24"/>
        </w:rPr>
        <w:instrText xml:space="preserve"> FORMCHECKBOX </w:instrText>
      </w:r>
      <w:r w:rsidR="00000000">
        <w:rPr>
          <w:szCs w:val="24"/>
        </w:rPr>
      </w:r>
      <w:r w:rsidR="00000000">
        <w:rPr>
          <w:szCs w:val="24"/>
        </w:rPr>
        <w:fldChar w:fldCharType="separate"/>
      </w:r>
      <w:r w:rsidR="006548CE">
        <w:rPr>
          <w:szCs w:val="24"/>
        </w:rPr>
        <w:fldChar w:fldCharType="end"/>
      </w:r>
      <w:r w:rsidRPr="00B83D66">
        <w:rPr>
          <w:szCs w:val="24"/>
        </w:rPr>
        <w:tab/>
        <w:t xml:space="preserve">The State assures it will comply with future reporting requirements as they are developed. </w:t>
      </w:r>
      <w:r w:rsidR="006915AB" w:rsidRPr="00B83D66">
        <w:rPr>
          <w:szCs w:val="24"/>
        </w:rPr>
        <w:t>(42CFR 457.710(e))</w:t>
      </w:r>
    </w:p>
    <w:p w14:paraId="59D7CE5D" w14:textId="77777777" w:rsidR="00694A2E" w:rsidRPr="00B83D66" w:rsidRDefault="00694A2E" w:rsidP="00323C32">
      <w:pPr>
        <w:rPr>
          <w:szCs w:val="24"/>
        </w:rPr>
      </w:pPr>
    </w:p>
    <w:p w14:paraId="4714AD69" w14:textId="77777777" w:rsidR="006915AB" w:rsidRPr="00B83D66" w:rsidRDefault="00694A2E" w:rsidP="005D18A3">
      <w:pPr>
        <w:tabs>
          <w:tab w:val="left" w:pos="-1440"/>
        </w:tabs>
        <w:ind w:left="1440" w:hanging="1440"/>
        <w:rPr>
          <w:szCs w:val="24"/>
        </w:rPr>
      </w:pPr>
      <w:bookmarkStart w:id="411" w:name="_Toc200444738"/>
      <w:r w:rsidRPr="00B83D66">
        <w:rPr>
          <w:rStyle w:val="Heading3Char"/>
          <w:rFonts w:ascii="Times New Roman" w:hAnsi="Times New Roman" w:cs="Times New Roman"/>
          <w:sz w:val="24"/>
          <w:szCs w:val="24"/>
        </w:rPr>
        <w:t>10.3.</w:t>
      </w:r>
      <w:bookmarkEnd w:id="411"/>
      <w:r w:rsidRPr="00B83D66">
        <w:rPr>
          <w:szCs w:val="24"/>
        </w:rPr>
        <w:t xml:space="preserve"> </w:t>
      </w:r>
      <w:r w:rsidR="006548CE">
        <w:rPr>
          <w:szCs w:val="24"/>
        </w:rPr>
        <w:fldChar w:fldCharType="begin">
          <w:ffData>
            <w:name w:val=""/>
            <w:enabled/>
            <w:calcOnExit w:val="0"/>
            <w:statusText w:type="text" w:val="This is a checkbox to check the state assures it will comply with all applicable Federal laws and regulations including and not limited."/>
            <w:checkBox>
              <w:sizeAuto/>
              <w:default w:val="0"/>
            </w:checkBox>
          </w:ffData>
        </w:fldChar>
      </w:r>
      <w:r w:rsidR="006548CE">
        <w:rPr>
          <w:szCs w:val="24"/>
        </w:rPr>
        <w:instrText xml:space="preserve"> FORMCHECKBOX </w:instrText>
      </w:r>
      <w:r w:rsidR="00000000">
        <w:rPr>
          <w:szCs w:val="24"/>
        </w:rPr>
      </w:r>
      <w:r w:rsidR="00000000">
        <w:rPr>
          <w:szCs w:val="24"/>
        </w:rPr>
        <w:fldChar w:fldCharType="separate"/>
      </w:r>
      <w:r w:rsidR="006548CE">
        <w:rPr>
          <w:szCs w:val="24"/>
        </w:rPr>
        <w:fldChar w:fldCharType="end"/>
      </w:r>
      <w:r w:rsidRPr="00B83D66">
        <w:rPr>
          <w:szCs w:val="24"/>
        </w:rPr>
        <w:tab/>
        <w:t>The State assures that it will comply with all applicable Federal laws and regulations, including but not limited to Federal grant requirements and Federal reporting requirements.</w:t>
      </w:r>
    </w:p>
    <w:p w14:paraId="7F4D76FF" w14:textId="77777777" w:rsidR="00D71917" w:rsidRPr="00B83D66" w:rsidRDefault="00D71917" w:rsidP="00323C32">
      <w:pPr>
        <w:tabs>
          <w:tab w:val="left" w:pos="-1440"/>
        </w:tabs>
        <w:ind w:left="1800" w:hanging="1440"/>
        <w:rPr>
          <w:b/>
          <w:bCs/>
          <w:szCs w:val="24"/>
        </w:rPr>
      </w:pPr>
    </w:p>
    <w:p w14:paraId="59DB1D61" w14:textId="77777777" w:rsidR="006915AB" w:rsidRPr="00B83D66" w:rsidRDefault="006915AB" w:rsidP="00323C32">
      <w:pPr>
        <w:tabs>
          <w:tab w:val="left" w:pos="-1440"/>
        </w:tabs>
        <w:ind w:left="1440" w:hanging="1440"/>
        <w:rPr>
          <w:szCs w:val="24"/>
        </w:rPr>
      </w:pPr>
      <w:r w:rsidRPr="00B83D66">
        <w:rPr>
          <w:b/>
          <w:bCs/>
          <w:szCs w:val="24"/>
        </w:rPr>
        <w:t>10.</w:t>
      </w:r>
      <w:r w:rsidR="006B2EBA" w:rsidRPr="00B83D66">
        <w:rPr>
          <w:b/>
          <w:bCs/>
          <w:szCs w:val="24"/>
        </w:rPr>
        <w:t>3-D</w:t>
      </w:r>
      <w:r w:rsidR="002931ED" w:rsidRPr="00B83D66">
        <w:rPr>
          <w:b/>
          <w:bCs/>
          <w:szCs w:val="24"/>
        </w:rPr>
        <w:t>C</w:t>
      </w:r>
      <w:r w:rsidRPr="00B83D66">
        <w:rPr>
          <w:bCs/>
          <w:szCs w:val="24"/>
        </w:rPr>
        <w:t xml:space="preserve"> </w:t>
      </w:r>
      <w:r w:rsidR="006548CE">
        <w:rPr>
          <w:szCs w:val="24"/>
        </w:rPr>
        <w:fldChar w:fldCharType="begin">
          <w:ffData>
            <w:name w:val=""/>
            <w:enabled/>
            <w:calcOnExit w:val="0"/>
            <w:statusText w:type="text" w:val="This is a checkbox to check State agrees to submit yearly the approved dental benefit package."/>
            <w:checkBox>
              <w:sizeAuto/>
              <w:default w:val="0"/>
            </w:checkBox>
          </w:ffData>
        </w:fldChar>
      </w:r>
      <w:r w:rsidR="006548CE">
        <w:rPr>
          <w:szCs w:val="24"/>
        </w:rPr>
        <w:instrText xml:space="preserve"> FORMCHECKBOX </w:instrText>
      </w:r>
      <w:r w:rsidR="00000000">
        <w:rPr>
          <w:szCs w:val="24"/>
        </w:rPr>
      </w:r>
      <w:r w:rsidR="00000000">
        <w:rPr>
          <w:szCs w:val="24"/>
        </w:rPr>
        <w:fldChar w:fldCharType="separate"/>
      </w:r>
      <w:r w:rsidR="006548CE">
        <w:rPr>
          <w:szCs w:val="24"/>
        </w:rPr>
        <w:fldChar w:fldCharType="end"/>
      </w:r>
      <w:r w:rsidRPr="00B83D66">
        <w:rPr>
          <w:bCs/>
          <w:szCs w:val="24"/>
        </w:rPr>
        <w:t xml:space="preserve"> </w:t>
      </w:r>
      <w:r w:rsidR="0046253D" w:rsidRPr="00B83D66">
        <w:rPr>
          <w:bCs/>
          <w:szCs w:val="24"/>
        </w:rPr>
        <w:tab/>
      </w:r>
      <w:r w:rsidR="00C04794">
        <w:rPr>
          <w:bCs/>
          <w:szCs w:val="24"/>
        </w:rPr>
        <w:t>T</w:t>
      </w:r>
      <w:r w:rsidRPr="00B83D66">
        <w:rPr>
          <w:bCs/>
          <w:szCs w:val="24"/>
        </w:rPr>
        <w:t xml:space="preserve">he State agrees to submit yearly the approved dental benefit package and to submit quarterly </w:t>
      </w:r>
      <w:r w:rsidR="00DA5278" w:rsidRPr="00B83D66">
        <w:rPr>
          <w:bCs/>
          <w:szCs w:val="24"/>
        </w:rPr>
        <w:t>current and accurate</w:t>
      </w:r>
      <w:r w:rsidRPr="00B83D66">
        <w:rPr>
          <w:bCs/>
          <w:szCs w:val="24"/>
        </w:rPr>
        <w:t xml:space="preserve"> information on </w:t>
      </w:r>
      <w:r w:rsidR="00DA5278" w:rsidRPr="00B83D66">
        <w:rPr>
          <w:bCs/>
          <w:szCs w:val="24"/>
        </w:rPr>
        <w:t xml:space="preserve">enrolled </w:t>
      </w:r>
      <w:r w:rsidRPr="00B83D66">
        <w:rPr>
          <w:bCs/>
          <w:szCs w:val="24"/>
        </w:rPr>
        <w:t>dental providers in the State to the Health Resources and Services Administration for posting on the Insure Kids Now! Website</w:t>
      </w:r>
      <w:r w:rsidR="003335CF" w:rsidRPr="00B83D66">
        <w:rPr>
          <w:bCs/>
          <w:szCs w:val="24"/>
        </w:rPr>
        <w:t xml:space="preserve">. </w:t>
      </w:r>
      <w:r w:rsidR="005B4035" w:rsidRPr="00B83D66">
        <w:rPr>
          <w:bCs/>
          <w:szCs w:val="24"/>
        </w:rPr>
        <w:t xml:space="preserve">Please update </w:t>
      </w:r>
      <w:r w:rsidR="00121008">
        <w:rPr>
          <w:bCs/>
          <w:szCs w:val="24"/>
        </w:rPr>
        <w:t>S</w:t>
      </w:r>
      <w:r w:rsidR="005B4035" w:rsidRPr="00B83D66">
        <w:rPr>
          <w:bCs/>
          <w:szCs w:val="24"/>
        </w:rPr>
        <w:t>ections 6.2-DC and 9.10 when electing this option.</w:t>
      </w:r>
    </w:p>
    <w:p w14:paraId="4602FF1C" w14:textId="77777777" w:rsidR="009E1912" w:rsidRPr="00B83D66" w:rsidRDefault="009E1912" w:rsidP="00323C32">
      <w:pPr>
        <w:tabs>
          <w:tab w:val="left" w:pos="-1440"/>
        </w:tabs>
        <w:ind w:left="2160" w:hanging="1440"/>
        <w:rPr>
          <w:szCs w:val="24"/>
        </w:rPr>
      </w:pPr>
    </w:p>
    <w:p w14:paraId="7C01AC16" w14:textId="77777777" w:rsidR="006915AB" w:rsidRDefault="001E7F86" w:rsidP="005D18A3">
      <w:pPr>
        <w:ind w:left="1440" w:hanging="1440"/>
        <w:rPr>
          <w:b/>
          <w:szCs w:val="24"/>
          <w:u w:val="single"/>
        </w:rPr>
      </w:pPr>
      <w:r w:rsidRPr="00B83D66">
        <w:rPr>
          <w:b/>
          <w:szCs w:val="24"/>
        </w:rPr>
        <w:t>Section 11.</w:t>
      </w:r>
      <w:r w:rsidRPr="00B83D66">
        <w:rPr>
          <w:b/>
          <w:szCs w:val="24"/>
        </w:rPr>
        <w:tab/>
      </w:r>
      <w:r w:rsidRPr="00B83D66">
        <w:rPr>
          <w:b/>
          <w:szCs w:val="24"/>
          <w:u w:val="single"/>
        </w:rPr>
        <w:t xml:space="preserve">Program </w:t>
      </w:r>
      <w:proofErr w:type="gramStart"/>
      <w:r w:rsidRPr="00B83D66">
        <w:rPr>
          <w:b/>
          <w:szCs w:val="24"/>
          <w:u w:val="single"/>
        </w:rPr>
        <w:t xml:space="preserve">Integrity  </w:t>
      </w:r>
      <w:r w:rsidR="006915AB" w:rsidRPr="00B83D66">
        <w:rPr>
          <w:b/>
          <w:szCs w:val="24"/>
          <w:u w:val="single"/>
        </w:rPr>
        <w:t>(</w:t>
      </w:r>
      <w:proofErr w:type="gramEnd"/>
      <w:r w:rsidR="006915AB" w:rsidRPr="00B83D66">
        <w:rPr>
          <w:b/>
          <w:szCs w:val="24"/>
          <w:u w:val="single"/>
        </w:rPr>
        <w:t>Section 2101(a))</w:t>
      </w:r>
    </w:p>
    <w:p w14:paraId="6733BCCE" w14:textId="77777777" w:rsidR="00DF1159" w:rsidRPr="00B83D66" w:rsidRDefault="00DF1159" w:rsidP="00DF1159">
      <w:pPr>
        <w:ind w:left="1800" w:hanging="1800"/>
        <w:rPr>
          <w:szCs w:val="24"/>
        </w:rPr>
      </w:pPr>
    </w:p>
    <w:p w14:paraId="46DF0B91" w14:textId="77777777" w:rsidR="006A782D" w:rsidRPr="00B83D66" w:rsidRDefault="000C4E17" w:rsidP="00323C32">
      <w:pPr>
        <w:tabs>
          <w:tab w:val="left" w:pos="-1440"/>
        </w:tabs>
        <w:ind w:left="720" w:hanging="720"/>
        <w:rPr>
          <w:szCs w:val="24"/>
        </w:rPr>
      </w:pPr>
      <w:r>
        <w:rPr>
          <w:szCs w:val="24"/>
        </w:rPr>
        <w:fldChar w:fldCharType="begin">
          <w:ffData>
            <w:name w:val=""/>
            <w:enabled/>
            <w:calcOnExit w:val="0"/>
            <w:statusText w:type="text" w:val="This is a checkbox to check State elects to use funds provided under Title XXI only to provide expanded eligibility under State Medicaid p"/>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6A782D" w:rsidRPr="00B83D66">
        <w:rPr>
          <w:szCs w:val="24"/>
        </w:rPr>
        <w:tab/>
        <w:t xml:space="preserve">Check here if the State elects to use funds provided under Title XXI only to provide expanded eligibility under the </w:t>
      </w:r>
      <w:r w:rsidR="00A66DDC" w:rsidRPr="00B83D66">
        <w:rPr>
          <w:szCs w:val="24"/>
        </w:rPr>
        <w:t xml:space="preserve">State’s </w:t>
      </w:r>
      <w:r w:rsidR="006A782D" w:rsidRPr="00B83D66">
        <w:rPr>
          <w:szCs w:val="24"/>
        </w:rPr>
        <w:t xml:space="preserve">Medicaid </w:t>
      </w:r>
      <w:proofErr w:type="gramStart"/>
      <w:r w:rsidR="006A782D" w:rsidRPr="00B83D66">
        <w:rPr>
          <w:szCs w:val="24"/>
        </w:rPr>
        <w:t>plan, and</w:t>
      </w:r>
      <w:proofErr w:type="gramEnd"/>
      <w:r w:rsidR="006A782D" w:rsidRPr="00B83D66">
        <w:rPr>
          <w:szCs w:val="24"/>
        </w:rPr>
        <w:t xml:space="preserve"> continue to Section 12</w:t>
      </w:r>
      <w:r w:rsidR="003335CF" w:rsidRPr="00B83D66">
        <w:rPr>
          <w:szCs w:val="24"/>
        </w:rPr>
        <w:t xml:space="preserve">. </w:t>
      </w:r>
    </w:p>
    <w:p w14:paraId="75CBA69E" w14:textId="77777777" w:rsidR="006A782D" w:rsidRPr="00B83D66" w:rsidRDefault="006A782D" w:rsidP="00323C32">
      <w:pPr>
        <w:rPr>
          <w:szCs w:val="24"/>
        </w:rPr>
      </w:pPr>
    </w:p>
    <w:p w14:paraId="20C3FFA6" w14:textId="77777777" w:rsidR="006915AB" w:rsidRPr="00B83D66" w:rsidRDefault="006A782D" w:rsidP="00323C32">
      <w:pPr>
        <w:tabs>
          <w:tab w:val="left" w:pos="-1440"/>
        </w:tabs>
        <w:ind w:left="1440" w:hanging="1440"/>
        <w:rPr>
          <w:szCs w:val="24"/>
        </w:rPr>
      </w:pPr>
      <w:bookmarkStart w:id="412" w:name="_Toc200444740"/>
      <w:r w:rsidRPr="00B83D66">
        <w:rPr>
          <w:rStyle w:val="Heading3Char"/>
          <w:rFonts w:ascii="Times New Roman" w:hAnsi="Times New Roman" w:cs="Times New Roman"/>
          <w:sz w:val="24"/>
          <w:szCs w:val="24"/>
        </w:rPr>
        <w:t>11.1</w:t>
      </w:r>
      <w:bookmarkEnd w:id="412"/>
      <w:r w:rsidR="003335CF" w:rsidRPr="00B83D66">
        <w:rPr>
          <w:rStyle w:val="Heading3Char"/>
          <w:rFonts w:ascii="Times New Roman" w:hAnsi="Times New Roman" w:cs="Times New Roman"/>
          <w:sz w:val="24"/>
          <w:szCs w:val="24"/>
        </w:rPr>
        <w:t xml:space="preserve">. </w:t>
      </w:r>
      <w:r w:rsidR="000C4E17">
        <w:rPr>
          <w:szCs w:val="24"/>
        </w:rPr>
        <w:fldChar w:fldCharType="begin">
          <w:ffData>
            <w:name w:val=""/>
            <w:enabled/>
            <w:calcOnExit w:val="0"/>
            <w:statusText w:type="text" w:val="This is a checkbox to check the State assures that services are provided in an effective and efficient manner through free and open compet"/>
            <w:checkBox>
              <w:sizeAuto/>
              <w:default w:val="0"/>
            </w:checkBox>
          </w:ffData>
        </w:fldChar>
      </w:r>
      <w:r w:rsidR="000C4E17">
        <w:rPr>
          <w:szCs w:val="24"/>
        </w:rPr>
        <w:instrText xml:space="preserve"> FORMCHECKBOX </w:instrText>
      </w:r>
      <w:r w:rsidR="00000000">
        <w:rPr>
          <w:szCs w:val="24"/>
        </w:rPr>
      </w:r>
      <w:r w:rsidR="00000000">
        <w:rPr>
          <w:szCs w:val="24"/>
        </w:rPr>
        <w:fldChar w:fldCharType="separate"/>
      </w:r>
      <w:r w:rsidR="000C4E17">
        <w:rPr>
          <w:szCs w:val="24"/>
        </w:rPr>
        <w:fldChar w:fldCharType="end"/>
      </w:r>
      <w:r w:rsidRPr="00B83D66">
        <w:rPr>
          <w:szCs w:val="24"/>
        </w:rPr>
        <w:tab/>
        <w:t xml:space="preserve">The State assures that services are provided in an effective and efficient manner through free and open competition or through basing rates on other public and private rates that are actuarially sound. </w:t>
      </w:r>
      <w:r w:rsidR="006915AB" w:rsidRPr="00B83D66">
        <w:rPr>
          <w:szCs w:val="24"/>
        </w:rPr>
        <w:t>(Section 2101(a)) (42CFR 457.940(b))</w:t>
      </w:r>
    </w:p>
    <w:p w14:paraId="1A334DB6" w14:textId="77777777" w:rsidR="006A782D" w:rsidRPr="00B83D66" w:rsidRDefault="006A782D" w:rsidP="00323C32">
      <w:pPr>
        <w:ind w:left="720"/>
        <w:rPr>
          <w:szCs w:val="24"/>
        </w:rPr>
      </w:pPr>
    </w:p>
    <w:p w14:paraId="3D3900C1" w14:textId="77777777" w:rsidR="006915AB" w:rsidRPr="003A3018" w:rsidRDefault="006A782D" w:rsidP="005D18A3">
      <w:pPr>
        <w:tabs>
          <w:tab w:val="left" w:pos="-1440"/>
        </w:tabs>
        <w:ind w:left="1440" w:hanging="1440"/>
        <w:rPr>
          <w:szCs w:val="24"/>
        </w:rPr>
      </w:pPr>
      <w:bookmarkStart w:id="413" w:name="_Toc200444741"/>
      <w:r w:rsidRPr="00B83D66">
        <w:rPr>
          <w:rStyle w:val="Heading3Char"/>
          <w:rFonts w:ascii="Times New Roman" w:hAnsi="Times New Roman" w:cs="Times New Roman"/>
          <w:sz w:val="24"/>
          <w:szCs w:val="24"/>
        </w:rPr>
        <w:t>11.2</w:t>
      </w:r>
      <w:bookmarkEnd w:id="413"/>
      <w:r w:rsidR="003335CF" w:rsidRPr="00B83D66">
        <w:rPr>
          <w:rStyle w:val="Heading3Char"/>
          <w:rFonts w:ascii="Times New Roman" w:hAnsi="Times New Roman" w:cs="Times New Roman"/>
          <w:sz w:val="24"/>
          <w:szCs w:val="24"/>
        </w:rPr>
        <w:t xml:space="preserve">. </w:t>
      </w:r>
      <w:r w:rsidRPr="00B83D66">
        <w:rPr>
          <w:szCs w:val="24"/>
        </w:rPr>
        <w:tab/>
        <w:t xml:space="preserve">The State assures, to the extent they apply, that the following provisions of the Social Security Act will apply under Title XXI, to the same extent they apply to a </w:t>
      </w:r>
      <w:r w:rsidR="008840CA" w:rsidRPr="00B83D66">
        <w:rPr>
          <w:szCs w:val="24"/>
        </w:rPr>
        <w:t xml:space="preserve">State </w:t>
      </w:r>
      <w:r w:rsidRPr="00B83D66">
        <w:rPr>
          <w:szCs w:val="24"/>
        </w:rPr>
        <w:t>under Title XIX</w:t>
      </w:r>
      <w:proofErr w:type="gramStart"/>
      <w:r w:rsidRPr="00B83D66">
        <w:rPr>
          <w:szCs w:val="24"/>
        </w:rPr>
        <w:t xml:space="preserve">:  </w:t>
      </w:r>
      <w:r w:rsidR="006915AB" w:rsidRPr="00B83D66">
        <w:rPr>
          <w:szCs w:val="24"/>
        </w:rPr>
        <w:t>(</w:t>
      </w:r>
      <w:proofErr w:type="gramEnd"/>
      <w:r w:rsidR="006915AB" w:rsidRPr="00B83D66">
        <w:rPr>
          <w:szCs w:val="24"/>
        </w:rPr>
        <w:t>Section 2107(e)) (42CFR 457</w:t>
      </w:r>
      <w:r w:rsidR="006915AB" w:rsidRPr="003A3018">
        <w:rPr>
          <w:szCs w:val="24"/>
        </w:rPr>
        <w:t>.935(b))</w:t>
      </w:r>
      <w:r w:rsidR="00C04794" w:rsidRPr="003A3018">
        <w:rPr>
          <w:szCs w:val="24"/>
        </w:rPr>
        <w:t xml:space="preserve"> </w:t>
      </w:r>
      <w:r w:rsidRPr="003A3018">
        <w:rPr>
          <w:szCs w:val="24"/>
        </w:rPr>
        <w:t>(</w:t>
      </w:r>
      <w:r w:rsidR="003A3018" w:rsidRPr="003A3018">
        <w:rPr>
          <w:szCs w:val="24"/>
        </w:rPr>
        <w:t>The items belo</w:t>
      </w:r>
      <w:r w:rsidR="003A3018">
        <w:rPr>
          <w:szCs w:val="24"/>
        </w:rPr>
        <w:t>w were moved from section 9.8. Previously</w:t>
      </w:r>
      <w:r w:rsidRPr="003A3018">
        <w:rPr>
          <w:szCs w:val="24"/>
        </w:rPr>
        <w:t xml:space="preserve"> 9.8.6. - 9.8.9</w:t>
      </w:r>
      <w:r w:rsidR="003A3018">
        <w:rPr>
          <w:szCs w:val="24"/>
        </w:rPr>
        <w:t>.</w:t>
      </w:r>
      <w:r w:rsidRPr="003A3018">
        <w:rPr>
          <w:szCs w:val="24"/>
        </w:rPr>
        <w:t>)</w:t>
      </w:r>
    </w:p>
    <w:p w14:paraId="4EDECA73" w14:textId="77777777" w:rsidR="006915AB" w:rsidRPr="003A3018" w:rsidRDefault="006915AB" w:rsidP="00323C32">
      <w:pPr>
        <w:tabs>
          <w:tab w:val="left" w:pos="-1440"/>
        </w:tabs>
        <w:ind w:left="720" w:hanging="720"/>
        <w:rPr>
          <w:szCs w:val="24"/>
        </w:rPr>
      </w:pPr>
    </w:p>
    <w:p w14:paraId="54096B8D" w14:textId="77777777" w:rsidR="006915AB" w:rsidRPr="00B83D66" w:rsidRDefault="006A782D" w:rsidP="00323C32">
      <w:pPr>
        <w:tabs>
          <w:tab w:val="left" w:pos="-1440"/>
        </w:tabs>
        <w:ind w:left="2160" w:hanging="1440"/>
        <w:rPr>
          <w:szCs w:val="24"/>
        </w:rPr>
      </w:pPr>
      <w:r w:rsidRPr="00B83D66">
        <w:rPr>
          <w:b/>
          <w:szCs w:val="24"/>
        </w:rPr>
        <w:t>11.2.1</w:t>
      </w:r>
      <w:r w:rsidR="003335CF" w:rsidRPr="00B83D66">
        <w:rPr>
          <w:b/>
          <w:szCs w:val="24"/>
        </w:rPr>
        <w:t xml:space="preserve">. </w:t>
      </w:r>
      <w:r w:rsidR="000C4E17">
        <w:rPr>
          <w:szCs w:val="24"/>
        </w:rPr>
        <w:fldChar w:fldCharType="begin">
          <w:ffData>
            <w:name w:val=""/>
            <w:enabled/>
            <w:calcOnExit w:val="0"/>
            <w:statusText w:type="text" w:val="This is a checkbox to check 42 CFR Part 455 Subpart B."/>
            <w:checkBox>
              <w:sizeAuto/>
              <w:default w:val="0"/>
            </w:checkBox>
          </w:ffData>
        </w:fldChar>
      </w:r>
      <w:r w:rsidR="000C4E17">
        <w:rPr>
          <w:szCs w:val="24"/>
        </w:rPr>
        <w:instrText xml:space="preserve"> FORMCHECKBOX </w:instrText>
      </w:r>
      <w:r w:rsidR="00000000">
        <w:rPr>
          <w:szCs w:val="24"/>
        </w:rPr>
      </w:r>
      <w:r w:rsidR="00000000">
        <w:rPr>
          <w:szCs w:val="24"/>
        </w:rPr>
        <w:fldChar w:fldCharType="separate"/>
      </w:r>
      <w:r w:rsidR="000C4E17">
        <w:rPr>
          <w:szCs w:val="24"/>
        </w:rPr>
        <w:fldChar w:fldCharType="end"/>
      </w:r>
      <w:r w:rsidRPr="00B83D66">
        <w:rPr>
          <w:szCs w:val="24"/>
        </w:rPr>
        <w:tab/>
        <w:t>42 CFR Part 455 Subpart B (relating to disclosure of information by providers and fiscal agents)</w:t>
      </w:r>
    </w:p>
    <w:p w14:paraId="086FEEE5" w14:textId="77777777" w:rsidR="006915AB" w:rsidRPr="00B83D66" w:rsidRDefault="006A782D" w:rsidP="00323C32">
      <w:pPr>
        <w:tabs>
          <w:tab w:val="left" w:pos="-1440"/>
        </w:tabs>
        <w:ind w:left="2160" w:hanging="1440"/>
        <w:rPr>
          <w:szCs w:val="24"/>
        </w:rPr>
      </w:pPr>
      <w:r w:rsidRPr="00B83D66">
        <w:rPr>
          <w:b/>
          <w:szCs w:val="24"/>
        </w:rPr>
        <w:t>11.2.2</w:t>
      </w:r>
      <w:r w:rsidR="003335CF" w:rsidRPr="00B83D66">
        <w:rPr>
          <w:b/>
          <w:szCs w:val="24"/>
        </w:rPr>
        <w:t xml:space="preserve">. </w:t>
      </w:r>
      <w:r w:rsidR="000C4E17">
        <w:rPr>
          <w:szCs w:val="24"/>
        </w:rPr>
        <w:fldChar w:fldCharType="begin">
          <w:ffData>
            <w:name w:val=""/>
            <w:enabled/>
            <w:calcOnExit w:val="0"/>
            <w:statusText w:type="text" w:val="This is a checkbox to check Section 1124 relating to disclosure of ownership and related information."/>
            <w:checkBox>
              <w:sizeAuto/>
              <w:default w:val="0"/>
            </w:checkBox>
          </w:ffData>
        </w:fldChar>
      </w:r>
      <w:r w:rsidR="000C4E17">
        <w:rPr>
          <w:szCs w:val="24"/>
        </w:rPr>
        <w:instrText xml:space="preserve"> FORMCHECKBOX </w:instrText>
      </w:r>
      <w:r w:rsidR="00000000">
        <w:rPr>
          <w:szCs w:val="24"/>
        </w:rPr>
      </w:r>
      <w:r w:rsidR="00000000">
        <w:rPr>
          <w:szCs w:val="24"/>
        </w:rPr>
        <w:fldChar w:fldCharType="separate"/>
      </w:r>
      <w:r w:rsidR="000C4E17">
        <w:rPr>
          <w:szCs w:val="24"/>
        </w:rPr>
        <w:fldChar w:fldCharType="end"/>
      </w:r>
      <w:r w:rsidRPr="00B83D66">
        <w:rPr>
          <w:szCs w:val="24"/>
        </w:rPr>
        <w:tab/>
        <w:t>Section 1124 (relating to disclosure of ownership and related information)</w:t>
      </w:r>
    </w:p>
    <w:p w14:paraId="492C8588" w14:textId="77777777" w:rsidR="006915AB" w:rsidRPr="00B83D66" w:rsidRDefault="006A782D" w:rsidP="00323C32">
      <w:pPr>
        <w:tabs>
          <w:tab w:val="left" w:pos="-1440"/>
        </w:tabs>
        <w:ind w:left="2160" w:hanging="1440"/>
        <w:rPr>
          <w:szCs w:val="24"/>
        </w:rPr>
      </w:pPr>
      <w:r w:rsidRPr="00B83D66">
        <w:rPr>
          <w:b/>
          <w:szCs w:val="24"/>
        </w:rPr>
        <w:t>11.2.3</w:t>
      </w:r>
      <w:r w:rsidR="003335CF" w:rsidRPr="00B83D66">
        <w:rPr>
          <w:b/>
          <w:szCs w:val="24"/>
        </w:rPr>
        <w:t xml:space="preserve">. </w:t>
      </w:r>
      <w:r w:rsidR="000C4E17">
        <w:rPr>
          <w:szCs w:val="24"/>
        </w:rPr>
        <w:fldChar w:fldCharType="begin">
          <w:ffData>
            <w:name w:val=""/>
            <w:enabled/>
            <w:calcOnExit w:val="0"/>
            <w:statusText w:type="text" w:val="This is a checkbox to check Section 1126 relating to disclosure of certain convicted individuals."/>
            <w:checkBox>
              <w:sizeAuto/>
              <w:default w:val="0"/>
            </w:checkBox>
          </w:ffData>
        </w:fldChar>
      </w:r>
      <w:r w:rsidR="000C4E17">
        <w:rPr>
          <w:szCs w:val="24"/>
        </w:rPr>
        <w:instrText xml:space="preserve"> FORMCHECKBOX </w:instrText>
      </w:r>
      <w:r w:rsidR="00000000">
        <w:rPr>
          <w:szCs w:val="24"/>
        </w:rPr>
      </w:r>
      <w:r w:rsidR="00000000">
        <w:rPr>
          <w:szCs w:val="24"/>
        </w:rPr>
        <w:fldChar w:fldCharType="separate"/>
      </w:r>
      <w:r w:rsidR="000C4E17">
        <w:rPr>
          <w:szCs w:val="24"/>
        </w:rPr>
        <w:fldChar w:fldCharType="end"/>
      </w:r>
      <w:r w:rsidRPr="00B83D66">
        <w:rPr>
          <w:szCs w:val="24"/>
        </w:rPr>
        <w:tab/>
        <w:t>Section 1126 (relating to disclosure of information about certain convicted individuals)</w:t>
      </w:r>
    </w:p>
    <w:p w14:paraId="4C0B910A" w14:textId="77777777" w:rsidR="006915AB" w:rsidRPr="00B83D66" w:rsidRDefault="006A782D" w:rsidP="00323C32">
      <w:pPr>
        <w:tabs>
          <w:tab w:val="left" w:pos="-1440"/>
        </w:tabs>
        <w:ind w:left="2160" w:hanging="1440"/>
        <w:rPr>
          <w:szCs w:val="24"/>
        </w:rPr>
      </w:pPr>
      <w:r w:rsidRPr="00B83D66">
        <w:rPr>
          <w:b/>
          <w:szCs w:val="24"/>
        </w:rPr>
        <w:t>11.2.4</w:t>
      </w:r>
      <w:r w:rsidR="003335CF" w:rsidRPr="00B83D66">
        <w:rPr>
          <w:b/>
          <w:szCs w:val="24"/>
        </w:rPr>
        <w:t xml:space="preserve">. </w:t>
      </w:r>
      <w:r w:rsidR="000C4E17">
        <w:rPr>
          <w:szCs w:val="24"/>
        </w:rPr>
        <w:fldChar w:fldCharType="begin">
          <w:ffData>
            <w:name w:val=""/>
            <w:enabled/>
            <w:calcOnExit w:val="0"/>
            <w:statusText w:type="text" w:val="This is a checkbox to check Section 1128A relating to civil monetary penalties."/>
            <w:checkBox>
              <w:sizeAuto/>
              <w:default w:val="0"/>
            </w:checkBox>
          </w:ffData>
        </w:fldChar>
      </w:r>
      <w:r w:rsidR="000C4E17">
        <w:rPr>
          <w:szCs w:val="24"/>
        </w:rPr>
        <w:instrText xml:space="preserve"> FORMCHECKBOX </w:instrText>
      </w:r>
      <w:r w:rsidR="00000000">
        <w:rPr>
          <w:szCs w:val="24"/>
        </w:rPr>
      </w:r>
      <w:r w:rsidR="00000000">
        <w:rPr>
          <w:szCs w:val="24"/>
        </w:rPr>
        <w:fldChar w:fldCharType="separate"/>
      </w:r>
      <w:r w:rsidR="000C4E17">
        <w:rPr>
          <w:szCs w:val="24"/>
        </w:rPr>
        <w:fldChar w:fldCharType="end"/>
      </w:r>
      <w:r w:rsidRPr="00B83D66">
        <w:rPr>
          <w:szCs w:val="24"/>
        </w:rPr>
        <w:tab/>
        <w:t>Section 1128A (relating to civil monetary penalties)</w:t>
      </w:r>
    </w:p>
    <w:p w14:paraId="72C81647" w14:textId="77777777" w:rsidR="006915AB" w:rsidRPr="00B83D66" w:rsidRDefault="006A782D" w:rsidP="00323C32">
      <w:pPr>
        <w:tabs>
          <w:tab w:val="left" w:pos="-1440"/>
        </w:tabs>
        <w:ind w:left="2160" w:hanging="1440"/>
        <w:rPr>
          <w:szCs w:val="24"/>
        </w:rPr>
      </w:pPr>
      <w:r w:rsidRPr="00B83D66">
        <w:rPr>
          <w:b/>
          <w:szCs w:val="24"/>
        </w:rPr>
        <w:t>11.2.5</w:t>
      </w:r>
      <w:r w:rsidR="003335CF" w:rsidRPr="00B83D66">
        <w:rPr>
          <w:b/>
          <w:szCs w:val="24"/>
        </w:rPr>
        <w:t xml:space="preserve">. </w:t>
      </w:r>
      <w:r w:rsidR="00012EAA">
        <w:rPr>
          <w:szCs w:val="24"/>
        </w:rPr>
        <w:fldChar w:fldCharType="begin">
          <w:ffData>
            <w:name w:val=""/>
            <w:enabled/>
            <w:calcOnExit w:val="0"/>
            <w:statusText w:type="text" w:val="This is a checkbox to check Section 1128B relating to criminal penalties for certain additional charges."/>
            <w:checkBox>
              <w:sizeAuto/>
              <w:default w:val="0"/>
            </w:checkBox>
          </w:ffData>
        </w:fldChar>
      </w:r>
      <w:r w:rsidR="00012EAA">
        <w:rPr>
          <w:szCs w:val="24"/>
        </w:rPr>
        <w:instrText xml:space="preserve"> FORMCHECKBOX </w:instrText>
      </w:r>
      <w:r w:rsidR="00000000">
        <w:rPr>
          <w:szCs w:val="24"/>
        </w:rPr>
      </w:r>
      <w:r w:rsidR="00000000">
        <w:rPr>
          <w:szCs w:val="24"/>
        </w:rPr>
        <w:fldChar w:fldCharType="separate"/>
      </w:r>
      <w:r w:rsidR="00012EAA">
        <w:rPr>
          <w:szCs w:val="24"/>
        </w:rPr>
        <w:fldChar w:fldCharType="end"/>
      </w:r>
      <w:r w:rsidRPr="00B83D66">
        <w:rPr>
          <w:szCs w:val="24"/>
        </w:rPr>
        <w:tab/>
        <w:t>Section 1128B (relating to criminal penalties for certain additional charges)</w:t>
      </w:r>
    </w:p>
    <w:p w14:paraId="010BA658" w14:textId="77777777" w:rsidR="006915AB" w:rsidRPr="00B83D66" w:rsidRDefault="006A782D" w:rsidP="00323C32">
      <w:pPr>
        <w:tabs>
          <w:tab w:val="left" w:pos="-1440"/>
        </w:tabs>
        <w:ind w:left="2160" w:hanging="1440"/>
        <w:rPr>
          <w:szCs w:val="24"/>
        </w:rPr>
      </w:pPr>
      <w:r w:rsidRPr="00B83D66">
        <w:rPr>
          <w:b/>
          <w:szCs w:val="24"/>
        </w:rPr>
        <w:t>11.2.6</w:t>
      </w:r>
      <w:r w:rsidR="003335CF" w:rsidRPr="00B83D66">
        <w:rPr>
          <w:b/>
          <w:szCs w:val="24"/>
        </w:rPr>
        <w:t xml:space="preserve">. </w:t>
      </w:r>
      <w:r w:rsidR="00012EAA">
        <w:rPr>
          <w:szCs w:val="24"/>
        </w:rPr>
        <w:fldChar w:fldCharType="begin">
          <w:ffData>
            <w:name w:val=""/>
            <w:enabled/>
            <w:calcOnExit w:val="0"/>
            <w:statusText w:type="text" w:val="This is a checkbox to check Section 1128E relating to National health care fraud and abuse data collection program"/>
            <w:checkBox>
              <w:sizeAuto/>
              <w:default w:val="0"/>
            </w:checkBox>
          </w:ffData>
        </w:fldChar>
      </w:r>
      <w:r w:rsidR="00012EAA">
        <w:rPr>
          <w:szCs w:val="24"/>
        </w:rPr>
        <w:instrText xml:space="preserve"> FORMCHECKBOX </w:instrText>
      </w:r>
      <w:r w:rsidR="00000000">
        <w:rPr>
          <w:szCs w:val="24"/>
        </w:rPr>
      </w:r>
      <w:r w:rsidR="00000000">
        <w:rPr>
          <w:szCs w:val="24"/>
        </w:rPr>
        <w:fldChar w:fldCharType="separate"/>
      </w:r>
      <w:r w:rsidR="00012EAA">
        <w:rPr>
          <w:szCs w:val="24"/>
        </w:rPr>
        <w:fldChar w:fldCharType="end"/>
      </w:r>
      <w:r w:rsidRPr="00B83D66">
        <w:rPr>
          <w:szCs w:val="24"/>
        </w:rPr>
        <w:tab/>
        <w:t xml:space="preserve">Section 1128E (relating to the National health care fraud and abuse data collection </w:t>
      </w:r>
      <w:r w:rsidRPr="00B83D66">
        <w:rPr>
          <w:szCs w:val="24"/>
        </w:rPr>
        <w:lastRenderedPageBreak/>
        <w:t xml:space="preserve">program) </w:t>
      </w:r>
    </w:p>
    <w:p w14:paraId="36F93DE2" w14:textId="77777777" w:rsidR="001E7F86" w:rsidRPr="00B83D66" w:rsidRDefault="001E7F86" w:rsidP="00DF1159">
      <w:pPr>
        <w:ind w:left="1440"/>
        <w:rPr>
          <w:szCs w:val="24"/>
        </w:rPr>
      </w:pPr>
    </w:p>
    <w:p w14:paraId="12C7DE9F" w14:textId="77777777" w:rsidR="006915AB" w:rsidRDefault="001E7F86" w:rsidP="005D18A3">
      <w:pPr>
        <w:ind w:left="1440" w:hanging="1440"/>
        <w:rPr>
          <w:b/>
          <w:szCs w:val="24"/>
          <w:u w:val="single"/>
        </w:rPr>
      </w:pPr>
      <w:r w:rsidRPr="00B83D66">
        <w:rPr>
          <w:b/>
          <w:szCs w:val="24"/>
        </w:rPr>
        <w:t>Section 12.</w:t>
      </w:r>
      <w:r w:rsidRPr="00B83D66">
        <w:rPr>
          <w:szCs w:val="24"/>
        </w:rPr>
        <w:tab/>
      </w:r>
      <w:r w:rsidRPr="00B83D66">
        <w:rPr>
          <w:b/>
          <w:szCs w:val="24"/>
          <w:u w:val="single"/>
        </w:rPr>
        <w:t>Applicant and Enrollee Protections</w:t>
      </w:r>
      <w:r w:rsidRPr="00B83D66">
        <w:rPr>
          <w:szCs w:val="24"/>
          <w:u w:val="single"/>
        </w:rPr>
        <w:t xml:space="preserve"> </w:t>
      </w:r>
      <w:r w:rsidR="006915AB" w:rsidRPr="00B83D66">
        <w:rPr>
          <w:b/>
          <w:szCs w:val="24"/>
          <w:u w:val="single"/>
        </w:rPr>
        <w:t>(Sections 2101(a))</w:t>
      </w:r>
    </w:p>
    <w:p w14:paraId="18B43EB3" w14:textId="77777777" w:rsidR="00DF1159" w:rsidRPr="00B83D66" w:rsidRDefault="00DF1159" w:rsidP="00DF1159">
      <w:pPr>
        <w:ind w:left="1800" w:hanging="1800"/>
        <w:rPr>
          <w:szCs w:val="24"/>
        </w:rPr>
      </w:pPr>
    </w:p>
    <w:p w14:paraId="55D610B3" w14:textId="77777777" w:rsidR="006A782D" w:rsidRPr="00B83D66" w:rsidRDefault="00012EAA" w:rsidP="00323C32">
      <w:pPr>
        <w:tabs>
          <w:tab w:val="left" w:pos="-1440"/>
        </w:tabs>
        <w:ind w:left="720" w:hanging="720"/>
        <w:rPr>
          <w:szCs w:val="24"/>
        </w:rPr>
      </w:pPr>
      <w:r>
        <w:rPr>
          <w:szCs w:val="24"/>
        </w:rPr>
        <w:fldChar w:fldCharType="begin">
          <w:ffData>
            <w:name w:val=""/>
            <w:enabled/>
            <w:calcOnExit w:val="0"/>
            <w:statusText w:type="text" w:val="This is a checkbox to check the State elects to use funds provided under Title XXI only to provide expanded eligibility under State's plan"/>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sidR="006A782D" w:rsidRPr="00B83D66">
        <w:rPr>
          <w:szCs w:val="24"/>
        </w:rPr>
        <w:tab/>
        <w:t xml:space="preserve">Check here if the </w:t>
      </w:r>
      <w:r w:rsidR="008840CA" w:rsidRPr="00B83D66">
        <w:rPr>
          <w:szCs w:val="24"/>
        </w:rPr>
        <w:t xml:space="preserve">State </w:t>
      </w:r>
      <w:r w:rsidR="006A782D" w:rsidRPr="00B83D66">
        <w:rPr>
          <w:szCs w:val="24"/>
        </w:rPr>
        <w:t>elects to use funds provided under Title XXI only to provide expanded eligibility under the State’s Medicaid plan.</w:t>
      </w:r>
    </w:p>
    <w:p w14:paraId="104B7B4C" w14:textId="77777777" w:rsidR="006A782D" w:rsidRPr="00B83D66" w:rsidRDefault="006A782D" w:rsidP="00323C32">
      <w:pPr>
        <w:rPr>
          <w:szCs w:val="24"/>
        </w:rPr>
      </w:pPr>
    </w:p>
    <w:p w14:paraId="3AC5C509" w14:textId="77777777" w:rsidR="0009142D" w:rsidRPr="00B83D66" w:rsidRDefault="006A782D" w:rsidP="005D18A3">
      <w:pPr>
        <w:tabs>
          <w:tab w:val="left" w:pos="-720"/>
        </w:tabs>
        <w:ind w:left="1440" w:hanging="1440"/>
        <w:rPr>
          <w:szCs w:val="24"/>
        </w:rPr>
      </w:pPr>
      <w:bookmarkStart w:id="414" w:name="_Toc200444743"/>
      <w:r w:rsidRPr="00B83D66">
        <w:rPr>
          <w:rStyle w:val="Heading3Char"/>
          <w:rFonts w:ascii="Times New Roman" w:hAnsi="Times New Roman" w:cs="Times New Roman"/>
          <w:sz w:val="24"/>
          <w:szCs w:val="24"/>
        </w:rPr>
        <w:t>12.1.</w:t>
      </w:r>
      <w:r w:rsidRPr="00B83D66">
        <w:rPr>
          <w:rStyle w:val="Heading3Char"/>
          <w:rFonts w:ascii="Times New Roman" w:hAnsi="Times New Roman" w:cs="Times New Roman"/>
          <w:sz w:val="24"/>
          <w:szCs w:val="24"/>
        </w:rPr>
        <w:tab/>
        <w:t>Eligibility and Enrollment Matters</w:t>
      </w:r>
      <w:bookmarkEnd w:id="414"/>
      <w:r w:rsidR="00C06A8F" w:rsidRPr="00B83D66">
        <w:rPr>
          <w:rStyle w:val="Heading3Char"/>
          <w:rFonts w:ascii="Times New Roman" w:hAnsi="Times New Roman" w:cs="Times New Roman"/>
          <w:sz w:val="24"/>
          <w:szCs w:val="24"/>
        </w:rPr>
        <w:t xml:space="preserve">- </w:t>
      </w:r>
      <w:r w:rsidR="002B0EDB" w:rsidRPr="00B83D66">
        <w:rPr>
          <w:szCs w:val="24"/>
        </w:rPr>
        <w:t>D</w:t>
      </w:r>
      <w:r w:rsidRPr="00B83D66">
        <w:rPr>
          <w:szCs w:val="24"/>
        </w:rPr>
        <w:t>escribe the review process for eligibility and enrollment matters that complies with 42 CFR 457.1120</w:t>
      </w:r>
      <w:r w:rsidR="003335CF" w:rsidRPr="00B83D66">
        <w:rPr>
          <w:szCs w:val="24"/>
        </w:rPr>
        <w:t xml:space="preserve">. </w:t>
      </w:r>
      <w:r w:rsidR="0009142D" w:rsidRPr="00B83D66">
        <w:rPr>
          <w:szCs w:val="24"/>
        </w:rPr>
        <w:t>Describe any special processes and procedures that are unique to the applicant’s rights when the State is using the Express Lane option when determining eligibility.</w:t>
      </w:r>
    </w:p>
    <w:p w14:paraId="5024CD79" w14:textId="77777777" w:rsidR="00C06A8F" w:rsidRPr="00012EAA" w:rsidRDefault="00012EAA" w:rsidP="00012EAA">
      <w:pPr>
        <w:tabs>
          <w:tab w:val="left" w:pos="-720"/>
          <w:tab w:val="left" w:pos="1500"/>
        </w:tabs>
        <w:ind w:left="1440" w:hanging="1440"/>
        <w:rPr>
          <w:szCs w:val="24"/>
        </w:rPr>
      </w:pPr>
      <w:r>
        <w:rPr>
          <w:szCs w:val="24"/>
        </w:rPr>
        <w:tab/>
      </w:r>
      <w:bookmarkStart w:id="415" w:name="Text216"/>
      <w:r w:rsidR="004A4CD8">
        <w:rPr>
          <w:szCs w:val="24"/>
        </w:rPr>
        <w:fldChar w:fldCharType="begin">
          <w:ffData>
            <w:name w:val="Text216"/>
            <w:enabled/>
            <w:calcOnExit w:val="0"/>
            <w:statusText w:type="text" w:val="This is a textbox to describe review process for eligibility and enrollment matters."/>
            <w:textInput/>
          </w:ffData>
        </w:fldChar>
      </w:r>
      <w:r w:rsidR="004A4CD8">
        <w:rPr>
          <w:szCs w:val="24"/>
        </w:rPr>
        <w:instrText xml:space="preserve"> FORMTEXT </w:instrText>
      </w:r>
      <w:r w:rsidR="004A4CD8">
        <w:rPr>
          <w:szCs w:val="24"/>
        </w:rPr>
      </w:r>
      <w:r w:rsidR="004A4CD8">
        <w:rPr>
          <w:szCs w:val="24"/>
        </w:rPr>
        <w:fldChar w:fldCharType="separate"/>
      </w:r>
      <w:r w:rsidR="00BE73A4">
        <w:rPr>
          <w:szCs w:val="24"/>
        </w:rPr>
        <w:t> </w:t>
      </w:r>
      <w:r w:rsidR="00BE73A4">
        <w:rPr>
          <w:szCs w:val="24"/>
        </w:rPr>
        <w:t> </w:t>
      </w:r>
      <w:r w:rsidR="00BE73A4">
        <w:rPr>
          <w:szCs w:val="24"/>
        </w:rPr>
        <w:t> </w:t>
      </w:r>
      <w:r w:rsidR="00BE73A4">
        <w:rPr>
          <w:szCs w:val="24"/>
        </w:rPr>
        <w:t> </w:t>
      </w:r>
      <w:r w:rsidR="00BE73A4">
        <w:rPr>
          <w:szCs w:val="24"/>
        </w:rPr>
        <w:t> </w:t>
      </w:r>
      <w:r w:rsidR="004A4CD8">
        <w:rPr>
          <w:szCs w:val="24"/>
        </w:rPr>
        <w:fldChar w:fldCharType="end"/>
      </w:r>
      <w:bookmarkEnd w:id="415"/>
    </w:p>
    <w:p w14:paraId="2EEB87AE" w14:textId="77777777" w:rsidR="00C06A8F" w:rsidRPr="00B83D66" w:rsidRDefault="00C06A8F" w:rsidP="00323C32">
      <w:pPr>
        <w:tabs>
          <w:tab w:val="left" w:pos="-720"/>
        </w:tabs>
        <w:ind w:left="1440" w:hanging="1440"/>
        <w:rPr>
          <w:szCs w:val="24"/>
          <w:u w:val="single"/>
        </w:rPr>
      </w:pPr>
      <w:r w:rsidRPr="00B83D66">
        <w:rPr>
          <w:szCs w:val="24"/>
          <w:u w:val="single"/>
        </w:rPr>
        <w:t xml:space="preserve">Guidance: </w:t>
      </w:r>
      <w:r w:rsidRPr="00B83D66">
        <w:rPr>
          <w:szCs w:val="24"/>
          <w:u w:val="single"/>
        </w:rPr>
        <w:tab/>
        <w:t>“Health services matters” refers to grievances relating to the provision of health care.</w:t>
      </w:r>
    </w:p>
    <w:p w14:paraId="1CC0E732" w14:textId="77777777" w:rsidR="00C06A8F" w:rsidRPr="00B83D66" w:rsidRDefault="00C06A8F" w:rsidP="00323C32">
      <w:pPr>
        <w:tabs>
          <w:tab w:val="left" w:pos="-720"/>
        </w:tabs>
        <w:ind w:left="1440" w:hanging="1440"/>
        <w:rPr>
          <w:i/>
          <w:szCs w:val="24"/>
        </w:rPr>
      </w:pPr>
    </w:p>
    <w:p w14:paraId="2F72197F" w14:textId="77777777" w:rsidR="006915AB" w:rsidRDefault="006A782D" w:rsidP="005D18A3">
      <w:pPr>
        <w:tabs>
          <w:tab w:val="left" w:pos="-720"/>
        </w:tabs>
        <w:ind w:left="1440" w:hanging="1440"/>
        <w:rPr>
          <w:szCs w:val="24"/>
        </w:rPr>
      </w:pPr>
      <w:bookmarkStart w:id="416" w:name="_Toc200444744"/>
      <w:r w:rsidRPr="00B83D66">
        <w:rPr>
          <w:rStyle w:val="Heading3Char"/>
          <w:rFonts w:ascii="Times New Roman" w:hAnsi="Times New Roman" w:cs="Times New Roman"/>
          <w:sz w:val="24"/>
          <w:szCs w:val="24"/>
        </w:rPr>
        <w:t xml:space="preserve">12.2. </w:t>
      </w:r>
      <w:r w:rsidRPr="00B83D66">
        <w:rPr>
          <w:rStyle w:val="Heading3Char"/>
          <w:rFonts w:ascii="Times New Roman" w:hAnsi="Times New Roman" w:cs="Times New Roman"/>
          <w:sz w:val="24"/>
          <w:szCs w:val="24"/>
        </w:rPr>
        <w:tab/>
        <w:t>Health Services Matters</w:t>
      </w:r>
      <w:bookmarkEnd w:id="416"/>
      <w:r w:rsidR="00C06A8F" w:rsidRPr="00B83D66">
        <w:rPr>
          <w:rStyle w:val="Heading3Char"/>
          <w:rFonts w:ascii="Times New Roman" w:hAnsi="Times New Roman" w:cs="Times New Roman"/>
          <w:sz w:val="24"/>
          <w:szCs w:val="24"/>
        </w:rPr>
        <w:t xml:space="preserve">- </w:t>
      </w:r>
      <w:r w:rsidR="002B0EDB" w:rsidRPr="00B83D66">
        <w:rPr>
          <w:szCs w:val="24"/>
        </w:rPr>
        <w:t>D</w:t>
      </w:r>
      <w:r w:rsidRPr="00B83D66">
        <w:rPr>
          <w:szCs w:val="24"/>
        </w:rPr>
        <w:t>escribe the review process for hea</w:t>
      </w:r>
      <w:r w:rsidR="00B67DD4">
        <w:rPr>
          <w:szCs w:val="24"/>
        </w:rPr>
        <w:t xml:space="preserve">lth services matters that </w:t>
      </w:r>
      <w:r w:rsidR="009D2EB5">
        <w:rPr>
          <w:szCs w:val="24"/>
        </w:rPr>
        <w:t>complies</w:t>
      </w:r>
      <w:r w:rsidRPr="00B83D66">
        <w:rPr>
          <w:szCs w:val="24"/>
        </w:rPr>
        <w:t xml:space="preserve"> with 42 CFR 457.1120</w:t>
      </w:r>
      <w:r w:rsidR="003335CF" w:rsidRPr="00B83D66">
        <w:rPr>
          <w:szCs w:val="24"/>
        </w:rPr>
        <w:t xml:space="preserve">. </w:t>
      </w:r>
    </w:p>
    <w:p w14:paraId="4748D6AE" w14:textId="77777777" w:rsidR="00DF1159" w:rsidRPr="00B83D66" w:rsidRDefault="004A4CD8" w:rsidP="004A4CD8">
      <w:pPr>
        <w:tabs>
          <w:tab w:val="left" w:pos="-720"/>
          <w:tab w:val="left" w:pos="1440"/>
        </w:tabs>
        <w:rPr>
          <w:b/>
          <w:bCs/>
          <w:szCs w:val="24"/>
        </w:rPr>
      </w:pPr>
      <w:r>
        <w:rPr>
          <w:b/>
          <w:bCs/>
          <w:szCs w:val="24"/>
        </w:rPr>
        <w:tab/>
      </w:r>
      <w:bookmarkStart w:id="417" w:name="Text217"/>
      <w:r>
        <w:rPr>
          <w:b/>
          <w:bCs/>
          <w:szCs w:val="24"/>
        </w:rPr>
        <w:fldChar w:fldCharType="begin">
          <w:ffData>
            <w:name w:val="Text217"/>
            <w:enabled/>
            <w:calcOnExit w:val="0"/>
            <w:statusText w:type="text" w:val="This is a textbox to describe review process for health services matters that complies with 42 CFR."/>
            <w:textInput/>
          </w:ffData>
        </w:fldChar>
      </w:r>
      <w:r>
        <w:rPr>
          <w:b/>
          <w:bCs/>
          <w:szCs w:val="24"/>
        </w:rPr>
        <w:instrText xml:space="preserve"> FORMTEXT </w:instrText>
      </w:r>
      <w:r>
        <w:rPr>
          <w:b/>
          <w:bCs/>
          <w:szCs w:val="24"/>
        </w:rPr>
      </w:r>
      <w:r>
        <w:rPr>
          <w:b/>
          <w:bCs/>
          <w:szCs w:val="24"/>
        </w:rPr>
        <w:fldChar w:fldCharType="separate"/>
      </w:r>
      <w:r w:rsidR="00BE73A4">
        <w:rPr>
          <w:b/>
          <w:bCs/>
          <w:szCs w:val="24"/>
        </w:rPr>
        <w:t> </w:t>
      </w:r>
      <w:r w:rsidR="00BE73A4">
        <w:rPr>
          <w:b/>
          <w:bCs/>
          <w:szCs w:val="24"/>
        </w:rPr>
        <w:t> </w:t>
      </w:r>
      <w:r w:rsidR="00BE73A4">
        <w:rPr>
          <w:b/>
          <w:bCs/>
          <w:szCs w:val="24"/>
        </w:rPr>
        <w:t> </w:t>
      </w:r>
      <w:r w:rsidR="00BE73A4">
        <w:rPr>
          <w:b/>
          <w:bCs/>
          <w:szCs w:val="24"/>
        </w:rPr>
        <w:t> </w:t>
      </w:r>
      <w:r w:rsidR="00BE73A4">
        <w:rPr>
          <w:b/>
          <w:bCs/>
          <w:szCs w:val="24"/>
        </w:rPr>
        <w:t> </w:t>
      </w:r>
      <w:r>
        <w:rPr>
          <w:b/>
          <w:bCs/>
          <w:szCs w:val="24"/>
        </w:rPr>
        <w:fldChar w:fldCharType="end"/>
      </w:r>
      <w:bookmarkEnd w:id="417"/>
    </w:p>
    <w:p w14:paraId="5060BE3B" w14:textId="77777777" w:rsidR="006915AB" w:rsidRPr="00B83D66" w:rsidRDefault="005D18A3" w:rsidP="005D18A3">
      <w:pPr>
        <w:pStyle w:val="Heading3"/>
        <w:spacing w:before="0" w:after="0"/>
        <w:ind w:left="1440" w:hanging="1440"/>
        <w:rPr>
          <w:rFonts w:ascii="Times New Roman" w:hAnsi="Times New Roman" w:cs="Times New Roman"/>
          <w:sz w:val="24"/>
          <w:szCs w:val="24"/>
        </w:rPr>
      </w:pPr>
      <w:bookmarkStart w:id="418" w:name="_Toc200444745"/>
      <w:r>
        <w:rPr>
          <w:rFonts w:ascii="Times New Roman" w:hAnsi="Times New Roman" w:cs="Times New Roman"/>
          <w:sz w:val="24"/>
          <w:szCs w:val="24"/>
        </w:rPr>
        <w:t>12.3.</w:t>
      </w:r>
      <w:r>
        <w:rPr>
          <w:rFonts w:ascii="Times New Roman" w:hAnsi="Times New Roman" w:cs="Times New Roman"/>
          <w:sz w:val="24"/>
          <w:szCs w:val="24"/>
        </w:rPr>
        <w:tab/>
      </w:r>
      <w:r w:rsidR="006A782D" w:rsidRPr="00B83D66">
        <w:rPr>
          <w:rFonts w:ascii="Times New Roman" w:hAnsi="Times New Roman" w:cs="Times New Roman"/>
          <w:sz w:val="24"/>
          <w:szCs w:val="24"/>
        </w:rPr>
        <w:t>Premium Assistance Programs</w:t>
      </w:r>
      <w:bookmarkEnd w:id="418"/>
      <w:r w:rsidR="00C06A8F" w:rsidRPr="00B83D66">
        <w:rPr>
          <w:rFonts w:ascii="Times New Roman" w:hAnsi="Times New Roman" w:cs="Times New Roman"/>
          <w:sz w:val="24"/>
          <w:szCs w:val="24"/>
        </w:rPr>
        <w:t>-</w:t>
      </w:r>
      <w:r w:rsidR="00C06A8F" w:rsidRPr="00B83D66">
        <w:rPr>
          <w:rFonts w:ascii="Times New Roman" w:hAnsi="Times New Roman" w:cs="Times New Roman"/>
          <w:b w:val="0"/>
          <w:sz w:val="24"/>
          <w:szCs w:val="24"/>
        </w:rPr>
        <w:t xml:space="preserve"> </w:t>
      </w:r>
      <w:r w:rsidR="006A782D" w:rsidRPr="00B83D66">
        <w:rPr>
          <w:rFonts w:ascii="Times New Roman" w:hAnsi="Times New Roman" w:cs="Times New Roman"/>
          <w:b w:val="0"/>
          <w:sz w:val="24"/>
          <w:szCs w:val="24"/>
        </w:rPr>
        <w:t xml:space="preserve">If providing coverage through a group health plan that does not meet the requirements of 42 CFR 457.1120, describe how the </w:t>
      </w:r>
      <w:r w:rsidR="008840CA" w:rsidRPr="00B83D66">
        <w:rPr>
          <w:rFonts w:ascii="Times New Roman" w:hAnsi="Times New Roman" w:cs="Times New Roman"/>
          <w:b w:val="0"/>
          <w:sz w:val="24"/>
          <w:szCs w:val="24"/>
        </w:rPr>
        <w:t xml:space="preserve">State </w:t>
      </w:r>
      <w:r w:rsidR="006A782D" w:rsidRPr="00B83D66">
        <w:rPr>
          <w:rFonts w:ascii="Times New Roman" w:hAnsi="Times New Roman" w:cs="Times New Roman"/>
          <w:b w:val="0"/>
          <w:sz w:val="24"/>
          <w:szCs w:val="24"/>
        </w:rPr>
        <w:t>will assure that applicants and enrollees have the option to obtain health benefits coverage other than through the group health plan at initial enrollment and at each redetermination of eligibility.</w:t>
      </w:r>
    </w:p>
    <w:p w14:paraId="2A6EC24A" w14:textId="77777777" w:rsidR="006915AB" w:rsidRPr="00B83D66" w:rsidRDefault="004A4CD8" w:rsidP="00323C3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ab/>
      </w:r>
      <w:r>
        <w:rPr>
          <w:szCs w:val="24"/>
        </w:rPr>
        <w:tab/>
      </w:r>
      <w:r>
        <w:rPr>
          <w:szCs w:val="24"/>
        </w:rPr>
        <w:tab/>
      </w:r>
      <w:bookmarkStart w:id="419" w:name="Text218"/>
      <w:r w:rsidR="000B6C3E">
        <w:rPr>
          <w:szCs w:val="24"/>
        </w:rPr>
        <w:fldChar w:fldCharType="begin">
          <w:ffData>
            <w:name w:val="Text218"/>
            <w:enabled/>
            <w:calcOnExit w:val="0"/>
            <w:statusText w:type="text" w:val="This is a textbox to describe how State will assure that applicants and enrollees have option to obtain health benefit coverage other than"/>
            <w:textInput/>
          </w:ffData>
        </w:fldChar>
      </w:r>
      <w:r w:rsidR="000B6C3E">
        <w:rPr>
          <w:szCs w:val="24"/>
        </w:rPr>
        <w:instrText xml:space="preserve"> FORMTEXT </w:instrText>
      </w:r>
      <w:r w:rsidR="000B6C3E">
        <w:rPr>
          <w:szCs w:val="24"/>
        </w:rPr>
      </w:r>
      <w:r w:rsidR="000B6C3E">
        <w:rPr>
          <w:szCs w:val="24"/>
        </w:rPr>
        <w:fldChar w:fldCharType="separate"/>
      </w:r>
      <w:r w:rsidR="00BE73A4">
        <w:rPr>
          <w:szCs w:val="24"/>
        </w:rPr>
        <w:t> </w:t>
      </w:r>
      <w:r w:rsidR="00BE73A4">
        <w:rPr>
          <w:szCs w:val="24"/>
        </w:rPr>
        <w:t> </w:t>
      </w:r>
      <w:r w:rsidR="00BE73A4">
        <w:rPr>
          <w:szCs w:val="24"/>
        </w:rPr>
        <w:t> </w:t>
      </w:r>
      <w:r w:rsidR="00BE73A4">
        <w:rPr>
          <w:szCs w:val="24"/>
        </w:rPr>
        <w:t> </w:t>
      </w:r>
      <w:r w:rsidR="00BE73A4">
        <w:rPr>
          <w:szCs w:val="24"/>
        </w:rPr>
        <w:t> </w:t>
      </w:r>
      <w:r w:rsidR="000B6C3E">
        <w:rPr>
          <w:szCs w:val="24"/>
        </w:rPr>
        <w:fldChar w:fldCharType="end"/>
      </w:r>
      <w:bookmarkEnd w:id="419"/>
    </w:p>
    <w:p w14:paraId="76205716" w14:textId="77777777" w:rsidR="00636D0E" w:rsidRPr="00B83D66" w:rsidRDefault="00636D0E">
      <w:pPr>
        <w:widowControl/>
        <w:rPr>
          <w:b/>
          <w:szCs w:val="24"/>
          <w:u w:val="single"/>
        </w:rPr>
      </w:pPr>
      <w:r w:rsidRPr="00B83D66">
        <w:rPr>
          <w:b/>
          <w:szCs w:val="24"/>
          <w:u w:val="single"/>
        </w:rPr>
        <w:br w:type="page"/>
      </w:r>
    </w:p>
    <w:p w14:paraId="51B9EEC3" w14:textId="77777777" w:rsidR="00636D0E" w:rsidRPr="00B83D66" w:rsidRDefault="00636D0E"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outlineLvl w:val="0"/>
        <w:rPr>
          <w:szCs w:val="24"/>
        </w:rPr>
      </w:pPr>
      <w:r w:rsidRPr="00B83D66">
        <w:rPr>
          <w:b/>
          <w:szCs w:val="24"/>
          <w:u w:val="single"/>
        </w:rPr>
        <w:lastRenderedPageBreak/>
        <w:t>Key for Newly Incorporated Templates</w:t>
      </w:r>
    </w:p>
    <w:p w14:paraId="65098DC6" w14:textId="77777777" w:rsidR="00636D0E" w:rsidRPr="00B83D66" w:rsidRDefault="00636D0E" w:rsidP="00636D0E">
      <w:pPr>
        <w:tabs>
          <w:tab w:val="left" w:pos="1800"/>
          <w:tab w:val="left" w:pos="2160"/>
          <w:tab w:val="left" w:pos="2880"/>
          <w:tab w:val="left" w:pos="3600"/>
          <w:tab w:val="left" w:pos="4320"/>
          <w:tab w:val="left" w:pos="5040"/>
          <w:tab w:val="left" w:pos="5760"/>
          <w:tab w:val="left" w:pos="6480"/>
          <w:tab w:val="left" w:pos="7200"/>
          <w:tab w:val="left" w:pos="7920"/>
          <w:tab w:val="left" w:pos="8640"/>
        </w:tabs>
        <w:outlineLvl w:val="0"/>
        <w:rPr>
          <w:szCs w:val="24"/>
        </w:rPr>
      </w:pPr>
      <w:r w:rsidRPr="00B83D66">
        <w:rPr>
          <w:szCs w:val="24"/>
        </w:rPr>
        <w:t>The newly incorporated templates are indicated with the following letters after the numerical section throughout the template.</w:t>
      </w:r>
    </w:p>
    <w:p w14:paraId="3A90C417" w14:textId="77777777" w:rsidR="00636D0E" w:rsidRPr="00B83D66" w:rsidRDefault="00636D0E" w:rsidP="00636D0E">
      <w:pPr>
        <w:tabs>
          <w:tab w:val="left" w:pos="1800"/>
          <w:tab w:val="left" w:pos="2160"/>
          <w:tab w:val="left" w:pos="2880"/>
          <w:tab w:val="left" w:pos="3600"/>
          <w:tab w:val="left" w:pos="4320"/>
          <w:tab w:val="left" w:pos="5040"/>
          <w:tab w:val="left" w:pos="5760"/>
          <w:tab w:val="left" w:pos="6480"/>
          <w:tab w:val="left" w:pos="7200"/>
          <w:tab w:val="left" w:pos="7920"/>
          <w:tab w:val="left" w:pos="8640"/>
        </w:tabs>
        <w:outlineLvl w:val="0"/>
        <w:rPr>
          <w:szCs w:val="24"/>
        </w:rPr>
      </w:pPr>
    </w:p>
    <w:p w14:paraId="5EBF740E"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PC- Prenatal care and associated health care services (SHO #02-004, issued November 12, 2002)</w:t>
      </w:r>
    </w:p>
    <w:p w14:paraId="71D424C9"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PW- Coverage of pregnant women (CHIPRA #2, SHO # 09-006, issued May 11, 2009)</w:t>
      </w:r>
    </w:p>
    <w:p w14:paraId="72941BD7"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TC- Tribal consultation requirements (ARRA #2, CHIPRA #3, issued May 28, 2009)</w:t>
      </w:r>
    </w:p>
    <w:p w14:paraId="36FD0BCE"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DC- Dental benefits (CHIPRA # 7, SHO # #09-012, issued October 7, 2009)</w:t>
      </w:r>
    </w:p>
    <w:p w14:paraId="24BAABB0"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DS- Supplemental dental benefits (CHIPRA # 7, SHO # #09-012, issued October 7, 2009)</w:t>
      </w:r>
    </w:p>
    <w:p w14:paraId="28594E37"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PA- Premium assistance (CHIPRA # 13, SHO # 10-002, issued February 2, 2010)</w:t>
      </w:r>
    </w:p>
    <w:p w14:paraId="051A4E34"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 xml:space="preserve">EL- </w:t>
      </w:r>
      <w:proofErr w:type="gramStart"/>
      <w:r w:rsidRPr="00B83D66">
        <w:rPr>
          <w:szCs w:val="24"/>
        </w:rPr>
        <w:t>Express lane</w:t>
      </w:r>
      <w:proofErr w:type="gramEnd"/>
      <w:r w:rsidRPr="00B83D66">
        <w:rPr>
          <w:szCs w:val="24"/>
        </w:rPr>
        <w:t xml:space="preserve"> eligibility (CHIPRA # 14, SHO # 10-003, issued February 4, 2010)</w:t>
      </w:r>
    </w:p>
    <w:p w14:paraId="5D36D989"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 xml:space="preserve">LR- </w:t>
      </w:r>
      <w:r w:rsidR="00104062" w:rsidRPr="00B83D66">
        <w:rPr>
          <w:szCs w:val="24"/>
        </w:rPr>
        <w:t>Lawfully Residing</w:t>
      </w:r>
      <w:r w:rsidRPr="00B83D66">
        <w:rPr>
          <w:szCs w:val="24"/>
        </w:rPr>
        <w:t xml:space="preserve"> requirements (CHIPRA # 17, SHO # 10-006, issued July 1, 2010)</w:t>
      </w:r>
    </w:p>
    <w:p w14:paraId="1C4442E6" w14:textId="77777777" w:rsidR="006915AB" w:rsidRPr="00B83D66" w:rsidRDefault="00636D0E" w:rsidP="00636D0E">
      <w:pPr>
        <w:tabs>
          <w:tab w:val="left" w:pos="1800"/>
          <w:tab w:val="left" w:pos="2160"/>
          <w:tab w:val="left" w:pos="2880"/>
          <w:tab w:val="left" w:pos="3600"/>
          <w:tab w:val="left" w:pos="4320"/>
          <w:tab w:val="left" w:pos="5040"/>
          <w:tab w:val="left" w:pos="5760"/>
          <w:tab w:val="left" w:pos="6480"/>
          <w:tab w:val="left" w:pos="7200"/>
          <w:tab w:val="left" w:pos="7920"/>
          <w:tab w:val="left" w:pos="8640"/>
        </w:tabs>
        <w:outlineLvl w:val="0"/>
        <w:rPr>
          <w:b/>
          <w:szCs w:val="24"/>
          <w:u w:val="single"/>
        </w:rPr>
      </w:pPr>
      <w:r w:rsidRPr="00B83D66">
        <w:rPr>
          <w:b/>
          <w:szCs w:val="24"/>
          <w:u w:val="single"/>
        </w:rPr>
        <w:t xml:space="preserve"> </w:t>
      </w:r>
    </w:p>
    <w:p w14:paraId="01C73B23" w14:textId="77777777" w:rsidR="008E0855" w:rsidRPr="00B83D66" w:rsidRDefault="00D02033">
      <w:pPr>
        <w:widowControl/>
        <w:rPr>
          <w:b/>
          <w:szCs w:val="24"/>
          <w:u w:val="single"/>
        </w:rPr>
      </w:pPr>
      <w:r w:rsidRPr="00B83D66">
        <w:rPr>
          <w:b/>
          <w:szCs w:val="24"/>
          <w:u w:val="single"/>
        </w:rPr>
        <w:br w:type="page"/>
      </w:r>
    </w:p>
    <w:tbl>
      <w:tblPr>
        <w:tblpPr w:leftFromText="180" w:rightFromText="180" w:vertAnchor="page" w:horzAnchor="margin" w:tblpXSpec="center" w:tblpY="691"/>
        <w:tblW w:w="1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507"/>
        <w:gridCol w:w="1492"/>
        <w:gridCol w:w="1802"/>
        <w:gridCol w:w="3424"/>
        <w:gridCol w:w="3335"/>
      </w:tblGrid>
      <w:tr w:rsidR="008E0855" w:rsidRPr="00B83D66" w14:paraId="1DA38DE8" w14:textId="77777777" w:rsidTr="002B013C">
        <w:trPr>
          <w:trHeight w:val="433"/>
        </w:trPr>
        <w:tc>
          <w:tcPr>
            <w:tcW w:w="11560" w:type="dxa"/>
            <w:gridSpan w:val="5"/>
            <w:shd w:val="clear" w:color="auto" w:fill="FFFF00"/>
            <w:vAlign w:val="center"/>
          </w:tcPr>
          <w:p w14:paraId="53346F6D" w14:textId="77777777" w:rsidR="008E0855" w:rsidRPr="00B83D66" w:rsidRDefault="008E0855" w:rsidP="008E0855">
            <w:pPr>
              <w:keepNext/>
              <w:widowControl/>
              <w:jc w:val="center"/>
              <w:rPr>
                <w:b/>
                <w:szCs w:val="24"/>
              </w:rPr>
            </w:pPr>
            <w:r w:rsidRPr="00B83D66">
              <w:rPr>
                <w:b/>
                <w:szCs w:val="24"/>
              </w:rPr>
              <w:lastRenderedPageBreak/>
              <w:t>CMS Regional Offices</w:t>
            </w:r>
          </w:p>
        </w:tc>
      </w:tr>
      <w:tr w:rsidR="008E0855" w:rsidRPr="00B83D66" w14:paraId="31A639A9" w14:textId="77777777" w:rsidTr="002B013C">
        <w:trPr>
          <w:trHeight w:val="433"/>
        </w:trPr>
        <w:tc>
          <w:tcPr>
            <w:tcW w:w="1507" w:type="dxa"/>
            <w:shd w:val="clear" w:color="auto" w:fill="FFFF00"/>
            <w:vAlign w:val="center"/>
          </w:tcPr>
          <w:p w14:paraId="2687B794" w14:textId="77777777" w:rsidR="008E0855" w:rsidRPr="00B83D66" w:rsidRDefault="008E0855" w:rsidP="008E0855">
            <w:pPr>
              <w:keepNext/>
              <w:widowControl/>
              <w:jc w:val="center"/>
              <w:rPr>
                <w:rFonts w:ascii="Arial" w:hAnsi="Arial" w:cs="Arial"/>
                <w:b/>
                <w:szCs w:val="24"/>
              </w:rPr>
            </w:pPr>
            <w:r w:rsidRPr="00B83D66">
              <w:rPr>
                <w:szCs w:val="24"/>
              </w:rPr>
              <w:br w:type="page"/>
            </w:r>
            <w:r w:rsidRPr="00B83D66">
              <w:rPr>
                <w:b/>
                <w:szCs w:val="24"/>
              </w:rPr>
              <w:t>CMS</w:t>
            </w:r>
            <w:r w:rsidRPr="00B83D66">
              <w:rPr>
                <w:szCs w:val="24"/>
              </w:rPr>
              <w:t xml:space="preserve"> </w:t>
            </w:r>
            <w:r w:rsidRPr="00B83D66">
              <w:rPr>
                <w:b/>
                <w:szCs w:val="24"/>
              </w:rPr>
              <w:t>Regional Offices</w:t>
            </w:r>
          </w:p>
        </w:tc>
        <w:tc>
          <w:tcPr>
            <w:tcW w:w="3294" w:type="dxa"/>
            <w:gridSpan w:val="2"/>
            <w:shd w:val="clear" w:color="auto" w:fill="FFFF00"/>
            <w:vAlign w:val="center"/>
          </w:tcPr>
          <w:p w14:paraId="3F9A6861" w14:textId="77777777" w:rsidR="008E0855" w:rsidRPr="00B83D66" w:rsidRDefault="008E0855" w:rsidP="008E0855">
            <w:pPr>
              <w:keepNext/>
              <w:widowControl/>
              <w:jc w:val="center"/>
              <w:rPr>
                <w:b/>
                <w:szCs w:val="24"/>
              </w:rPr>
            </w:pPr>
            <w:r w:rsidRPr="00B83D66">
              <w:rPr>
                <w:b/>
                <w:szCs w:val="24"/>
              </w:rPr>
              <w:t>States</w:t>
            </w:r>
          </w:p>
        </w:tc>
        <w:tc>
          <w:tcPr>
            <w:tcW w:w="3424" w:type="dxa"/>
            <w:shd w:val="clear" w:color="auto" w:fill="FFFF00"/>
            <w:vAlign w:val="center"/>
          </w:tcPr>
          <w:p w14:paraId="21A3333F" w14:textId="77777777" w:rsidR="008E0855" w:rsidRPr="00B83D66" w:rsidRDefault="008E0855" w:rsidP="008E0855">
            <w:pPr>
              <w:keepNext/>
              <w:widowControl/>
              <w:jc w:val="center"/>
              <w:rPr>
                <w:b/>
                <w:szCs w:val="24"/>
              </w:rPr>
            </w:pPr>
            <w:r w:rsidRPr="00B83D66">
              <w:rPr>
                <w:b/>
                <w:szCs w:val="24"/>
              </w:rPr>
              <w:t>Associate Regional Administrator</w:t>
            </w:r>
          </w:p>
        </w:tc>
        <w:tc>
          <w:tcPr>
            <w:tcW w:w="3334" w:type="dxa"/>
            <w:shd w:val="clear" w:color="auto" w:fill="FFFF00"/>
            <w:vAlign w:val="center"/>
          </w:tcPr>
          <w:p w14:paraId="0CF1C1D8" w14:textId="77777777" w:rsidR="008E0855" w:rsidRPr="00B83D66" w:rsidRDefault="008E0855" w:rsidP="008E0855">
            <w:pPr>
              <w:keepNext/>
              <w:widowControl/>
              <w:jc w:val="center"/>
              <w:rPr>
                <w:b/>
                <w:szCs w:val="24"/>
              </w:rPr>
            </w:pPr>
            <w:r w:rsidRPr="00B83D66">
              <w:rPr>
                <w:b/>
                <w:szCs w:val="24"/>
              </w:rPr>
              <w:t>Regional Office Address</w:t>
            </w:r>
          </w:p>
        </w:tc>
      </w:tr>
      <w:tr w:rsidR="008E0855" w:rsidRPr="00B83D66" w14:paraId="4A216C6C" w14:textId="77777777" w:rsidTr="002B013C">
        <w:trPr>
          <w:trHeight w:val="1078"/>
        </w:trPr>
        <w:tc>
          <w:tcPr>
            <w:tcW w:w="1507" w:type="dxa"/>
          </w:tcPr>
          <w:p w14:paraId="50FED917" w14:textId="77777777" w:rsidR="008E0855" w:rsidRPr="00B83D66" w:rsidRDefault="008E0855" w:rsidP="008E0855">
            <w:pPr>
              <w:keepNext/>
              <w:widowControl/>
              <w:tabs>
                <w:tab w:val="left" w:pos="155"/>
              </w:tabs>
              <w:rPr>
                <w:szCs w:val="24"/>
              </w:rPr>
            </w:pPr>
            <w:r w:rsidRPr="00B83D66">
              <w:rPr>
                <w:szCs w:val="24"/>
              </w:rPr>
              <w:t>Region 1- Boston</w:t>
            </w:r>
          </w:p>
        </w:tc>
        <w:tc>
          <w:tcPr>
            <w:tcW w:w="1492" w:type="dxa"/>
          </w:tcPr>
          <w:p w14:paraId="5BDB393F" w14:textId="77777777" w:rsidR="008E0855" w:rsidRPr="00B83D66" w:rsidRDefault="008E0855" w:rsidP="008E0855">
            <w:pPr>
              <w:keepNext/>
              <w:widowControl/>
              <w:rPr>
                <w:szCs w:val="24"/>
              </w:rPr>
            </w:pPr>
            <w:r w:rsidRPr="00B83D66">
              <w:rPr>
                <w:szCs w:val="24"/>
              </w:rPr>
              <w:t>Connecticut</w:t>
            </w:r>
          </w:p>
          <w:p w14:paraId="04300354" w14:textId="77777777" w:rsidR="008E0855" w:rsidRPr="00B83D66" w:rsidRDefault="008E0855" w:rsidP="008E0855">
            <w:pPr>
              <w:keepNext/>
              <w:widowControl/>
              <w:rPr>
                <w:szCs w:val="24"/>
              </w:rPr>
            </w:pPr>
            <w:r w:rsidRPr="00B83D66">
              <w:rPr>
                <w:szCs w:val="24"/>
              </w:rPr>
              <w:t xml:space="preserve">Massachusetts </w:t>
            </w:r>
          </w:p>
          <w:p w14:paraId="40FC4E09" w14:textId="77777777" w:rsidR="008E0855" w:rsidRPr="00B83D66" w:rsidRDefault="008E0855" w:rsidP="008E0855">
            <w:pPr>
              <w:keepNext/>
              <w:widowControl/>
              <w:rPr>
                <w:szCs w:val="24"/>
              </w:rPr>
            </w:pPr>
            <w:r w:rsidRPr="00B83D66">
              <w:rPr>
                <w:szCs w:val="24"/>
              </w:rPr>
              <w:t>Maine</w:t>
            </w:r>
          </w:p>
        </w:tc>
        <w:tc>
          <w:tcPr>
            <w:tcW w:w="1802" w:type="dxa"/>
          </w:tcPr>
          <w:p w14:paraId="2A4A82AB" w14:textId="77777777" w:rsidR="008E0855" w:rsidRPr="00B83D66" w:rsidRDefault="008E0855" w:rsidP="008E0855">
            <w:pPr>
              <w:keepNext/>
              <w:widowControl/>
              <w:rPr>
                <w:szCs w:val="24"/>
              </w:rPr>
            </w:pPr>
            <w:r w:rsidRPr="00B83D66">
              <w:rPr>
                <w:szCs w:val="24"/>
              </w:rPr>
              <w:t>New Hampshire</w:t>
            </w:r>
          </w:p>
          <w:p w14:paraId="078393F8" w14:textId="77777777" w:rsidR="008E0855" w:rsidRPr="00B83D66" w:rsidRDefault="008E0855" w:rsidP="008E0855">
            <w:pPr>
              <w:keepNext/>
              <w:widowControl/>
              <w:rPr>
                <w:szCs w:val="24"/>
              </w:rPr>
            </w:pPr>
            <w:r w:rsidRPr="00B83D66">
              <w:rPr>
                <w:szCs w:val="24"/>
              </w:rPr>
              <w:t xml:space="preserve">Rhode Island </w:t>
            </w:r>
          </w:p>
          <w:p w14:paraId="5DD04D42" w14:textId="77777777" w:rsidR="008E0855" w:rsidRPr="00B83D66" w:rsidRDefault="008E0855" w:rsidP="008E0855">
            <w:pPr>
              <w:keepNext/>
              <w:widowControl/>
              <w:rPr>
                <w:szCs w:val="24"/>
              </w:rPr>
            </w:pPr>
            <w:r w:rsidRPr="00B83D66">
              <w:rPr>
                <w:szCs w:val="24"/>
              </w:rPr>
              <w:t>Vermont</w:t>
            </w:r>
          </w:p>
        </w:tc>
        <w:tc>
          <w:tcPr>
            <w:tcW w:w="3424" w:type="dxa"/>
          </w:tcPr>
          <w:p w14:paraId="1B30D7B6" w14:textId="77777777" w:rsidR="008E0855" w:rsidRPr="00B83D66" w:rsidRDefault="008E0855" w:rsidP="008E0855">
            <w:pPr>
              <w:jc w:val="center"/>
              <w:rPr>
                <w:szCs w:val="24"/>
              </w:rPr>
            </w:pPr>
            <w:r w:rsidRPr="00B83D66">
              <w:rPr>
                <w:szCs w:val="24"/>
              </w:rPr>
              <w:t>Richard R. McGreal</w:t>
            </w:r>
          </w:p>
          <w:p w14:paraId="3BD028D3" w14:textId="77777777" w:rsidR="008E0855" w:rsidRPr="00B83D66" w:rsidRDefault="00000000" w:rsidP="008E0855">
            <w:pPr>
              <w:jc w:val="center"/>
              <w:rPr>
                <w:szCs w:val="24"/>
              </w:rPr>
            </w:pPr>
            <w:hyperlink r:id="rId19" w:history="1">
              <w:r w:rsidR="008E0855" w:rsidRPr="00B83D66">
                <w:rPr>
                  <w:rStyle w:val="Hyperlink"/>
                  <w:szCs w:val="24"/>
                </w:rPr>
                <w:t>richard.mcgreal@cms.hhs.gov</w:t>
              </w:r>
            </w:hyperlink>
            <w:r w:rsidR="008E0855" w:rsidRPr="00B83D66">
              <w:rPr>
                <w:szCs w:val="24"/>
              </w:rPr>
              <w:t xml:space="preserve"> </w:t>
            </w:r>
          </w:p>
        </w:tc>
        <w:tc>
          <w:tcPr>
            <w:tcW w:w="3334" w:type="dxa"/>
          </w:tcPr>
          <w:p w14:paraId="3BBAF9F9" w14:textId="77777777" w:rsidR="008E0855" w:rsidRPr="00B83D66" w:rsidRDefault="008E0855" w:rsidP="008E0855">
            <w:pPr>
              <w:keepNext/>
              <w:widowControl/>
              <w:rPr>
                <w:szCs w:val="24"/>
              </w:rPr>
            </w:pPr>
            <w:r w:rsidRPr="00B83D66">
              <w:rPr>
                <w:szCs w:val="24"/>
              </w:rPr>
              <w:t>John F. Kennedy Federal Bldg.</w:t>
            </w:r>
          </w:p>
          <w:p w14:paraId="0F149EB3" w14:textId="77777777" w:rsidR="008E0855" w:rsidRPr="00B83D66" w:rsidRDefault="008E0855" w:rsidP="008E0855">
            <w:pPr>
              <w:keepNext/>
              <w:widowControl/>
              <w:rPr>
                <w:szCs w:val="24"/>
              </w:rPr>
            </w:pPr>
            <w:r w:rsidRPr="00B83D66">
              <w:rPr>
                <w:szCs w:val="24"/>
              </w:rPr>
              <w:t>Room 2275</w:t>
            </w:r>
          </w:p>
          <w:p w14:paraId="2518F951" w14:textId="77777777" w:rsidR="008E0855" w:rsidRPr="00B83D66" w:rsidRDefault="008E0855" w:rsidP="008E0855">
            <w:pPr>
              <w:keepNext/>
              <w:widowControl/>
              <w:rPr>
                <w:szCs w:val="24"/>
              </w:rPr>
            </w:pPr>
            <w:r w:rsidRPr="00B83D66">
              <w:rPr>
                <w:szCs w:val="24"/>
              </w:rPr>
              <w:t>Boston, MA 02203-0003</w:t>
            </w:r>
          </w:p>
        </w:tc>
      </w:tr>
      <w:tr w:rsidR="008E0855" w:rsidRPr="00B83D66" w14:paraId="4F569603" w14:textId="77777777" w:rsidTr="002B013C">
        <w:trPr>
          <w:trHeight w:val="894"/>
        </w:trPr>
        <w:tc>
          <w:tcPr>
            <w:tcW w:w="1507" w:type="dxa"/>
          </w:tcPr>
          <w:p w14:paraId="7F493675" w14:textId="77777777" w:rsidR="008E0855" w:rsidRPr="00B83D66" w:rsidRDefault="008E0855" w:rsidP="008E0855">
            <w:pPr>
              <w:keepNext/>
              <w:widowControl/>
              <w:tabs>
                <w:tab w:val="left" w:pos="155"/>
              </w:tabs>
              <w:rPr>
                <w:szCs w:val="24"/>
              </w:rPr>
            </w:pPr>
            <w:r w:rsidRPr="00B83D66">
              <w:rPr>
                <w:szCs w:val="24"/>
              </w:rPr>
              <w:t>Region 2- New York</w:t>
            </w:r>
          </w:p>
        </w:tc>
        <w:tc>
          <w:tcPr>
            <w:tcW w:w="1492" w:type="dxa"/>
          </w:tcPr>
          <w:p w14:paraId="36BB34CB" w14:textId="77777777" w:rsidR="008E0855" w:rsidRPr="00B83D66" w:rsidRDefault="008E0855" w:rsidP="008E0855">
            <w:pPr>
              <w:keepNext/>
              <w:widowControl/>
              <w:rPr>
                <w:szCs w:val="24"/>
              </w:rPr>
            </w:pPr>
            <w:r w:rsidRPr="00B83D66">
              <w:rPr>
                <w:szCs w:val="24"/>
              </w:rPr>
              <w:t xml:space="preserve">New York </w:t>
            </w:r>
          </w:p>
          <w:p w14:paraId="46E52730" w14:textId="77777777" w:rsidR="008E0855" w:rsidRPr="00B83D66" w:rsidRDefault="008E0855" w:rsidP="008E0855">
            <w:pPr>
              <w:keepNext/>
              <w:widowControl/>
              <w:rPr>
                <w:szCs w:val="24"/>
              </w:rPr>
            </w:pPr>
            <w:r w:rsidRPr="00B83D66">
              <w:rPr>
                <w:szCs w:val="24"/>
              </w:rPr>
              <w:t>Virgin Islands</w:t>
            </w:r>
          </w:p>
        </w:tc>
        <w:tc>
          <w:tcPr>
            <w:tcW w:w="1802" w:type="dxa"/>
          </w:tcPr>
          <w:p w14:paraId="601D354D" w14:textId="77777777" w:rsidR="008E0855" w:rsidRPr="00B83D66" w:rsidRDefault="008E0855" w:rsidP="008E0855">
            <w:pPr>
              <w:keepNext/>
              <w:widowControl/>
              <w:rPr>
                <w:szCs w:val="24"/>
              </w:rPr>
            </w:pPr>
            <w:r w:rsidRPr="00B83D66">
              <w:rPr>
                <w:szCs w:val="24"/>
              </w:rPr>
              <w:t xml:space="preserve">New Jersey </w:t>
            </w:r>
          </w:p>
          <w:p w14:paraId="5B92B525" w14:textId="77777777" w:rsidR="008E0855" w:rsidRPr="00B83D66" w:rsidRDefault="008E0855" w:rsidP="008E0855">
            <w:pPr>
              <w:keepNext/>
              <w:widowControl/>
              <w:rPr>
                <w:szCs w:val="24"/>
              </w:rPr>
            </w:pPr>
            <w:r w:rsidRPr="00B83D66">
              <w:rPr>
                <w:szCs w:val="24"/>
              </w:rPr>
              <w:t>Puerto Rico</w:t>
            </w:r>
          </w:p>
        </w:tc>
        <w:tc>
          <w:tcPr>
            <w:tcW w:w="3424" w:type="dxa"/>
          </w:tcPr>
          <w:p w14:paraId="263C350B" w14:textId="77777777" w:rsidR="008E0855" w:rsidRPr="00B83D66" w:rsidRDefault="00B83D66" w:rsidP="008E0855">
            <w:pPr>
              <w:keepNext/>
              <w:widowControl/>
              <w:jc w:val="center"/>
              <w:rPr>
                <w:szCs w:val="24"/>
              </w:rPr>
            </w:pPr>
            <w:r>
              <w:rPr>
                <w:szCs w:val="24"/>
              </w:rPr>
              <w:t>Michael Melendez</w:t>
            </w:r>
          </w:p>
          <w:p w14:paraId="6ECBB059" w14:textId="77777777" w:rsidR="008E0855" w:rsidRPr="00B83D66" w:rsidRDefault="00000000" w:rsidP="00B83D66">
            <w:pPr>
              <w:keepNext/>
              <w:widowControl/>
              <w:jc w:val="center"/>
              <w:rPr>
                <w:szCs w:val="24"/>
              </w:rPr>
            </w:pPr>
            <w:hyperlink r:id="rId20" w:history="1">
              <w:r w:rsidR="00B83D66" w:rsidRPr="00CB45F8">
                <w:rPr>
                  <w:rStyle w:val="Hyperlink"/>
                  <w:szCs w:val="24"/>
                </w:rPr>
                <w:t>michael.melendez@cms.hhs.gov</w:t>
              </w:r>
            </w:hyperlink>
            <w:r w:rsidR="008E0855" w:rsidRPr="00B83D66">
              <w:rPr>
                <w:szCs w:val="24"/>
              </w:rPr>
              <w:t xml:space="preserve"> </w:t>
            </w:r>
          </w:p>
        </w:tc>
        <w:tc>
          <w:tcPr>
            <w:tcW w:w="3334" w:type="dxa"/>
          </w:tcPr>
          <w:p w14:paraId="17393FDE" w14:textId="77777777" w:rsidR="008E0855" w:rsidRPr="00B83D66" w:rsidRDefault="008E0855" w:rsidP="008E0855">
            <w:pPr>
              <w:keepNext/>
              <w:widowControl/>
              <w:rPr>
                <w:szCs w:val="24"/>
              </w:rPr>
            </w:pPr>
            <w:r w:rsidRPr="00B83D66">
              <w:rPr>
                <w:szCs w:val="24"/>
              </w:rPr>
              <w:t>26 Federal Plaza</w:t>
            </w:r>
          </w:p>
          <w:p w14:paraId="0A53F31B" w14:textId="77777777" w:rsidR="008E0855" w:rsidRPr="00B83D66" w:rsidRDefault="008E0855" w:rsidP="008E0855">
            <w:pPr>
              <w:keepNext/>
              <w:widowControl/>
              <w:rPr>
                <w:szCs w:val="24"/>
              </w:rPr>
            </w:pPr>
            <w:r w:rsidRPr="00B83D66">
              <w:rPr>
                <w:szCs w:val="24"/>
              </w:rPr>
              <w:t>Room 3811</w:t>
            </w:r>
          </w:p>
          <w:p w14:paraId="51A202E9" w14:textId="77777777" w:rsidR="008E0855" w:rsidRPr="00B83D66" w:rsidRDefault="008E0855" w:rsidP="008E0855">
            <w:pPr>
              <w:keepNext/>
              <w:widowControl/>
              <w:rPr>
                <w:szCs w:val="24"/>
              </w:rPr>
            </w:pPr>
            <w:r w:rsidRPr="00B83D66">
              <w:rPr>
                <w:szCs w:val="24"/>
              </w:rPr>
              <w:t>New York, NY 10278-0063</w:t>
            </w:r>
          </w:p>
        </w:tc>
      </w:tr>
      <w:tr w:rsidR="008E0855" w:rsidRPr="00B83D66" w14:paraId="09C82306" w14:textId="77777777" w:rsidTr="002B013C">
        <w:trPr>
          <w:trHeight w:val="1359"/>
        </w:trPr>
        <w:tc>
          <w:tcPr>
            <w:tcW w:w="1507" w:type="dxa"/>
          </w:tcPr>
          <w:p w14:paraId="47C5C41C" w14:textId="77777777" w:rsidR="008E0855" w:rsidRPr="00B83D66" w:rsidRDefault="008E0855" w:rsidP="008E0855">
            <w:pPr>
              <w:keepNext/>
              <w:widowControl/>
              <w:tabs>
                <w:tab w:val="left" w:pos="155"/>
              </w:tabs>
              <w:rPr>
                <w:szCs w:val="24"/>
              </w:rPr>
            </w:pPr>
            <w:r w:rsidRPr="00B83D66">
              <w:rPr>
                <w:szCs w:val="24"/>
              </w:rPr>
              <w:t>Region 3- Philadelphia</w:t>
            </w:r>
          </w:p>
        </w:tc>
        <w:tc>
          <w:tcPr>
            <w:tcW w:w="1492" w:type="dxa"/>
          </w:tcPr>
          <w:p w14:paraId="090149E8" w14:textId="77777777" w:rsidR="008E0855" w:rsidRPr="00B83D66" w:rsidRDefault="008E0855" w:rsidP="008E0855">
            <w:pPr>
              <w:keepNext/>
              <w:widowControl/>
              <w:rPr>
                <w:szCs w:val="24"/>
              </w:rPr>
            </w:pPr>
            <w:r w:rsidRPr="00B83D66">
              <w:rPr>
                <w:szCs w:val="24"/>
              </w:rPr>
              <w:t xml:space="preserve">Delaware </w:t>
            </w:r>
          </w:p>
          <w:p w14:paraId="117CF3B2" w14:textId="77777777" w:rsidR="008E0855" w:rsidRPr="00B83D66" w:rsidRDefault="008E0855" w:rsidP="008E0855">
            <w:pPr>
              <w:keepNext/>
              <w:widowControl/>
              <w:rPr>
                <w:szCs w:val="24"/>
              </w:rPr>
            </w:pPr>
            <w:r w:rsidRPr="00B83D66">
              <w:rPr>
                <w:szCs w:val="24"/>
              </w:rPr>
              <w:t>District of Columbia</w:t>
            </w:r>
          </w:p>
          <w:p w14:paraId="019D9FCD" w14:textId="77777777" w:rsidR="008E0855" w:rsidRPr="00B83D66" w:rsidRDefault="008E0855" w:rsidP="008E0855">
            <w:pPr>
              <w:keepNext/>
              <w:widowControl/>
              <w:rPr>
                <w:szCs w:val="24"/>
              </w:rPr>
            </w:pPr>
            <w:r w:rsidRPr="00B83D66">
              <w:rPr>
                <w:szCs w:val="24"/>
              </w:rPr>
              <w:t>Maryland</w:t>
            </w:r>
          </w:p>
        </w:tc>
        <w:tc>
          <w:tcPr>
            <w:tcW w:w="1802" w:type="dxa"/>
          </w:tcPr>
          <w:p w14:paraId="17082E6D" w14:textId="77777777" w:rsidR="008E0855" w:rsidRPr="00B83D66" w:rsidRDefault="008E0855" w:rsidP="008E0855">
            <w:pPr>
              <w:keepNext/>
              <w:widowControl/>
              <w:rPr>
                <w:szCs w:val="24"/>
              </w:rPr>
            </w:pPr>
            <w:r w:rsidRPr="00B83D66">
              <w:rPr>
                <w:szCs w:val="24"/>
              </w:rPr>
              <w:t>Pennsylvania</w:t>
            </w:r>
          </w:p>
          <w:p w14:paraId="2FE9D2DB" w14:textId="77777777" w:rsidR="008E0855" w:rsidRPr="00B83D66" w:rsidRDefault="008E0855" w:rsidP="008E0855">
            <w:pPr>
              <w:keepNext/>
              <w:widowControl/>
              <w:rPr>
                <w:szCs w:val="24"/>
              </w:rPr>
            </w:pPr>
            <w:r w:rsidRPr="00B83D66">
              <w:rPr>
                <w:szCs w:val="24"/>
              </w:rPr>
              <w:t>Virginia</w:t>
            </w:r>
          </w:p>
          <w:p w14:paraId="384AF6EF" w14:textId="77777777" w:rsidR="008E0855" w:rsidRPr="00B83D66" w:rsidRDefault="008E0855" w:rsidP="008E0855">
            <w:pPr>
              <w:keepNext/>
              <w:widowControl/>
              <w:rPr>
                <w:szCs w:val="24"/>
              </w:rPr>
            </w:pPr>
            <w:r w:rsidRPr="00B83D66">
              <w:rPr>
                <w:szCs w:val="24"/>
              </w:rPr>
              <w:t>West Virginia</w:t>
            </w:r>
          </w:p>
        </w:tc>
        <w:tc>
          <w:tcPr>
            <w:tcW w:w="3424" w:type="dxa"/>
          </w:tcPr>
          <w:p w14:paraId="2EF00914" w14:textId="77777777" w:rsidR="008E0855" w:rsidRPr="00B83D66" w:rsidRDefault="008E0855" w:rsidP="008E0855">
            <w:pPr>
              <w:keepNext/>
              <w:widowControl/>
              <w:jc w:val="center"/>
              <w:rPr>
                <w:szCs w:val="24"/>
              </w:rPr>
            </w:pPr>
            <w:r w:rsidRPr="00B83D66">
              <w:rPr>
                <w:szCs w:val="24"/>
              </w:rPr>
              <w:t>Ted Gallagher</w:t>
            </w:r>
          </w:p>
          <w:p w14:paraId="499902C1" w14:textId="77777777" w:rsidR="008E0855" w:rsidRPr="00B83D66" w:rsidRDefault="00000000" w:rsidP="008E0855">
            <w:pPr>
              <w:keepNext/>
              <w:widowControl/>
              <w:jc w:val="center"/>
              <w:rPr>
                <w:szCs w:val="24"/>
              </w:rPr>
            </w:pPr>
            <w:hyperlink r:id="rId21" w:history="1">
              <w:r w:rsidR="008E0855" w:rsidRPr="00B83D66">
                <w:rPr>
                  <w:rStyle w:val="Hyperlink"/>
                  <w:szCs w:val="24"/>
                </w:rPr>
                <w:t>ted.gallagher@cms.hhs.gov</w:t>
              </w:r>
            </w:hyperlink>
            <w:r w:rsidR="008E0855" w:rsidRPr="00B83D66">
              <w:rPr>
                <w:szCs w:val="24"/>
              </w:rPr>
              <w:t xml:space="preserve"> </w:t>
            </w:r>
          </w:p>
        </w:tc>
        <w:tc>
          <w:tcPr>
            <w:tcW w:w="3334" w:type="dxa"/>
          </w:tcPr>
          <w:p w14:paraId="0E0B92B0" w14:textId="77777777" w:rsidR="008E0855" w:rsidRPr="00B83D66" w:rsidRDefault="008E0855" w:rsidP="008E0855">
            <w:pPr>
              <w:keepNext/>
              <w:widowControl/>
              <w:rPr>
                <w:szCs w:val="24"/>
              </w:rPr>
            </w:pPr>
            <w:r w:rsidRPr="00B83D66">
              <w:rPr>
                <w:szCs w:val="24"/>
              </w:rPr>
              <w:t>The Public Ledger Building</w:t>
            </w:r>
          </w:p>
          <w:p w14:paraId="6D0724FB" w14:textId="77777777" w:rsidR="008E0855" w:rsidRPr="00B83D66" w:rsidRDefault="008E0855" w:rsidP="008E0855">
            <w:pPr>
              <w:keepNext/>
              <w:widowControl/>
              <w:rPr>
                <w:szCs w:val="24"/>
              </w:rPr>
            </w:pPr>
            <w:r w:rsidRPr="00B83D66">
              <w:rPr>
                <w:szCs w:val="24"/>
              </w:rPr>
              <w:t xml:space="preserve">150 South Independence Mall West </w:t>
            </w:r>
          </w:p>
          <w:p w14:paraId="4622901E" w14:textId="77777777" w:rsidR="008E0855" w:rsidRPr="00B83D66" w:rsidRDefault="008E0855" w:rsidP="008E0855">
            <w:pPr>
              <w:keepNext/>
              <w:widowControl/>
              <w:rPr>
                <w:szCs w:val="24"/>
              </w:rPr>
            </w:pPr>
            <w:r w:rsidRPr="00B83D66">
              <w:rPr>
                <w:szCs w:val="24"/>
              </w:rPr>
              <w:t>Suite 216</w:t>
            </w:r>
          </w:p>
          <w:p w14:paraId="36FFAE22" w14:textId="77777777" w:rsidR="008E0855" w:rsidRPr="00B83D66" w:rsidRDefault="008E0855" w:rsidP="008E0855">
            <w:pPr>
              <w:keepNext/>
              <w:widowControl/>
              <w:rPr>
                <w:szCs w:val="24"/>
              </w:rPr>
            </w:pPr>
            <w:r w:rsidRPr="00B83D66">
              <w:rPr>
                <w:szCs w:val="24"/>
              </w:rPr>
              <w:t>Philadelphia, PA 19106</w:t>
            </w:r>
          </w:p>
        </w:tc>
      </w:tr>
      <w:tr w:rsidR="008E0855" w:rsidRPr="00B83D66" w14:paraId="1354DB0C" w14:textId="77777777" w:rsidTr="002B013C">
        <w:trPr>
          <w:trHeight w:val="1359"/>
        </w:trPr>
        <w:tc>
          <w:tcPr>
            <w:tcW w:w="1507" w:type="dxa"/>
          </w:tcPr>
          <w:p w14:paraId="5DF45A65" w14:textId="77777777" w:rsidR="008E0855" w:rsidRPr="00B83D66" w:rsidRDefault="008E0855" w:rsidP="008E0855">
            <w:pPr>
              <w:keepNext/>
              <w:widowControl/>
              <w:tabs>
                <w:tab w:val="left" w:pos="155"/>
              </w:tabs>
              <w:rPr>
                <w:szCs w:val="24"/>
              </w:rPr>
            </w:pPr>
            <w:r w:rsidRPr="00B83D66">
              <w:rPr>
                <w:szCs w:val="24"/>
              </w:rPr>
              <w:t>Region 4- Atlanta</w:t>
            </w:r>
          </w:p>
        </w:tc>
        <w:tc>
          <w:tcPr>
            <w:tcW w:w="1492" w:type="dxa"/>
          </w:tcPr>
          <w:p w14:paraId="023CBDE5" w14:textId="77777777" w:rsidR="008E0855" w:rsidRPr="00B83D66" w:rsidRDefault="008E0855" w:rsidP="008E0855">
            <w:pPr>
              <w:keepNext/>
              <w:widowControl/>
              <w:rPr>
                <w:szCs w:val="24"/>
              </w:rPr>
            </w:pPr>
            <w:r w:rsidRPr="00B83D66">
              <w:rPr>
                <w:szCs w:val="24"/>
              </w:rPr>
              <w:t xml:space="preserve">Alabama </w:t>
            </w:r>
          </w:p>
          <w:p w14:paraId="6F4DAE90" w14:textId="77777777" w:rsidR="008E0855" w:rsidRPr="00B83D66" w:rsidRDefault="008E0855" w:rsidP="008E0855">
            <w:pPr>
              <w:keepNext/>
              <w:widowControl/>
              <w:rPr>
                <w:szCs w:val="24"/>
              </w:rPr>
            </w:pPr>
            <w:r w:rsidRPr="00B83D66">
              <w:rPr>
                <w:szCs w:val="24"/>
              </w:rPr>
              <w:t>Florida</w:t>
            </w:r>
          </w:p>
          <w:p w14:paraId="122EC93F" w14:textId="77777777" w:rsidR="008E0855" w:rsidRPr="00B83D66" w:rsidRDefault="008E0855" w:rsidP="008E0855">
            <w:pPr>
              <w:keepNext/>
              <w:widowControl/>
              <w:rPr>
                <w:szCs w:val="24"/>
              </w:rPr>
            </w:pPr>
            <w:r w:rsidRPr="00B83D66">
              <w:rPr>
                <w:szCs w:val="24"/>
              </w:rPr>
              <w:t xml:space="preserve">Georgia </w:t>
            </w:r>
          </w:p>
          <w:p w14:paraId="27EB34E7" w14:textId="77777777" w:rsidR="008E0855" w:rsidRPr="00B83D66" w:rsidRDefault="008E0855" w:rsidP="008E0855">
            <w:pPr>
              <w:keepNext/>
              <w:widowControl/>
              <w:rPr>
                <w:szCs w:val="24"/>
              </w:rPr>
            </w:pPr>
            <w:r w:rsidRPr="00B83D66">
              <w:rPr>
                <w:szCs w:val="24"/>
              </w:rPr>
              <w:t>Kentucky</w:t>
            </w:r>
          </w:p>
        </w:tc>
        <w:tc>
          <w:tcPr>
            <w:tcW w:w="1802" w:type="dxa"/>
          </w:tcPr>
          <w:p w14:paraId="0559528B" w14:textId="77777777" w:rsidR="008E0855" w:rsidRPr="00B83D66" w:rsidRDefault="008E0855" w:rsidP="008E0855">
            <w:pPr>
              <w:keepNext/>
              <w:widowControl/>
              <w:rPr>
                <w:szCs w:val="24"/>
              </w:rPr>
            </w:pPr>
            <w:r w:rsidRPr="00B83D66">
              <w:rPr>
                <w:szCs w:val="24"/>
              </w:rPr>
              <w:t xml:space="preserve">Mississippi </w:t>
            </w:r>
          </w:p>
          <w:p w14:paraId="4EC0630E" w14:textId="77777777" w:rsidR="008E0855" w:rsidRPr="00B83D66" w:rsidRDefault="008E0855" w:rsidP="008E0855">
            <w:pPr>
              <w:keepNext/>
              <w:widowControl/>
              <w:rPr>
                <w:szCs w:val="24"/>
              </w:rPr>
            </w:pPr>
            <w:r w:rsidRPr="00B83D66">
              <w:rPr>
                <w:szCs w:val="24"/>
              </w:rPr>
              <w:t xml:space="preserve">North Carolina </w:t>
            </w:r>
          </w:p>
          <w:p w14:paraId="45A4F1A4" w14:textId="77777777" w:rsidR="008E0855" w:rsidRPr="00B83D66" w:rsidRDefault="008E0855" w:rsidP="008E0855">
            <w:pPr>
              <w:keepNext/>
              <w:widowControl/>
              <w:rPr>
                <w:szCs w:val="24"/>
              </w:rPr>
            </w:pPr>
            <w:r w:rsidRPr="00B83D66">
              <w:rPr>
                <w:szCs w:val="24"/>
              </w:rPr>
              <w:t xml:space="preserve">South Carolina </w:t>
            </w:r>
          </w:p>
          <w:p w14:paraId="63D70D72" w14:textId="77777777" w:rsidR="008E0855" w:rsidRPr="00B83D66" w:rsidRDefault="008E0855" w:rsidP="008E0855">
            <w:pPr>
              <w:keepNext/>
              <w:widowControl/>
              <w:rPr>
                <w:szCs w:val="24"/>
              </w:rPr>
            </w:pPr>
            <w:r w:rsidRPr="00B83D66">
              <w:rPr>
                <w:szCs w:val="24"/>
              </w:rPr>
              <w:t>Tennessee</w:t>
            </w:r>
          </w:p>
        </w:tc>
        <w:tc>
          <w:tcPr>
            <w:tcW w:w="3424" w:type="dxa"/>
          </w:tcPr>
          <w:p w14:paraId="4C2BCBB2" w14:textId="77777777" w:rsidR="008E0855" w:rsidRPr="00B83D66" w:rsidRDefault="008E0855" w:rsidP="008E0855">
            <w:pPr>
              <w:keepNext/>
              <w:widowControl/>
              <w:jc w:val="center"/>
              <w:rPr>
                <w:szCs w:val="24"/>
              </w:rPr>
            </w:pPr>
            <w:r w:rsidRPr="00B83D66">
              <w:rPr>
                <w:szCs w:val="24"/>
              </w:rPr>
              <w:t>Jackie Glaze</w:t>
            </w:r>
          </w:p>
          <w:p w14:paraId="47323A1D" w14:textId="77777777" w:rsidR="008E0855" w:rsidRPr="00B83D66" w:rsidRDefault="00000000" w:rsidP="008E0855">
            <w:pPr>
              <w:keepNext/>
              <w:widowControl/>
              <w:jc w:val="center"/>
              <w:rPr>
                <w:szCs w:val="24"/>
              </w:rPr>
            </w:pPr>
            <w:hyperlink r:id="rId22" w:history="1">
              <w:r w:rsidR="008E0855" w:rsidRPr="00B83D66">
                <w:rPr>
                  <w:rStyle w:val="Hyperlink"/>
                  <w:szCs w:val="24"/>
                </w:rPr>
                <w:t>jackie.glaze@cms.hhs.gov</w:t>
              </w:r>
            </w:hyperlink>
            <w:r w:rsidR="008E0855" w:rsidRPr="00B83D66">
              <w:rPr>
                <w:szCs w:val="24"/>
              </w:rPr>
              <w:t xml:space="preserve"> </w:t>
            </w:r>
          </w:p>
          <w:p w14:paraId="6CEC4B31" w14:textId="77777777" w:rsidR="008E0855" w:rsidRPr="00B83D66" w:rsidRDefault="008E0855" w:rsidP="008E0855">
            <w:pPr>
              <w:jc w:val="center"/>
              <w:rPr>
                <w:szCs w:val="24"/>
              </w:rPr>
            </w:pPr>
          </w:p>
        </w:tc>
        <w:tc>
          <w:tcPr>
            <w:tcW w:w="3334" w:type="dxa"/>
          </w:tcPr>
          <w:p w14:paraId="400D7CC7" w14:textId="77777777" w:rsidR="008E0855" w:rsidRPr="00B83D66" w:rsidRDefault="008E0855" w:rsidP="008E0855">
            <w:pPr>
              <w:keepNext/>
              <w:widowControl/>
              <w:rPr>
                <w:szCs w:val="24"/>
              </w:rPr>
            </w:pPr>
            <w:r w:rsidRPr="00B83D66">
              <w:rPr>
                <w:szCs w:val="24"/>
              </w:rPr>
              <w:t>Atlanta Federal Center</w:t>
            </w:r>
          </w:p>
          <w:p w14:paraId="6078C05F" w14:textId="77777777" w:rsidR="008E0855" w:rsidRPr="00B83D66" w:rsidRDefault="008E0855" w:rsidP="008E0855">
            <w:pPr>
              <w:keepNext/>
              <w:widowControl/>
              <w:rPr>
                <w:szCs w:val="24"/>
              </w:rPr>
            </w:pPr>
            <w:r w:rsidRPr="00B83D66">
              <w:rPr>
                <w:szCs w:val="24"/>
              </w:rPr>
              <w:t>4</w:t>
            </w:r>
            <w:r w:rsidRPr="00B83D66">
              <w:rPr>
                <w:szCs w:val="24"/>
                <w:vertAlign w:val="superscript"/>
              </w:rPr>
              <w:t>th</w:t>
            </w:r>
            <w:r w:rsidRPr="00B83D66">
              <w:rPr>
                <w:szCs w:val="24"/>
              </w:rPr>
              <w:t xml:space="preserve"> Floor</w:t>
            </w:r>
          </w:p>
          <w:p w14:paraId="1378F3CD" w14:textId="77777777" w:rsidR="008E0855" w:rsidRPr="00B83D66" w:rsidRDefault="008E0855" w:rsidP="008E0855">
            <w:pPr>
              <w:keepNext/>
              <w:widowControl/>
              <w:rPr>
                <w:szCs w:val="24"/>
              </w:rPr>
            </w:pPr>
            <w:r w:rsidRPr="00B83D66">
              <w:rPr>
                <w:szCs w:val="24"/>
              </w:rPr>
              <w:t>61 Forsyth Street, S.W.</w:t>
            </w:r>
          </w:p>
          <w:p w14:paraId="222DB98B" w14:textId="77777777" w:rsidR="008E0855" w:rsidRPr="00B83D66" w:rsidRDefault="008E0855" w:rsidP="008E0855">
            <w:pPr>
              <w:keepNext/>
              <w:widowControl/>
              <w:rPr>
                <w:szCs w:val="24"/>
              </w:rPr>
            </w:pPr>
            <w:r w:rsidRPr="00B83D66">
              <w:rPr>
                <w:szCs w:val="24"/>
              </w:rPr>
              <w:t xml:space="preserve"> Suite 4T20</w:t>
            </w:r>
          </w:p>
          <w:p w14:paraId="4F33DA91" w14:textId="77777777" w:rsidR="008E0855" w:rsidRPr="00B83D66" w:rsidRDefault="008E0855" w:rsidP="008E0855">
            <w:pPr>
              <w:keepNext/>
              <w:widowControl/>
              <w:rPr>
                <w:szCs w:val="24"/>
              </w:rPr>
            </w:pPr>
            <w:r w:rsidRPr="00B83D66">
              <w:rPr>
                <w:szCs w:val="24"/>
              </w:rPr>
              <w:t>Atlanta, GA 30303-8909</w:t>
            </w:r>
          </w:p>
        </w:tc>
      </w:tr>
      <w:tr w:rsidR="008E0855" w:rsidRPr="00B83D66" w14:paraId="0C2466C8" w14:textId="77777777" w:rsidTr="002B013C">
        <w:trPr>
          <w:trHeight w:val="812"/>
        </w:trPr>
        <w:tc>
          <w:tcPr>
            <w:tcW w:w="1507" w:type="dxa"/>
          </w:tcPr>
          <w:p w14:paraId="39642431" w14:textId="77777777" w:rsidR="008E0855" w:rsidRPr="00B83D66" w:rsidRDefault="008E0855" w:rsidP="008E0855">
            <w:pPr>
              <w:keepNext/>
              <w:widowControl/>
              <w:tabs>
                <w:tab w:val="left" w:pos="155"/>
              </w:tabs>
              <w:rPr>
                <w:szCs w:val="24"/>
              </w:rPr>
            </w:pPr>
            <w:r w:rsidRPr="00B83D66">
              <w:rPr>
                <w:szCs w:val="24"/>
              </w:rPr>
              <w:t>Region 5- Chicago</w:t>
            </w:r>
          </w:p>
        </w:tc>
        <w:tc>
          <w:tcPr>
            <w:tcW w:w="1492" w:type="dxa"/>
          </w:tcPr>
          <w:p w14:paraId="51CD348E" w14:textId="77777777" w:rsidR="008E0855" w:rsidRPr="00B83D66" w:rsidRDefault="008E0855" w:rsidP="008E0855">
            <w:pPr>
              <w:keepNext/>
              <w:widowControl/>
              <w:rPr>
                <w:szCs w:val="24"/>
              </w:rPr>
            </w:pPr>
            <w:r w:rsidRPr="00B83D66">
              <w:rPr>
                <w:szCs w:val="24"/>
              </w:rPr>
              <w:t xml:space="preserve">Illinois </w:t>
            </w:r>
          </w:p>
          <w:p w14:paraId="486613BC" w14:textId="77777777" w:rsidR="008E0855" w:rsidRPr="00B83D66" w:rsidRDefault="008E0855" w:rsidP="008E0855">
            <w:pPr>
              <w:keepNext/>
              <w:widowControl/>
              <w:rPr>
                <w:szCs w:val="24"/>
              </w:rPr>
            </w:pPr>
            <w:r w:rsidRPr="00B83D66">
              <w:rPr>
                <w:szCs w:val="24"/>
              </w:rPr>
              <w:t>Indiana</w:t>
            </w:r>
          </w:p>
          <w:p w14:paraId="0F0FFF92" w14:textId="77777777" w:rsidR="008E0855" w:rsidRPr="00B83D66" w:rsidRDefault="008E0855" w:rsidP="008E0855">
            <w:pPr>
              <w:keepNext/>
              <w:widowControl/>
              <w:rPr>
                <w:szCs w:val="24"/>
              </w:rPr>
            </w:pPr>
            <w:r w:rsidRPr="00B83D66">
              <w:rPr>
                <w:szCs w:val="24"/>
              </w:rPr>
              <w:t xml:space="preserve">Michigan </w:t>
            </w:r>
          </w:p>
        </w:tc>
        <w:tc>
          <w:tcPr>
            <w:tcW w:w="1802" w:type="dxa"/>
          </w:tcPr>
          <w:p w14:paraId="73CC4992" w14:textId="77777777" w:rsidR="008E0855" w:rsidRPr="00B83D66" w:rsidRDefault="008E0855" w:rsidP="008E0855">
            <w:pPr>
              <w:keepNext/>
              <w:widowControl/>
              <w:rPr>
                <w:szCs w:val="24"/>
              </w:rPr>
            </w:pPr>
            <w:r w:rsidRPr="00B83D66">
              <w:rPr>
                <w:szCs w:val="24"/>
              </w:rPr>
              <w:t>Minnesota</w:t>
            </w:r>
          </w:p>
          <w:p w14:paraId="7F2F5574" w14:textId="77777777" w:rsidR="008E0855" w:rsidRPr="00B83D66" w:rsidRDefault="008E0855" w:rsidP="008E0855">
            <w:pPr>
              <w:keepNext/>
              <w:widowControl/>
              <w:rPr>
                <w:szCs w:val="24"/>
              </w:rPr>
            </w:pPr>
            <w:r w:rsidRPr="00B83D66">
              <w:rPr>
                <w:szCs w:val="24"/>
              </w:rPr>
              <w:t>Ohio</w:t>
            </w:r>
          </w:p>
          <w:p w14:paraId="55EE473D" w14:textId="77777777" w:rsidR="008E0855" w:rsidRPr="00B83D66" w:rsidRDefault="008E0855" w:rsidP="008E0855">
            <w:pPr>
              <w:keepNext/>
              <w:widowControl/>
              <w:rPr>
                <w:szCs w:val="24"/>
              </w:rPr>
            </w:pPr>
            <w:r w:rsidRPr="00B83D66">
              <w:rPr>
                <w:szCs w:val="24"/>
              </w:rPr>
              <w:t>Wisconsin</w:t>
            </w:r>
          </w:p>
        </w:tc>
        <w:tc>
          <w:tcPr>
            <w:tcW w:w="3424" w:type="dxa"/>
          </w:tcPr>
          <w:p w14:paraId="312FD1FE" w14:textId="77777777" w:rsidR="008E0855" w:rsidRPr="00B83D66" w:rsidRDefault="008E0855" w:rsidP="008E0855">
            <w:pPr>
              <w:keepNext/>
              <w:widowControl/>
              <w:jc w:val="center"/>
              <w:rPr>
                <w:szCs w:val="24"/>
              </w:rPr>
            </w:pPr>
            <w:r w:rsidRPr="00B83D66">
              <w:rPr>
                <w:szCs w:val="24"/>
              </w:rPr>
              <w:t>Verlon Johnson</w:t>
            </w:r>
          </w:p>
          <w:p w14:paraId="1297C728" w14:textId="77777777" w:rsidR="008E0855" w:rsidRPr="00B83D66" w:rsidRDefault="00000000" w:rsidP="008E0855">
            <w:pPr>
              <w:keepNext/>
              <w:widowControl/>
              <w:jc w:val="center"/>
              <w:rPr>
                <w:szCs w:val="24"/>
              </w:rPr>
            </w:pPr>
            <w:hyperlink r:id="rId23" w:history="1">
              <w:r w:rsidR="008E0855" w:rsidRPr="00B83D66">
                <w:rPr>
                  <w:rStyle w:val="Hyperlink"/>
                  <w:szCs w:val="24"/>
                </w:rPr>
                <w:t>verlon.johnson@cms.hhs.gov</w:t>
              </w:r>
            </w:hyperlink>
            <w:r w:rsidR="008E0855" w:rsidRPr="00B83D66">
              <w:rPr>
                <w:szCs w:val="24"/>
              </w:rPr>
              <w:t xml:space="preserve"> </w:t>
            </w:r>
          </w:p>
        </w:tc>
        <w:tc>
          <w:tcPr>
            <w:tcW w:w="3334" w:type="dxa"/>
          </w:tcPr>
          <w:p w14:paraId="63C000C0" w14:textId="77777777" w:rsidR="008E0855" w:rsidRPr="00B83D66" w:rsidRDefault="008E0855" w:rsidP="008E0855">
            <w:pPr>
              <w:keepNext/>
              <w:widowControl/>
              <w:rPr>
                <w:szCs w:val="24"/>
              </w:rPr>
            </w:pPr>
            <w:r w:rsidRPr="00B83D66">
              <w:rPr>
                <w:szCs w:val="24"/>
              </w:rPr>
              <w:t xml:space="preserve">233 North Michigan Avenue, </w:t>
            </w:r>
          </w:p>
          <w:p w14:paraId="57E9C0EE" w14:textId="77777777" w:rsidR="008E0855" w:rsidRPr="00B83D66" w:rsidRDefault="008E0855" w:rsidP="008E0855">
            <w:pPr>
              <w:keepNext/>
              <w:widowControl/>
              <w:rPr>
                <w:szCs w:val="24"/>
              </w:rPr>
            </w:pPr>
            <w:r w:rsidRPr="00B83D66">
              <w:rPr>
                <w:szCs w:val="24"/>
              </w:rPr>
              <w:t>Suite 600</w:t>
            </w:r>
          </w:p>
          <w:p w14:paraId="3D9B5BFA" w14:textId="77777777" w:rsidR="008E0855" w:rsidRPr="00B83D66" w:rsidRDefault="008E0855" w:rsidP="008E0855">
            <w:pPr>
              <w:keepNext/>
              <w:widowControl/>
              <w:rPr>
                <w:szCs w:val="24"/>
              </w:rPr>
            </w:pPr>
            <w:r w:rsidRPr="00B83D66">
              <w:rPr>
                <w:szCs w:val="24"/>
              </w:rPr>
              <w:t>Chicago, IL 60601</w:t>
            </w:r>
          </w:p>
        </w:tc>
      </w:tr>
      <w:tr w:rsidR="008E0855" w:rsidRPr="00B83D66" w14:paraId="770C5F6D" w14:textId="77777777" w:rsidTr="002B013C">
        <w:trPr>
          <w:trHeight w:val="797"/>
        </w:trPr>
        <w:tc>
          <w:tcPr>
            <w:tcW w:w="1507" w:type="dxa"/>
          </w:tcPr>
          <w:p w14:paraId="6B87BBC7" w14:textId="77777777" w:rsidR="008E0855" w:rsidRPr="00B83D66" w:rsidRDefault="008E0855" w:rsidP="008E0855">
            <w:pPr>
              <w:keepNext/>
              <w:widowControl/>
              <w:tabs>
                <w:tab w:val="left" w:pos="155"/>
              </w:tabs>
              <w:rPr>
                <w:szCs w:val="24"/>
              </w:rPr>
            </w:pPr>
            <w:r w:rsidRPr="00B83D66">
              <w:rPr>
                <w:szCs w:val="24"/>
              </w:rPr>
              <w:t>Region 6- Dallas</w:t>
            </w:r>
          </w:p>
        </w:tc>
        <w:tc>
          <w:tcPr>
            <w:tcW w:w="1492" w:type="dxa"/>
          </w:tcPr>
          <w:p w14:paraId="513BB92D" w14:textId="77777777" w:rsidR="008E0855" w:rsidRPr="00B83D66" w:rsidRDefault="008E0855" w:rsidP="008E0855">
            <w:pPr>
              <w:keepNext/>
              <w:widowControl/>
              <w:rPr>
                <w:szCs w:val="24"/>
              </w:rPr>
            </w:pPr>
            <w:r w:rsidRPr="00B83D66">
              <w:rPr>
                <w:szCs w:val="24"/>
              </w:rPr>
              <w:t xml:space="preserve">Arkansas </w:t>
            </w:r>
          </w:p>
          <w:p w14:paraId="7B3BE529" w14:textId="77777777" w:rsidR="008E0855" w:rsidRPr="00B83D66" w:rsidRDefault="008E0855" w:rsidP="008E0855">
            <w:pPr>
              <w:keepNext/>
              <w:widowControl/>
              <w:rPr>
                <w:szCs w:val="24"/>
              </w:rPr>
            </w:pPr>
            <w:r w:rsidRPr="00B83D66">
              <w:rPr>
                <w:szCs w:val="24"/>
              </w:rPr>
              <w:t>Louisiana</w:t>
            </w:r>
          </w:p>
          <w:p w14:paraId="43D352BA" w14:textId="77777777" w:rsidR="008E0855" w:rsidRPr="00B83D66" w:rsidRDefault="008E0855" w:rsidP="008E0855">
            <w:pPr>
              <w:keepNext/>
              <w:widowControl/>
              <w:rPr>
                <w:szCs w:val="24"/>
              </w:rPr>
            </w:pPr>
            <w:r w:rsidRPr="00B83D66">
              <w:rPr>
                <w:szCs w:val="24"/>
              </w:rPr>
              <w:t xml:space="preserve">New Mexico </w:t>
            </w:r>
          </w:p>
        </w:tc>
        <w:tc>
          <w:tcPr>
            <w:tcW w:w="1802" w:type="dxa"/>
          </w:tcPr>
          <w:p w14:paraId="1D1974BA" w14:textId="77777777" w:rsidR="008E0855" w:rsidRPr="00B83D66" w:rsidRDefault="008E0855" w:rsidP="008E0855">
            <w:pPr>
              <w:keepNext/>
              <w:widowControl/>
              <w:rPr>
                <w:szCs w:val="24"/>
              </w:rPr>
            </w:pPr>
            <w:r w:rsidRPr="00B83D66">
              <w:rPr>
                <w:szCs w:val="24"/>
              </w:rPr>
              <w:t xml:space="preserve">Oklahoma </w:t>
            </w:r>
          </w:p>
          <w:p w14:paraId="749FBE29" w14:textId="77777777" w:rsidR="008E0855" w:rsidRPr="00B83D66" w:rsidRDefault="008E0855" w:rsidP="008E0855">
            <w:pPr>
              <w:keepNext/>
              <w:widowControl/>
              <w:rPr>
                <w:szCs w:val="24"/>
              </w:rPr>
            </w:pPr>
            <w:r w:rsidRPr="00B83D66">
              <w:rPr>
                <w:szCs w:val="24"/>
              </w:rPr>
              <w:t>Texas</w:t>
            </w:r>
          </w:p>
        </w:tc>
        <w:tc>
          <w:tcPr>
            <w:tcW w:w="3424" w:type="dxa"/>
          </w:tcPr>
          <w:p w14:paraId="2F4F2CBF" w14:textId="77777777" w:rsidR="008E0855" w:rsidRPr="00B83D66" w:rsidRDefault="008E0855" w:rsidP="008E0855">
            <w:pPr>
              <w:keepNext/>
              <w:widowControl/>
              <w:jc w:val="center"/>
              <w:rPr>
                <w:szCs w:val="24"/>
              </w:rPr>
            </w:pPr>
            <w:r w:rsidRPr="00B83D66">
              <w:rPr>
                <w:szCs w:val="24"/>
              </w:rPr>
              <w:t>Bill Brooks</w:t>
            </w:r>
          </w:p>
          <w:p w14:paraId="0B746CFD" w14:textId="77777777" w:rsidR="008E0855" w:rsidRPr="00B83D66" w:rsidRDefault="00000000" w:rsidP="008E0855">
            <w:pPr>
              <w:keepNext/>
              <w:widowControl/>
              <w:jc w:val="center"/>
              <w:rPr>
                <w:szCs w:val="24"/>
              </w:rPr>
            </w:pPr>
            <w:hyperlink r:id="rId24" w:history="1">
              <w:r w:rsidR="008E0855" w:rsidRPr="00B83D66">
                <w:rPr>
                  <w:rStyle w:val="Hyperlink"/>
                  <w:szCs w:val="24"/>
                </w:rPr>
                <w:t>bill.brooks@cms.hhs.gov</w:t>
              </w:r>
            </w:hyperlink>
            <w:r w:rsidR="008E0855" w:rsidRPr="00B83D66">
              <w:rPr>
                <w:szCs w:val="24"/>
              </w:rPr>
              <w:t xml:space="preserve"> </w:t>
            </w:r>
          </w:p>
        </w:tc>
        <w:tc>
          <w:tcPr>
            <w:tcW w:w="3334" w:type="dxa"/>
          </w:tcPr>
          <w:p w14:paraId="0C85D1F9" w14:textId="77777777" w:rsidR="008E0855" w:rsidRPr="00B83D66" w:rsidRDefault="008E0855" w:rsidP="008E0855">
            <w:pPr>
              <w:keepNext/>
              <w:widowControl/>
              <w:rPr>
                <w:szCs w:val="24"/>
              </w:rPr>
            </w:pPr>
            <w:r w:rsidRPr="00B83D66">
              <w:rPr>
                <w:szCs w:val="24"/>
              </w:rPr>
              <w:t xml:space="preserve">1301 Young Street, 8th </w:t>
            </w:r>
            <w:proofErr w:type="gramStart"/>
            <w:r w:rsidRPr="00B83D66">
              <w:rPr>
                <w:szCs w:val="24"/>
              </w:rPr>
              <w:t>Floor</w:t>
            </w:r>
            <w:proofErr w:type="gramEnd"/>
          </w:p>
          <w:p w14:paraId="04D4E972" w14:textId="77777777" w:rsidR="008E0855" w:rsidRPr="00B83D66" w:rsidRDefault="008E0855" w:rsidP="008E0855">
            <w:pPr>
              <w:keepNext/>
              <w:widowControl/>
              <w:rPr>
                <w:szCs w:val="24"/>
              </w:rPr>
            </w:pPr>
            <w:r w:rsidRPr="00B83D66">
              <w:rPr>
                <w:szCs w:val="24"/>
              </w:rPr>
              <w:t>Dallas, TX 75202</w:t>
            </w:r>
          </w:p>
        </w:tc>
      </w:tr>
      <w:tr w:rsidR="008E0855" w:rsidRPr="00B83D66" w14:paraId="3AE99F8C" w14:textId="77777777" w:rsidTr="002B013C">
        <w:trPr>
          <w:trHeight w:val="812"/>
        </w:trPr>
        <w:tc>
          <w:tcPr>
            <w:tcW w:w="1507" w:type="dxa"/>
          </w:tcPr>
          <w:p w14:paraId="30B5CE76" w14:textId="77777777" w:rsidR="008E0855" w:rsidRPr="00B83D66" w:rsidRDefault="008E0855" w:rsidP="008E0855">
            <w:pPr>
              <w:keepNext/>
              <w:widowControl/>
              <w:tabs>
                <w:tab w:val="left" w:pos="155"/>
              </w:tabs>
              <w:rPr>
                <w:szCs w:val="24"/>
              </w:rPr>
            </w:pPr>
            <w:r w:rsidRPr="00B83D66">
              <w:rPr>
                <w:szCs w:val="24"/>
              </w:rPr>
              <w:t>Region 7- Kansas City</w:t>
            </w:r>
          </w:p>
        </w:tc>
        <w:tc>
          <w:tcPr>
            <w:tcW w:w="1492" w:type="dxa"/>
          </w:tcPr>
          <w:p w14:paraId="49BE5411" w14:textId="77777777" w:rsidR="008E0855" w:rsidRPr="00B83D66" w:rsidRDefault="008E0855" w:rsidP="008E0855">
            <w:pPr>
              <w:keepNext/>
              <w:widowControl/>
              <w:rPr>
                <w:szCs w:val="24"/>
              </w:rPr>
            </w:pPr>
            <w:r w:rsidRPr="00B83D66">
              <w:rPr>
                <w:szCs w:val="24"/>
              </w:rPr>
              <w:t>Iowa</w:t>
            </w:r>
          </w:p>
          <w:p w14:paraId="25ABE9CB" w14:textId="77777777" w:rsidR="008E0855" w:rsidRPr="00B83D66" w:rsidRDefault="008E0855" w:rsidP="008E0855">
            <w:pPr>
              <w:keepNext/>
              <w:widowControl/>
              <w:rPr>
                <w:szCs w:val="24"/>
              </w:rPr>
            </w:pPr>
            <w:r w:rsidRPr="00B83D66">
              <w:rPr>
                <w:szCs w:val="24"/>
              </w:rPr>
              <w:t>Kansas</w:t>
            </w:r>
          </w:p>
        </w:tc>
        <w:tc>
          <w:tcPr>
            <w:tcW w:w="1802" w:type="dxa"/>
          </w:tcPr>
          <w:p w14:paraId="4F34CD83" w14:textId="77777777" w:rsidR="008E0855" w:rsidRPr="00B83D66" w:rsidRDefault="008E0855" w:rsidP="008E0855">
            <w:pPr>
              <w:keepNext/>
              <w:widowControl/>
              <w:rPr>
                <w:szCs w:val="24"/>
              </w:rPr>
            </w:pPr>
            <w:r w:rsidRPr="00B83D66">
              <w:rPr>
                <w:szCs w:val="24"/>
              </w:rPr>
              <w:t>Missouri</w:t>
            </w:r>
          </w:p>
          <w:p w14:paraId="37BD0058" w14:textId="77777777" w:rsidR="008E0855" w:rsidRPr="00B83D66" w:rsidRDefault="008E0855" w:rsidP="008E0855">
            <w:pPr>
              <w:keepNext/>
              <w:widowControl/>
              <w:rPr>
                <w:szCs w:val="24"/>
              </w:rPr>
            </w:pPr>
            <w:r w:rsidRPr="00B83D66">
              <w:rPr>
                <w:szCs w:val="24"/>
              </w:rPr>
              <w:t>Nebraska</w:t>
            </w:r>
          </w:p>
        </w:tc>
        <w:tc>
          <w:tcPr>
            <w:tcW w:w="3424" w:type="dxa"/>
          </w:tcPr>
          <w:p w14:paraId="68C2FD11" w14:textId="77777777" w:rsidR="008E0855" w:rsidRPr="00B83D66" w:rsidRDefault="008E0855" w:rsidP="008E0855">
            <w:pPr>
              <w:keepNext/>
              <w:widowControl/>
              <w:tabs>
                <w:tab w:val="left" w:pos="761"/>
              </w:tabs>
              <w:rPr>
                <w:szCs w:val="24"/>
              </w:rPr>
            </w:pPr>
            <w:r w:rsidRPr="00B83D66">
              <w:rPr>
                <w:szCs w:val="24"/>
              </w:rPr>
              <w:tab/>
              <w:t>James G. Scott</w:t>
            </w:r>
          </w:p>
          <w:p w14:paraId="1B7371DC" w14:textId="77777777" w:rsidR="008E0855" w:rsidRPr="00B83D66" w:rsidRDefault="00000000" w:rsidP="008E0855">
            <w:pPr>
              <w:keepNext/>
              <w:widowControl/>
              <w:tabs>
                <w:tab w:val="left" w:pos="761"/>
              </w:tabs>
              <w:jc w:val="center"/>
              <w:rPr>
                <w:szCs w:val="24"/>
              </w:rPr>
            </w:pPr>
            <w:hyperlink r:id="rId25" w:history="1">
              <w:r w:rsidR="008E0855" w:rsidRPr="00B83D66">
                <w:rPr>
                  <w:rStyle w:val="Hyperlink"/>
                  <w:szCs w:val="24"/>
                </w:rPr>
                <w:t>james.scott1@cms.hhs.gov</w:t>
              </w:r>
            </w:hyperlink>
          </w:p>
        </w:tc>
        <w:tc>
          <w:tcPr>
            <w:tcW w:w="3334" w:type="dxa"/>
          </w:tcPr>
          <w:p w14:paraId="36E3C1FD" w14:textId="77777777" w:rsidR="008E0855" w:rsidRPr="00B83D66" w:rsidRDefault="008E0855" w:rsidP="008E0855">
            <w:pPr>
              <w:keepNext/>
              <w:widowControl/>
              <w:rPr>
                <w:szCs w:val="24"/>
              </w:rPr>
            </w:pPr>
            <w:r w:rsidRPr="00B83D66">
              <w:rPr>
                <w:szCs w:val="24"/>
              </w:rPr>
              <w:t>Richard Bulling Federal Bldg.</w:t>
            </w:r>
          </w:p>
          <w:p w14:paraId="5A95E22C" w14:textId="77777777" w:rsidR="008E0855" w:rsidRPr="00B83D66" w:rsidRDefault="008E0855" w:rsidP="008E0855">
            <w:pPr>
              <w:keepNext/>
              <w:widowControl/>
              <w:rPr>
                <w:szCs w:val="24"/>
              </w:rPr>
            </w:pPr>
            <w:r w:rsidRPr="00B83D66">
              <w:rPr>
                <w:szCs w:val="24"/>
              </w:rPr>
              <w:t>601 East 12 Street, Room 235</w:t>
            </w:r>
          </w:p>
          <w:p w14:paraId="431294F7" w14:textId="77777777" w:rsidR="008E0855" w:rsidRPr="00B83D66" w:rsidRDefault="008E0855" w:rsidP="008E0855">
            <w:pPr>
              <w:keepNext/>
              <w:widowControl/>
              <w:rPr>
                <w:szCs w:val="24"/>
              </w:rPr>
            </w:pPr>
            <w:r w:rsidRPr="00B83D66">
              <w:rPr>
                <w:szCs w:val="24"/>
              </w:rPr>
              <w:t>Kansas City, MO 64106-2808</w:t>
            </w:r>
          </w:p>
        </w:tc>
      </w:tr>
      <w:tr w:rsidR="008E0855" w:rsidRPr="00B83D66" w14:paraId="3921E130" w14:textId="77777777" w:rsidTr="002B013C">
        <w:trPr>
          <w:trHeight w:val="1078"/>
        </w:trPr>
        <w:tc>
          <w:tcPr>
            <w:tcW w:w="1507" w:type="dxa"/>
            <w:tcBorders>
              <w:bottom w:val="single" w:sz="4" w:space="0" w:color="auto"/>
            </w:tcBorders>
          </w:tcPr>
          <w:p w14:paraId="2F9A9334" w14:textId="77777777" w:rsidR="008E0855" w:rsidRPr="00B83D66" w:rsidRDefault="008E0855" w:rsidP="008E0855">
            <w:pPr>
              <w:keepNext/>
              <w:widowControl/>
              <w:tabs>
                <w:tab w:val="left" w:pos="155"/>
              </w:tabs>
              <w:rPr>
                <w:szCs w:val="24"/>
              </w:rPr>
            </w:pPr>
            <w:r w:rsidRPr="00B83D66">
              <w:rPr>
                <w:szCs w:val="24"/>
              </w:rPr>
              <w:t>Region 8- Denver</w:t>
            </w:r>
          </w:p>
        </w:tc>
        <w:tc>
          <w:tcPr>
            <w:tcW w:w="1492" w:type="dxa"/>
            <w:tcBorders>
              <w:bottom w:val="single" w:sz="4" w:space="0" w:color="auto"/>
            </w:tcBorders>
          </w:tcPr>
          <w:p w14:paraId="580E0775" w14:textId="77777777" w:rsidR="008E0855" w:rsidRPr="00B83D66" w:rsidRDefault="008E0855" w:rsidP="008E0855">
            <w:pPr>
              <w:keepNext/>
              <w:widowControl/>
              <w:rPr>
                <w:szCs w:val="24"/>
              </w:rPr>
            </w:pPr>
            <w:r w:rsidRPr="00B83D66">
              <w:rPr>
                <w:szCs w:val="24"/>
              </w:rPr>
              <w:t>Colorado</w:t>
            </w:r>
          </w:p>
          <w:p w14:paraId="2D40FDFA" w14:textId="77777777" w:rsidR="008E0855" w:rsidRPr="00B83D66" w:rsidRDefault="008E0855" w:rsidP="008E0855">
            <w:pPr>
              <w:keepNext/>
              <w:widowControl/>
              <w:rPr>
                <w:szCs w:val="24"/>
              </w:rPr>
            </w:pPr>
            <w:r w:rsidRPr="00B83D66">
              <w:rPr>
                <w:szCs w:val="24"/>
              </w:rPr>
              <w:t>Montana</w:t>
            </w:r>
          </w:p>
          <w:p w14:paraId="315C3DEE" w14:textId="77777777" w:rsidR="008E0855" w:rsidRPr="00B83D66" w:rsidRDefault="008E0855" w:rsidP="008E0855">
            <w:pPr>
              <w:keepNext/>
              <w:widowControl/>
              <w:rPr>
                <w:szCs w:val="24"/>
              </w:rPr>
            </w:pPr>
            <w:r w:rsidRPr="00B83D66">
              <w:rPr>
                <w:szCs w:val="24"/>
              </w:rPr>
              <w:t>North Dakota</w:t>
            </w:r>
          </w:p>
        </w:tc>
        <w:tc>
          <w:tcPr>
            <w:tcW w:w="1802" w:type="dxa"/>
            <w:tcBorders>
              <w:bottom w:val="single" w:sz="4" w:space="0" w:color="auto"/>
            </w:tcBorders>
          </w:tcPr>
          <w:p w14:paraId="3AC0B2B2" w14:textId="77777777" w:rsidR="008E0855" w:rsidRPr="00B83D66" w:rsidRDefault="008E0855" w:rsidP="008E0855">
            <w:pPr>
              <w:keepNext/>
              <w:widowControl/>
              <w:rPr>
                <w:szCs w:val="24"/>
              </w:rPr>
            </w:pPr>
            <w:r w:rsidRPr="00B83D66">
              <w:rPr>
                <w:szCs w:val="24"/>
              </w:rPr>
              <w:t>South Dakota</w:t>
            </w:r>
          </w:p>
          <w:p w14:paraId="0D942B56" w14:textId="77777777" w:rsidR="008E0855" w:rsidRPr="00B83D66" w:rsidRDefault="008E0855" w:rsidP="008E0855">
            <w:pPr>
              <w:keepNext/>
              <w:widowControl/>
              <w:rPr>
                <w:szCs w:val="24"/>
              </w:rPr>
            </w:pPr>
            <w:r w:rsidRPr="00B83D66">
              <w:rPr>
                <w:szCs w:val="24"/>
              </w:rPr>
              <w:t>Utah</w:t>
            </w:r>
          </w:p>
          <w:p w14:paraId="084F3F76" w14:textId="77777777" w:rsidR="008E0855" w:rsidRPr="00B83D66" w:rsidRDefault="008E0855" w:rsidP="008E0855">
            <w:pPr>
              <w:keepNext/>
              <w:widowControl/>
              <w:rPr>
                <w:szCs w:val="24"/>
              </w:rPr>
            </w:pPr>
            <w:r w:rsidRPr="00B83D66">
              <w:rPr>
                <w:szCs w:val="24"/>
              </w:rPr>
              <w:t>Wyoming</w:t>
            </w:r>
          </w:p>
        </w:tc>
        <w:tc>
          <w:tcPr>
            <w:tcW w:w="3424" w:type="dxa"/>
            <w:tcBorders>
              <w:bottom w:val="single" w:sz="4" w:space="0" w:color="auto"/>
            </w:tcBorders>
          </w:tcPr>
          <w:p w14:paraId="634254B4" w14:textId="77777777" w:rsidR="008E0855" w:rsidRPr="00B83D66" w:rsidRDefault="008E0855" w:rsidP="008E0855">
            <w:pPr>
              <w:jc w:val="center"/>
              <w:rPr>
                <w:szCs w:val="24"/>
              </w:rPr>
            </w:pPr>
            <w:r w:rsidRPr="00B83D66">
              <w:rPr>
                <w:szCs w:val="24"/>
              </w:rPr>
              <w:t>Richard Allen</w:t>
            </w:r>
          </w:p>
          <w:p w14:paraId="02B85822" w14:textId="77777777" w:rsidR="008E0855" w:rsidRPr="00B83D66" w:rsidRDefault="00000000" w:rsidP="008E0855">
            <w:pPr>
              <w:jc w:val="center"/>
              <w:rPr>
                <w:szCs w:val="24"/>
              </w:rPr>
            </w:pPr>
            <w:hyperlink r:id="rId26" w:history="1">
              <w:r w:rsidR="008E0855" w:rsidRPr="00B83D66">
                <w:rPr>
                  <w:rStyle w:val="Hyperlink"/>
                  <w:szCs w:val="24"/>
                </w:rPr>
                <w:t>richard.allen@cms.hhs.gov</w:t>
              </w:r>
            </w:hyperlink>
            <w:r w:rsidR="008E0855" w:rsidRPr="00B83D66">
              <w:rPr>
                <w:szCs w:val="24"/>
              </w:rPr>
              <w:t xml:space="preserve"> </w:t>
            </w:r>
          </w:p>
        </w:tc>
        <w:tc>
          <w:tcPr>
            <w:tcW w:w="3334" w:type="dxa"/>
            <w:tcBorders>
              <w:bottom w:val="single" w:sz="4" w:space="0" w:color="auto"/>
            </w:tcBorders>
          </w:tcPr>
          <w:p w14:paraId="7519C28D" w14:textId="77777777" w:rsidR="008E0855" w:rsidRPr="00B83D66" w:rsidRDefault="008E0855" w:rsidP="008E0855">
            <w:pPr>
              <w:keepNext/>
              <w:widowControl/>
              <w:rPr>
                <w:szCs w:val="24"/>
              </w:rPr>
            </w:pPr>
            <w:r w:rsidRPr="00B83D66">
              <w:rPr>
                <w:szCs w:val="24"/>
              </w:rPr>
              <w:t>Federal Office Building, Room 522 1961 Stout Street</w:t>
            </w:r>
          </w:p>
          <w:p w14:paraId="78498FE3" w14:textId="77777777" w:rsidR="008E0855" w:rsidRPr="00B83D66" w:rsidRDefault="008E0855" w:rsidP="008E0855">
            <w:pPr>
              <w:keepNext/>
              <w:widowControl/>
              <w:rPr>
                <w:szCs w:val="24"/>
              </w:rPr>
            </w:pPr>
            <w:r w:rsidRPr="00B83D66">
              <w:rPr>
                <w:szCs w:val="24"/>
              </w:rPr>
              <w:t>Denver, CO 80294-3538</w:t>
            </w:r>
          </w:p>
        </w:tc>
      </w:tr>
      <w:tr w:rsidR="008E0855" w:rsidRPr="00B83D66" w14:paraId="0B3DB691" w14:textId="77777777" w:rsidTr="002B013C">
        <w:trPr>
          <w:trHeight w:val="1373"/>
        </w:trPr>
        <w:tc>
          <w:tcPr>
            <w:tcW w:w="1507" w:type="dxa"/>
            <w:tcBorders>
              <w:bottom w:val="single" w:sz="4" w:space="0" w:color="auto"/>
            </w:tcBorders>
          </w:tcPr>
          <w:p w14:paraId="63C8D3AA" w14:textId="77777777" w:rsidR="008E0855" w:rsidRPr="00B83D66" w:rsidRDefault="008E0855" w:rsidP="008E0855">
            <w:pPr>
              <w:keepNext/>
              <w:widowControl/>
              <w:tabs>
                <w:tab w:val="left" w:pos="35"/>
                <w:tab w:val="left" w:pos="695"/>
              </w:tabs>
              <w:rPr>
                <w:szCs w:val="24"/>
              </w:rPr>
            </w:pPr>
            <w:r w:rsidRPr="00B83D66">
              <w:rPr>
                <w:szCs w:val="24"/>
              </w:rPr>
              <w:t>Region 9- San Francisco</w:t>
            </w:r>
          </w:p>
          <w:p w14:paraId="2A6D09CF" w14:textId="77777777" w:rsidR="008E0855" w:rsidRPr="00B83D66" w:rsidRDefault="008E0855" w:rsidP="002B013C">
            <w:pPr>
              <w:keepNext/>
              <w:widowControl/>
              <w:tabs>
                <w:tab w:val="left" w:pos="155"/>
                <w:tab w:val="left" w:pos="695"/>
              </w:tabs>
              <w:rPr>
                <w:szCs w:val="24"/>
              </w:rPr>
            </w:pPr>
          </w:p>
        </w:tc>
        <w:tc>
          <w:tcPr>
            <w:tcW w:w="1492" w:type="dxa"/>
            <w:tcBorders>
              <w:bottom w:val="single" w:sz="4" w:space="0" w:color="auto"/>
            </w:tcBorders>
          </w:tcPr>
          <w:p w14:paraId="341E1700" w14:textId="77777777" w:rsidR="008E0855" w:rsidRPr="00B83D66" w:rsidRDefault="008E0855" w:rsidP="008E0855">
            <w:pPr>
              <w:keepNext/>
              <w:widowControl/>
              <w:rPr>
                <w:szCs w:val="24"/>
              </w:rPr>
            </w:pPr>
            <w:r w:rsidRPr="00B83D66">
              <w:rPr>
                <w:szCs w:val="24"/>
              </w:rPr>
              <w:t>Arizona</w:t>
            </w:r>
          </w:p>
          <w:p w14:paraId="01653BD0" w14:textId="77777777" w:rsidR="008E0855" w:rsidRPr="00B83D66" w:rsidRDefault="008E0855" w:rsidP="008E0855">
            <w:pPr>
              <w:keepNext/>
              <w:widowControl/>
              <w:rPr>
                <w:szCs w:val="24"/>
              </w:rPr>
            </w:pPr>
            <w:r w:rsidRPr="00B83D66">
              <w:rPr>
                <w:szCs w:val="24"/>
              </w:rPr>
              <w:t>California</w:t>
            </w:r>
          </w:p>
          <w:p w14:paraId="23B441C1" w14:textId="77777777" w:rsidR="008E0855" w:rsidRPr="00B83D66" w:rsidRDefault="008E0855" w:rsidP="008E0855">
            <w:pPr>
              <w:keepNext/>
              <w:widowControl/>
              <w:rPr>
                <w:szCs w:val="24"/>
              </w:rPr>
            </w:pPr>
            <w:r w:rsidRPr="00B83D66">
              <w:rPr>
                <w:szCs w:val="24"/>
              </w:rPr>
              <w:t>Hawaii</w:t>
            </w:r>
          </w:p>
          <w:p w14:paraId="554B3C84" w14:textId="77777777" w:rsidR="008E0855" w:rsidRPr="00B83D66" w:rsidRDefault="008E0855" w:rsidP="008E0855">
            <w:pPr>
              <w:keepNext/>
              <w:widowControl/>
              <w:rPr>
                <w:szCs w:val="24"/>
              </w:rPr>
            </w:pPr>
            <w:r w:rsidRPr="00B83D66">
              <w:rPr>
                <w:szCs w:val="24"/>
              </w:rPr>
              <w:t>Nevada</w:t>
            </w:r>
          </w:p>
        </w:tc>
        <w:tc>
          <w:tcPr>
            <w:tcW w:w="1802" w:type="dxa"/>
            <w:tcBorders>
              <w:bottom w:val="single" w:sz="4" w:space="0" w:color="auto"/>
            </w:tcBorders>
          </w:tcPr>
          <w:p w14:paraId="425D6A29" w14:textId="77777777" w:rsidR="008E0855" w:rsidRPr="00B83D66" w:rsidRDefault="008E0855" w:rsidP="008E0855">
            <w:pPr>
              <w:keepNext/>
              <w:widowControl/>
              <w:rPr>
                <w:szCs w:val="24"/>
              </w:rPr>
            </w:pPr>
            <w:r w:rsidRPr="00B83D66">
              <w:rPr>
                <w:szCs w:val="24"/>
              </w:rPr>
              <w:t>American Samoa</w:t>
            </w:r>
          </w:p>
          <w:p w14:paraId="14BE6CBB" w14:textId="77777777" w:rsidR="008E0855" w:rsidRPr="00B83D66" w:rsidRDefault="008E0855" w:rsidP="008E0855">
            <w:pPr>
              <w:keepNext/>
              <w:widowControl/>
              <w:rPr>
                <w:szCs w:val="24"/>
              </w:rPr>
            </w:pPr>
            <w:r w:rsidRPr="00B83D66">
              <w:rPr>
                <w:szCs w:val="24"/>
              </w:rPr>
              <w:t>Guam</w:t>
            </w:r>
          </w:p>
          <w:p w14:paraId="685E007F" w14:textId="77777777" w:rsidR="008E0855" w:rsidRPr="00B83D66" w:rsidRDefault="008E0855" w:rsidP="008E0855">
            <w:pPr>
              <w:keepNext/>
              <w:widowControl/>
              <w:rPr>
                <w:szCs w:val="24"/>
              </w:rPr>
            </w:pPr>
            <w:r w:rsidRPr="00B83D66">
              <w:rPr>
                <w:szCs w:val="24"/>
              </w:rPr>
              <w:t xml:space="preserve">Northern Mariana Islands </w:t>
            </w:r>
          </w:p>
        </w:tc>
        <w:tc>
          <w:tcPr>
            <w:tcW w:w="3424" w:type="dxa"/>
            <w:tcBorders>
              <w:bottom w:val="single" w:sz="4" w:space="0" w:color="auto"/>
            </w:tcBorders>
          </w:tcPr>
          <w:p w14:paraId="7945FBAC" w14:textId="77777777" w:rsidR="008E0855" w:rsidRPr="00B83D66" w:rsidRDefault="008E0855" w:rsidP="008E0855">
            <w:pPr>
              <w:keepNext/>
              <w:widowControl/>
              <w:jc w:val="center"/>
              <w:rPr>
                <w:szCs w:val="24"/>
              </w:rPr>
            </w:pPr>
            <w:r w:rsidRPr="00B83D66">
              <w:rPr>
                <w:szCs w:val="24"/>
              </w:rPr>
              <w:t>Gloria Nagle</w:t>
            </w:r>
          </w:p>
          <w:p w14:paraId="0CD4F923" w14:textId="77777777" w:rsidR="008E0855" w:rsidRPr="00B83D66" w:rsidRDefault="00000000" w:rsidP="008E0855">
            <w:pPr>
              <w:keepNext/>
              <w:widowControl/>
              <w:jc w:val="center"/>
              <w:rPr>
                <w:szCs w:val="24"/>
              </w:rPr>
            </w:pPr>
            <w:hyperlink r:id="rId27" w:history="1">
              <w:r w:rsidR="008E0855" w:rsidRPr="00B83D66">
                <w:rPr>
                  <w:rStyle w:val="Hyperlink"/>
                  <w:szCs w:val="24"/>
                </w:rPr>
                <w:t>gloria.nagle@cms.hhs.gov</w:t>
              </w:r>
            </w:hyperlink>
            <w:r w:rsidR="008E0855" w:rsidRPr="00B83D66">
              <w:rPr>
                <w:szCs w:val="24"/>
              </w:rPr>
              <w:t xml:space="preserve"> </w:t>
            </w:r>
          </w:p>
        </w:tc>
        <w:tc>
          <w:tcPr>
            <w:tcW w:w="3334" w:type="dxa"/>
            <w:tcBorders>
              <w:bottom w:val="single" w:sz="4" w:space="0" w:color="auto"/>
            </w:tcBorders>
          </w:tcPr>
          <w:p w14:paraId="61666CBC" w14:textId="77777777" w:rsidR="008E0855" w:rsidRPr="00B83D66" w:rsidRDefault="008E0855" w:rsidP="008E0855">
            <w:pPr>
              <w:keepNext/>
              <w:widowControl/>
              <w:rPr>
                <w:szCs w:val="24"/>
              </w:rPr>
            </w:pPr>
            <w:r w:rsidRPr="00B83D66">
              <w:rPr>
                <w:szCs w:val="24"/>
              </w:rPr>
              <w:t>90 Seventh Street Suite 5-300</w:t>
            </w:r>
          </w:p>
          <w:p w14:paraId="31664AE7" w14:textId="77777777" w:rsidR="008E0855" w:rsidRPr="00B83D66" w:rsidRDefault="008E0855" w:rsidP="008E0855">
            <w:pPr>
              <w:keepNext/>
              <w:widowControl/>
              <w:rPr>
                <w:szCs w:val="24"/>
              </w:rPr>
            </w:pPr>
            <w:r w:rsidRPr="00B83D66">
              <w:rPr>
                <w:szCs w:val="24"/>
              </w:rPr>
              <w:t>San Francisco Federal Building</w:t>
            </w:r>
          </w:p>
          <w:p w14:paraId="3C545B42" w14:textId="77777777" w:rsidR="008E0855" w:rsidRPr="00B83D66" w:rsidRDefault="008E0855" w:rsidP="008E0855">
            <w:pPr>
              <w:keepNext/>
              <w:widowControl/>
              <w:rPr>
                <w:szCs w:val="24"/>
              </w:rPr>
            </w:pPr>
            <w:r w:rsidRPr="00B83D66">
              <w:rPr>
                <w:szCs w:val="24"/>
              </w:rPr>
              <w:t>San Francisco, CA 94103</w:t>
            </w:r>
          </w:p>
        </w:tc>
      </w:tr>
      <w:tr w:rsidR="008E0855" w:rsidRPr="00B83D66" w14:paraId="4B144954" w14:textId="77777777" w:rsidTr="00893433">
        <w:trPr>
          <w:trHeight w:val="890"/>
        </w:trPr>
        <w:tc>
          <w:tcPr>
            <w:tcW w:w="1507" w:type="dxa"/>
            <w:shd w:val="clear" w:color="auto" w:fill="auto"/>
          </w:tcPr>
          <w:p w14:paraId="59918602" w14:textId="77777777" w:rsidR="008E0855" w:rsidRPr="00B83D66" w:rsidRDefault="008E0855" w:rsidP="002B013C">
            <w:pPr>
              <w:keepNext/>
              <w:widowControl/>
              <w:tabs>
                <w:tab w:val="left" w:pos="155"/>
              </w:tabs>
              <w:rPr>
                <w:szCs w:val="24"/>
              </w:rPr>
            </w:pPr>
            <w:r w:rsidRPr="00B83D66">
              <w:rPr>
                <w:szCs w:val="24"/>
              </w:rPr>
              <w:lastRenderedPageBreak/>
              <w:t>Region 10- Seattle</w:t>
            </w:r>
          </w:p>
        </w:tc>
        <w:tc>
          <w:tcPr>
            <w:tcW w:w="1492" w:type="dxa"/>
            <w:tcBorders>
              <w:bottom w:val="single" w:sz="4" w:space="0" w:color="auto"/>
            </w:tcBorders>
            <w:shd w:val="clear" w:color="auto" w:fill="auto"/>
          </w:tcPr>
          <w:p w14:paraId="3ECED072" w14:textId="77777777" w:rsidR="008E0855" w:rsidRPr="00B83D66" w:rsidRDefault="008E0855" w:rsidP="008E0855">
            <w:pPr>
              <w:keepNext/>
              <w:widowControl/>
              <w:rPr>
                <w:szCs w:val="24"/>
              </w:rPr>
            </w:pPr>
            <w:r w:rsidRPr="00B83D66">
              <w:rPr>
                <w:szCs w:val="24"/>
              </w:rPr>
              <w:t>Idaho</w:t>
            </w:r>
          </w:p>
          <w:p w14:paraId="1F1F7776" w14:textId="77777777" w:rsidR="008E0855" w:rsidRPr="00B83D66" w:rsidRDefault="008E0855" w:rsidP="008E0855">
            <w:pPr>
              <w:keepNext/>
              <w:widowControl/>
              <w:rPr>
                <w:szCs w:val="24"/>
              </w:rPr>
            </w:pPr>
            <w:r w:rsidRPr="00B83D66">
              <w:rPr>
                <w:szCs w:val="24"/>
              </w:rPr>
              <w:t>Washington</w:t>
            </w:r>
          </w:p>
        </w:tc>
        <w:tc>
          <w:tcPr>
            <w:tcW w:w="1802" w:type="dxa"/>
            <w:tcBorders>
              <w:bottom w:val="single" w:sz="4" w:space="0" w:color="auto"/>
            </w:tcBorders>
            <w:shd w:val="clear" w:color="auto" w:fill="auto"/>
          </w:tcPr>
          <w:p w14:paraId="1536BFBD" w14:textId="77777777" w:rsidR="008E0855" w:rsidRPr="00B83D66" w:rsidRDefault="008E0855" w:rsidP="008E0855">
            <w:pPr>
              <w:keepNext/>
              <w:widowControl/>
              <w:rPr>
                <w:szCs w:val="24"/>
              </w:rPr>
            </w:pPr>
            <w:r w:rsidRPr="00B83D66">
              <w:rPr>
                <w:szCs w:val="24"/>
              </w:rPr>
              <w:t>Alaska</w:t>
            </w:r>
          </w:p>
          <w:p w14:paraId="70666F47" w14:textId="77777777" w:rsidR="008E0855" w:rsidRPr="00B83D66" w:rsidRDefault="008E0855" w:rsidP="008E0855">
            <w:pPr>
              <w:keepNext/>
              <w:widowControl/>
              <w:rPr>
                <w:szCs w:val="24"/>
              </w:rPr>
            </w:pPr>
            <w:r w:rsidRPr="00B83D66">
              <w:rPr>
                <w:szCs w:val="24"/>
              </w:rPr>
              <w:t>Oregon</w:t>
            </w:r>
          </w:p>
        </w:tc>
        <w:tc>
          <w:tcPr>
            <w:tcW w:w="3424" w:type="dxa"/>
          </w:tcPr>
          <w:p w14:paraId="24C7EAC9" w14:textId="77777777" w:rsidR="008E0855" w:rsidRPr="00B83D66" w:rsidRDefault="00B83D66" w:rsidP="008E0855">
            <w:pPr>
              <w:keepNext/>
              <w:widowControl/>
              <w:jc w:val="center"/>
              <w:rPr>
                <w:szCs w:val="24"/>
              </w:rPr>
            </w:pPr>
            <w:r>
              <w:rPr>
                <w:szCs w:val="24"/>
              </w:rPr>
              <w:t xml:space="preserve">Carol </w:t>
            </w:r>
            <w:proofErr w:type="spellStart"/>
            <w:r>
              <w:rPr>
                <w:szCs w:val="24"/>
              </w:rPr>
              <w:t>Peverly</w:t>
            </w:r>
            <w:proofErr w:type="spellEnd"/>
          </w:p>
          <w:p w14:paraId="2486DB64" w14:textId="77777777" w:rsidR="008E0855" w:rsidRPr="00B83D66" w:rsidRDefault="00000000" w:rsidP="008E0855">
            <w:pPr>
              <w:keepNext/>
              <w:widowControl/>
              <w:jc w:val="center"/>
              <w:rPr>
                <w:szCs w:val="24"/>
              </w:rPr>
            </w:pPr>
            <w:hyperlink r:id="rId28" w:history="1">
              <w:r w:rsidR="00B83D66" w:rsidRPr="00CB45F8">
                <w:rPr>
                  <w:rStyle w:val="Hyperlink"/>
                  <w:szCs w:val="24"/>
                </w:rPr>
                <w:t>carol.peverly@cms.hhs.gov</w:t>
              </w:r>
            </w:hyperlink>
            <w:r w:rsidR="00B83D66">
              <w:rPr>
                <w:szCs w:val="24"/>
              </w:rPr>
              <w:t xml:space="preserve"> </w:t>
            </w:r>
          </w:p>
        </w:tc>
        <w:tc>
          <w:tcPr>
            <w:tcW w:w="3334" w:type="dxa"/>
            <w:shd w:val="clear" w:color="auto" w:fill="auto"/>
          </w:tcPr>
          <w:p w14:paraId="649B51E9" w14:textId="77777777" w:rsidR="008E0855" w:rsidRPr="00B83D66" w:rsidRDefault="008E0855" w:rsidP="008E0855">
            <w:pPr>
              <w:keepNext/>
              <w:widowControl/>
              <w:rPr>
                <w:szCs w:val="24"/>
              </w:rPr>
            </w:pPr>
            <w:r w:rsidRPr="00B83D66">
              <w:rPr>
                <w:szCs w:val="24"/>
              </w:rPr>
              <w:t>2001 Sixth Avenue</w:t>
            </w:r>
          </w:p>
          <w:p w14:paraId="35A23588" w14:textId="77777777" w:rsidR="008E0855" w:rsidRPr="00B83D66" w:rsidRDefault="008E0855" w:rsidP="008E0855">
            <w:pPr>
              <w:keepNext/>
              <w:widowControl/>
              <w:rPr>
                <w:szCs w:val="24"/>
              </w:rPr>
            </w:pPr>
            <w:r w:rsidRPr="00B83D66">
              <w:rPr>
                <w:szCs w:val="24"/>
              </w:rPr>
              <w:t>MS RX-43</w:t>
            </w:r>
          </w:p>
          <w:p w14:paraId="2AEC6CBD" w14:textId="77777777" w:rsidR="008E0855" w:rsidRPr="00B83D66" w:rsidRDefault="008E0855" w:rsidP="008E0855">
            <w:pPr>
              <w:keepNext/>
              <w:widowControl/>
              <w:rPr>
                <w:szCs w:val="24"/>
              </w:rPr>
            </w:pPr>
            <w:r w:rsidRPr="00B83D66">
              <w:rPr>
                <w:szCs w:val="24"/>
              </w:rPr>
              <w:t>Seattle, WA  98121</w:t>
            </w:r>
          </w:p>
        </w:tc>
      </w:tr>
    </w:tbl>
    <w:p w14:paraId="644DFDF8" w14:textId="77777777" w:rsidR="008E0855" w:rsidRPr="00B83D66" w:rsidRDefault="008E0855">
      <w:pPr>
        <w:widowControl/>
        <w:rPr>
          <w:b/>
          <w:szCs w:val="24"/>
          <w:u w:val="single"/>
        </w:rPr>
      </w:pPr>
      <w:r w:rsidRPr="00B83D66">
        <w:rPr>
          <w:b/>
          <w:szCs w:val="24"/>
          <w:u w:val="single"/>
        </w:rPr>
        <w:br w:type="page"/>
      </w:r>
    </w:p>
    <w:p w14:paraId="1F1506DC" w14:textId="77777777" w:rsidR="006915AB" w:rsidRPr="00B83D66" w:rsidRDefault="001E7F86" w:rsidP="00323C32">
      <w:pPr>
        <w:widowControl/>
        <w:rPr>
          <w:szCs w:val="24"/>
        </w:rPr>
      </w:pPr>
      <w:r w:rsidRPr="00B83D66">
        <w:rPr>
          <w:b/>
          <w:szCs w:val="24"/>
          <w:u w:val="single"/>
        </w:rPr>
        <w:lastRenderedPageBreak/>
        <w:t>GLOSSARY</w:t>
      </w:r>
    </w:p>
    <w:p w14:paraId="04B4F1C1" w14:textId="77777777" w:rsidR="006915AB" w:rsidRPr="00B83D66" w:rsidRDefault="001E7F86"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outlineLvl w:val="0"/>
        <w:rPr>
          <w:szCs w:val="24"/>
        </w:rPr>
      </w:pPr>
      <w:r w:rsidRPr="00B83D66">
        <w:rPr>
          <w:szCs w:val="24"/>
        </w:rPr>
        <w:t xml:space="preserve"> Adapted directly from</w:t>
      </w:r>
      <w:r w:rsidRPr="00B83D66">
        <w:rPr>
          <w:i/>
          <w:szCs w:val="24"/>
        </w:rPr>
        <w:t xml:space="preserve"> </w:t>
      </w:r>
      <w:r w:rsidR="005903B1">
        <w:rPr>
          <w:szCs w:val="24"/>
        </w:rPr>
        <w:t>Sec</w:t>
      </w:r>
      <w:r w:rsidRPr="00B83D66">
        <w:rPr>
          <w:szCs w:val="24"/>
        </w:rPr>
        <w:t>. 2110. DEFINITIONS.</w:t>
      </w:r>
    </w:p>
    <w:p w14:paraId="2CAB25B2" w14:textId="77777777" w:rsidR="006915AB" w:rsidRPr="00B83D66" w:rsidRDefault="001E7F86"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r w:rsidRPr="00B83D66">
        <w:rPr>
          <w:szCs w:val="24"/>
        </w:rPr>
        <w:t>CHILD HEALTH ASSISTANCE- For pu</w:t>
      </w:r>
      <w:r w:rsidR="005903B1">
        <w:rPr>
          <w:szCs w:val="24"/>
        </w:rPr>
        <w:t>rposes of this title, the term ‘child health assistance’</w:t>
      </w:r>
      <w:r w:rsidRPr="00B83D66">
        <w:rPr>
          <w:szCs w:val="24"/>
        </w:rPr>
        <w:t xml:space="preserve"> means payment for part or all of the cost of health benefits coverage for targeted low-income children that includes any of the following (and includes, in the case described in </w:t>
      </w:r>
      <w:r w:rsidR="00121008">
        <w:rPr>
          <w:szCs w:val="24"/>
        </w:rPr>
        <w:t>S</w:t>
      </w:r>
      <w:r w:rsidRPr="00B83D66">
        <w:rPr>
          <w:szCs w:val="24"/>
        </w:rPr>
        <w:t>ection 2105(a)(2)(A), payment for part or all of the cost of providing any of the following</w:t>
      </w:r>
      <w:proofErr w:type="gramStart"/>
      <w:r w:rsidRPr="00B83D66">
        <w:rPr>
          <w:szCs w:val="24"/>
        </w:rPr>
        <w:t>),  as</w:t>
      </w:r>
      <w:proofErr w:type="gramEnd"/>
      <w:r w:rsidRPr="00B83D66">
        <w:rPr>
          <w:szCs w:val="24"/>
        </w:rPr>
        <w:t xml:space="preserve"> specified under the State plan:</w:t>
      </w:r>
    </w:p>
    <w:p w14:paraId="3CD1FA6D" w14:textId="77777777" w:rsidR="006915AB" w:rsidRPr="00B83D66" w:rsidRDefault="001E7F86"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Inpatient hospital services.</w:t>
      </w:r>
    </w:p>
    <w:p w14:paraId="5E80FC7D" w14:textId="77777777" w:rsidR="006915AB" w:rsidRPr="00B83D66" w:rsidRDefault="001E7F86"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Outpatient hospital services.</w:t>
      </w:r>
    </w:p>
    <w:p w14:paraId="15633FE6" w14:textId="77777777" w:rsidR="006915AB" w:rsidRPr="00B83D66" w:rsidRDefault="001E7F86"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bookmarkStart w:id="420" w:name="QuickMark"/>
      <w:bookmarkEnd w:id="420"/>
      <w:r w:rsidRPr="00B83D66">
        <w:rPr>
          <w:szCs w:val="24"/>
        </w:rPr>
        <w:t>Physician services.</w:t>
      </w:r>
    </w:p>
    <w:p w14:paraId="1B971108"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Surgical services.</w:t>
      </w:r>
    </w:p>
    <w:p w14:paraId="0D751569"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Clinic services (including health center services) and other ambulatory health care services.</w:t>
      </w:r>
    </w:p>
    <w:p w14:paraId="5FC304C8"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Prescription drugs and biologicals and the administration of such drugs and biologicals, only if such drugs and biologicals are not furnished for the purpose of causing, or assisting in causing, the death, suicide, euthanasia, or mercy killing of a person.</w:t>
      </w:r>
    </w:p>
    <w:p w14:paraId="579B49DE"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Over-the-counter medications.</w:t>
      </w:r>
    </w:p>
    <w:p w14:paraId="7B6DA1FC"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Laboratory and radiological services.</w:t>
      </w:r>
    </w:p>
    <w:p w14:paraId="37EC46AB"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Prenatal care and </w:t>
      </w:r>
      <w:proofErr w:type="spellStart"/>
      <w:r w:rsidRPr="00B83D66">
        <w:rPr>
          <w:szCs w:val="24"/>
        </w:rPr>
        <w:t>prepregnancy</w:t>
      </w:r>
      <w:proofErr w:type="spellEnd"/>
      <w:r w:rsidRPr="00B83D66">
        <w:rPr>
          <w:szCs w:val="24"/>
        </w:rPr>
        <w:t xml:space="preserve"> family planning services and supplies.</w:t>
      </w:r>
    </w:p>
    <w:p w14:paraId="7E5FED5A"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Inpatient mental health services, other than services described in paragraph (18) but including services furnished in a State-operated mental hospital and including residential or other 24-hour therapeutically planned structured services.</w:t>
      </w:r>
    </w:p>
    <w:p w14:paraId="412190BA"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Outpatient mental health services, other than services described in paragraph (19) but including services furnished in a State-operated mental hospital and including community-based services.</w:t>
      </w:r>
    </w:p>
    <w:p w14:paraId="3FBA134D"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Durable medical equipment and other </w:t>
      </w:r>
      <w:proofErr w:type="gramStart"/>
      <w:r w:rsidRPr="00B83D66">
        <w:rPr>
          <w:szCs w:val="24"/>
        </w:rPr>
        <w:t>medically-related</w:t>
      </w:r>
      <w:proofErr w:type="gramEnd"/>
      <w:r w:rsidRPr="00B83D66">
        <w:rPr>
          <w:szCs w:val="24"/>
        </w:rPr>
        <w:t xml:space="preserve"> or remedial devices (such as prosthetic devices, implants, eyeglasses, hearing aids, dental devices, and adaptive devices).</w:t>
      </w:r>
    </w:p>
    <w:p w14:paraId="608341BE"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Disposable medical supplies.</w:t>
      </w:r>
    </w:p>
    <w:p w14:paraId="267E0EE2"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Home and community-based health care services and related supportive services (such as home health nursing services, home health aide services, personal care, assistance with activities of daily living, chore services, day care services, respite care services, training for family members, and minor modifications to the home).</w:t>
      </w:r>
    </w:p>
    <w:p w14:paraId="4D0DCD6A"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Nursing care services (such as nurse practitioner services, nurse midwife services, advanced practice nurse services, private duty nursing care, pediatric nurse services, and respiratory care services) in a home, school, or other setting.</w:t>
      </w:r>
    </w:p>
    <w:p w14:paraId="258E4921"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Abortion only if necessary to save the life of the mother or if the pregnancy is the result of an act of rape or incest.</w:t>
      </w:r>
    </w:p>
    <w:p w14:paraId="5E9846DC"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Dental services.</w:t>
      </w:r>
    </w:p>
    <w:p w14:paraId="12E357E4"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Inpatient substance abuse treatment services and residential substance abuse treatment services.</w:t>
      </w:r>
    </w:p>
    <w:p w14:paraId="36AF83DF"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Outpatient substance abuse treatment services.</w:t>
      </w:r>
    </w:p>
    <w:p w14:paraId="0662C4C7" w14:textId="77777777" w:rsidR="006915AB" w:rsidRPr="00B83D66" w:rsidRDefault="00EF4B4E"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Case management services.</w:t>
      </w:r>
    </w:p>
    <w:p w14:paraId="1623B3B4" w14:textId="77777777" w:rsidR="006915AB" w:rsidRPr="00B83D66" w:rsidRDefault="00EF4B4E"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Care coordination services.</w:t>
      </w:r>
    </w:p>
    <w:p w14:paraId="72B1B6B6" w14:textId="77777777" w:rsidR="006915AB" w:rsidRPr="00B83D66" w:rsidRDefault="00EF4B4E"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Physical therapy, occupational therapy, and services for individuals with speech, hearing, and language disorders.</w:t>
      </w:r>
    </w:p>
    <w:p w14:paraId="26BB5868" w14:textId="77777777" w:rsidR="0081504F" w:rsidRPr="00B83D66" w:rsidRDefault="00EF4B4E"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lastRenderedPageBreak/>
        <w:t>Hospice care.</w:t>
      </w:r>
    </w:p>
    <w:p w14:paraId="7C3B6405" w14:textId="77777777" w:rsidR="00EF4B4E" w:rsidRPr="00B83D66" w:rsidRDefault="006915AB"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Any other medical, diagnostic, screening, preventive, restorative, remedial, therapeutic, or rehabilitative services (whether in a facility, home, school, or other setting) if recognized by </w:t>
      </w:r>
      <w:r w:rsidR="00B36470" w:rsidRPr="00B83D66">
        <w:rPr>
          <w:szCs w:val="24"/>
        </w:rPr>
        <w:t>State law and only if the service is--</w:t>
      </w:r>
    </w:p>
    <w:p w14:paraId="0D7916A5" w14:textId="77777777" w:rsidR="00EF4B4E" w:rsidRPr="00B83D66" w:rsidRDefault="00B36470" w:rsidP="002F1F4C">
      <w:pPr>
        <w:pStyle w:val="ListParagraph"/>
        <w:numPr>
          <w:ilvl w:val="1"/>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prescribed by or furnished by a physician or other licensed or registered practitioner within the scope of practice as defined by State law,</w:t>
      </w:r>
    </w:p>
    <w:p w14:paraId="7966711C" w14:textId="77777777" w:rsidR="0081504F" w:rsidRPr="00B83D66" w:rsidRDefault="00B36470" w:rsidP="002F1F4C">
      <w:pPr>
        <w:pStyle w:val="ListParagraph"/>
        <w:numPr>
          <w:ilvl w:val="1"/>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performed under the general supervision or at the direction of a physician, or</w:t>
      </w:r>
    </w:p>
    <w:p w14:paraId="6A0E2FB6" w14:textId="77777777" w:rsidR="00EF4B4E" w:rsidRPr="00B83D66" w:rsidRDefault="00B36470" w:rsidP="002F1F4C">
      <w:pPr>
        <w:pStyle w:val="ListParagraph"/>
        <w:numPr>
          <w:ilvl w:val="1"/>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furnished by a health care facility that is operated by a State or local government or is licensed under State law and operating within the scope of the license.</w:t>
      </w:r>
    </w:p>
    <w:p w14:paraId="3D4952BA"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Premiums for private health care insurance coverage.</w:t>
      </w:r>
    </w:p>
    <w:p w14:paraId="40F77BD8"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Medical transportation.</w:t>
      </w:r>
    </w:p>
    <w:p w14:paraId="7156D1E0"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Enabling services (such as transportation, translation, and outreach services) only if designed to increase the accessibility of primary and preventive health care services for eligible low-income individuals.</w:t>
      </w:r>
    </w:p>
    <w:p w14:paraId="2ABE785C"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Any other health care services or items specified by the Secretary and not excluded under this section.</w:t>
      </w:r>
    </w:p>
    <w:p w14:paraId="681C302B" w14:textId="77777777" w:rsidR="006915AB" w:rsidRPr="00B83D66" w:rsidRDefault="006915AB"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p>
    <w:p w14:paraId="1C70DE28" w14:textId="77777777" w:rsidR="006915AB" w:rsidRPr="00B83D66" w:rsidRDefault="001E7F86"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r w:rsidRPr="00B83D66">
        <w:rPr>
          <w:szCs w:val="24"/>
        </w:rPr>
        <w:t>TARGETED LOW-INCOME CHILD DEFINED- For purposes of this title--</w:t>
      </w:r>
    </w:p>
    <w:p w14:paraId="310753AA" w14:textId="77777777" w:rsidR="006915AB" w:rsidRPr="00B83D66" w:rsidRDefault="001E7F86"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IN GENERAL- Subj</w:t>
      </w:r>
      <w:r w:rsidR="005903B1">
        <w:rPr>
          <w:szCs w:val="24"/>
        </w:rPr>
        <w:t>ect to paragraph (2), the term ‘</w:t>
      </w:r>
      <w:r w:rsidRPr="00B83D66">
        <w:rPr>
          <w:szCs w:val="24"/>
        </w:rPr>
        <w:t>targeted low-i</w:t>
      </w:r>
      <w:r w:rsidR="005903B1">
        <w:rPr>
          <w:szCs w:val="24"/>
        </w:rPr>
        <w:t>ncome child’</w:t>
      </w:r>
      <w:r w:rsidRPr="00B83D66">
        <w:rPr>
          <w:szCs w:val="24"/>
        </w:rPr>
        <w:t xml:space="preserve"> means a child--</w:t>
      </w:r>
    </w:p>
    <w:p w14:paraId="01215DE7" w14:textId="77777777" w:rsidR="006915AB" w:rsidRPr="00B83D66" w:rsidRDefault="001E7F86" w:rsidP="002F1F4C">
      <w:pPr>
        <w:pStyle w:val="ListParagraph"/>
        <w:numPr>
          <w:ilvl w:val="1"/>
          <w:numId w:val="6"/>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who has been determined eligible by the State for child health assistance under the State </w:t>
      </w:r>
      <w:proofErr w:type="gramStart"/>
      <w:r w:rsidRPr="00B83D66">
        <w:rPr>
          <w:szCs w:val="24"/>
        </w:rPr>
        <w:t>plan;</w:t>
      </w:r>
      <w:proofErr w:type="gramEnd"/>
    </w:p>
    <w:p w14:paraId="781C22C8" w14:textId="77777777" w:rsidR="006D04EB" w:rsidRPr="00B83D66" w:rsidRDefault="001E7F86" w:rsidP="002F1F4C">
      <w:pPr>
        <w:pStyle w:val="ListParagraph"/>
        <w:numPr>
          <w:ilvl w:val="1"/>
          <w:numId w:val="6"/>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w:t>
      </w:r>
      <w:proofErr w:type="spellStart"/>
      <w:r w:rsidR="0084470D" w:rsidRPr="00B83D66">
        <w:rPr>
          <w:szCs w:val="24"/>
        </w:rPr>
        <w:t>i</w:t>
      </w:r>
      <w:proofErr w:type="spellEnd"/>
      <w:r w:rsidRPr="00B83D66">
        <w:rPr>
          <w:szCs w:val="24"/>
        </w:rPr>
        <w:t>) who is a low-income child, or</w:t>
      </w:r>
      <w:r w:rsidR="0084470D" w:rsidRPr="00B83D66">
        <w:rPr>
          <w:szCs w:val="24"/>
        </w:rPr>
        <w:t xml:space="preserve"> </w:t>
      </w:r>
    </w:p>
    <w:p w14:paraId="6A6F57E1" w14:textId="77777777" w:rsidR="006915AB" w:rsidRPr="00B83D66" w:rsidRDefault="001E7F86" w:rsidP="006D04EB">
      <w:pPr>
        <w:pStyle w:val="ListParagraph"/>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rPr>
          <w:szCs w:val="24"/>
        </w:rPr>
      </w:pPr>
      <w:r w:rsidRPr="00B83D66">
        <w:rPr>
          <w:szCs w:val="24"/>
        </w:rPr>
        <w:t>(ii) is a child whose family income (as determined under the State child health plan) exceeds the Medicaid applicable income level (as defined in paragraph (4)), but does not exceed 50 percentage points above the Medicaid applicable income level; and</w:t>
      </w:r>
    </w:p>
    <w:p w14:paraId="4C8B3678" w14:textId="77777777" w:rsidR="006915AB" w:rsidRPr="00B83D66" w:rsidRDefault="001E7F86" w:rsidP="002F1F4C">
      <w:pPr>
        <w:pStyle w:val="ListParagraph"/>
        <w:numPr>
          <w:ilvl w:val="1"/>
          <w:numId w:val="6"/>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who is not found to be eligible for medical assistance under title XIX or covered under a group health plan or under health insurance coverage</w:t>
      </w:r>
      <w:r w:rsidR="00121008">
        <w:rPr>
          <w:szCs w:val="24"/>
        </w:rPr>
        <w:t xml:space="preserve"> (as such terms are defined in S</w:t>
      </w:r>
      <w:r w:rsidRPr="00B83D66">
        <w:rPr>
          <w:szCs w:val="24"/>
        </w:rPr>
        <w:t>ection 2791 of the Public Health Service Act).</w:t>
      </w:r>
    </w:p>
    <w:p w14:paraId="13B56A5F" w14:textId="77777777" w:rsidR="006915AB" w:rsidRPr="00B83D66" w:rsidRDefault="001E7F86"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CHILDREN EXCLUDED- Such term does not include--</w:t>
      </w:r>
    </w:p>
    <w:p w14:paraId="31BE6AA5" w14:textId="77777777" w:rsidR="002E03B1" w:rsidRPr="00B83D66" w:rsidRDefault="001E7F86" w:rsidP="002F1F4C">
      <w:pPr>
        <w:pStyle w:val="ListParagraph"/>
        <w:numPr>
          <w:ilvl w:val="2"/>
          <w:numId w:val="7"/>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a child who is a resident of a public institution or a patient in an institution for mental diseases</w:t>
      </w:r>
      <w:r w:rsidR="006D04EB" w:rsidRPr="00B83D66">
        <w:rPr>
          <w:szCs w:val="24"/>
        </w:rPr>
        <w:t>; or</w:t>
      </w:r>
    </w:p>
    <w:p w14:paraId="710E1541" w14:textId="77777777" w:rsidR="006D04EB" w:rsidRPr="00B83D66" w:rsidRDefault="006D04EB" w:rsidP="002F1F4C">
      <w:pPr>
        <w:pStyle w:val="ListParagraph"/>
        <w:numPr>
          <w:ilvl w:val="2"/>
          <w:numId w:val="7"/>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a child who is a member of a family that is eligible for health benefits coverage under a </w:t>
      </w:r>
      <w:proofErr w:type="gramStart"/>
      <w:r w:rsidRPr="00B83D66">
        <w:rPr>
          <w:szCs w:val="24"/>
        </w:rPr>
        <w:t>State</w:t>
      </w:r>
      <w:proofErr w:type="gramEnd"/>
      <w:r w:rsidRPr="00B83D66">
        <w:rPr>
          <w:szCs w:val="24"/>
        </w:rPr>
        <w:t xml:space="preserve"> health benefits plan on the basis of a family member's employment with a public agency in the State.</w:t>
      </w:r>
    </w:p>
    <w:p w14:paraId="44524C3C" w14:textId="77777777" w:rsidR="002E03B1" w:rsidRPr="00B83D66" w:rsidRDefault="001E7F86"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SPECIAL RULE- A child shall not </w:t>
      </w:r>
      <w:proofErr w:type="gramStart"/>
      <w:r w:rsidRPr="00B83D66">
        <w:rPr>
          <w:szCs w:val="24"/>
        </w:rPr>
        <w:t>be considered to be</w:t>
      </w:r>
      <w:proofErr w:type="gramEnd"/>
      <w:r w:rsidRPr="00B83D66">
        <w:rPr>
          <w:szCs w:val="24"/>
        </w:rPr>
        <w:t xml:space="preserve"> described in paragraph (1)(C) notwithstanding that the child is covered under a health insurance coverage program that has been in operation since before July 1, 1997, and that is offered by a State which receives no Federal funds for the program's operation.</w:t>
      </w:r>
    </w:p>
    <w:p w14:paraId="244369BF" w14:textId="77777777" w:rsidR="002E03B1" w:rsidRPr="00B83D66" w:rsidRDefault="00B36470"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MEDICAID APP</w:t>
      </w:r>
      <w:r w:rsidR="005903B1">
        <w:rPr>
          <w:szCs w:val="24"/>
        </w:rPr>
        <w:t>LICABLE INCOME LEVEL- The term ‘</w:t>
      </w:r>
      <w:r w:rsidRPr="00B83D66">
        <w:rPr>
          <w:szCs w:val="24"/>
        </w:rPr>
        <w:t>M</w:t>
      </w:r>
      <w:r w:rsidR="005903B1">
        <w:rPr>
          <w:szCs w:val="24"/>
        </w:rPr>
        <w:t>edicaid applicable income level’</w:t>
      </w:r>
      <w:r w:rsidRPr="00B83D66">
        <w:rPr>
          <w:szCs w:val="24"/>
        </w:rPr>
        <w:t xml:space="preserve"> means, with respect to a child, the effective income level (expressed as a percent of the poverty line) that has been specified under the State plan under title XIX (including under a waiver authorized by the Secretary or under </w:t>
      </w:r>
      <w:r w:rsidR="00121008">
        <w:rPr>
          <w:szCs w:val="24"/>
        </w:rPr>
        <w:t>S</w:t>
      </w:r>
      <w:r w:rsidRPr="00B83D66">
        <w:rPr>
          <w:szCs w:val="24"/>
        </w:rPr>
        <w:t>ection 1902(r)(2)), as of June 1, 1997, for the child to be eligibl</w:t>
      </w:r>
      <w:r w:rsidR="00121008">
        <w:rPr>
          <w:szCs w:val="24"/>
        </w:rPr>
        <w:t xml:space="preserve">e for medical </w:t>
      </w:r>
      <w:r w:rsidR="00121008">
        <w:rPr>
          <w:szCs w:val="24"/>
        </w:rPr>
        <w:lastRenderedPageBreak/>
        <w:t>assistance under S</w:t>
      </w:r>
      <w:r w:rsidRPr="00B83D66">
        <w:rPr>
          <w:szCs w:val="24"/>
        </w:rPr>
        <w:t>ection 1902(l)(2) for the age of such child.</w:t>
      </w:r>
    </w:p>
    <w:p w14:paraId="493C96F5" w14:textId="77777777" w:rsidR="00EB3736" w:rsidRPr="00B83D66" w:rsidRDefault="00EB3736"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napToGrid/>
          <w:szCs w:val="24"/>
        </w:rPr>
        <w:t xml:space="preserve">TARGETED LOW-INCOME PREGNANT WOMAN.—The term ‘targeted low-income pregnant </w:t>
      </w:r>
      <w:r w:rsidR="005903B1">
        <w:rPr>
          <w:snapToGrid/>
          <w:szCs w:val="24"/>
        </w:rPr>
        <w:t xml:space="preserve">woman’ means an individual— </w:t>
      </w:r>
      <w:r w:rsidRPr="00B83D66">
        <w:rPr>
          <w:snapToGrid/>
          <w:szCs w:val="24"/>
        </w:rPr>
        <w:t>(A) during pregnancy and through the end of the month in which the 60-day period (beginning on the las</w:t>
      </w:r>
      <w:r w:rsidR="005903B1">
        <w:rPr>
          <w:snapToGrid/>
          <w:szCs w:val="24"/>
        </w:rPr>
        <w:t xml:space="preserve">t day of her pregnancy) ends; </w:t>
      </w:r>
      <w:r w:rsidRPr="00B83D66">
        <w:rPr>
          <w:snapToGrid/>
          <w:szCs w:val="24"/>
        </w:rPr>
        <w:t>(B) whose family income exceeds 185 percent (or, if higher, the percent applied under subsection (b)(1)(A)) of the poverty line applicable to a family of the size involved, but does not exceed the income eligibility level established under the State child health plan under this title for a targeted low-income child; and</w:t>
      </w:r>
      <w:r w:rsidR="005903B1">
        <w:rPr>
          <w:snapToGrid/>
          <w:szCs w:val="24"/>
        </w:rPr>
        <w:t xml:space="preserve"> </w:t>
      </w:r>
      <w:r w:rsidRPr="00B83D66">
        <w:rPr>
          <w:snapToGrid/>
          <w:szCs w:val="24"/>
        </w:rPr>
        <w:t>(C) who satisfies the requirements of paragraphs (</w:t>
      </w:r>
      <w:r w:rsidR="00121008">
        <w:rPr>
          <w:snapToGrid/>
          <w:szCs w:val="24"/>
        </w:rPr>
        <w:t>1)(A), (1)(C), (2), and (3) of S</w:t>
      </w:r>
      <w:r w:rsidRPr="00B83D66">
        <w:rPr>
          <w:snapToGrid/>
          <w:szCs w:val="24"/>
        </w:rPr>
        <w:t>ection 2110(b) in the same manner as a child applying for child health assistance would have to satisfy such requirements.</w:t>
      </w:r>
    </w:p>
    <w:p w14:paraId="3478154A" w14:textId="77777777" w:rsidR="006915AB" w:rsidRPr="00B83D66" w:rsidRDefault="006915AB"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p>
    <w:p w14:paraId="7DD57B04" w14:textId="77777777" w:rsidR="006915AB" w:rsidRPr="00B83D66" w:rsidRDefault="001E7F86"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r w:rsidRPr="00B83D66">
        <w:rPr>
          <w:szCs w:val="24"/>
        </w:rPr>
        <w:t>ADDITIONAL DEFINITIONS- For purposes of this title:</w:t>
      </w:r>
    </w:p>
    <w:p w14:paraId="01DD3F12" w14:textId="77777777" w:rsidR="006915AB" w:rsidRPr="00B83D66" w:rsidRDefault="005903B1"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CHILD- The term ‘child’</w:t>
      </w:r>
      <w:r w:rsidR="001E7F86" w:rsidRPr="00B83D66">
        <w:rPr>
          <w:szCs w:val="24"/>
        </w:rPr>
        <w:t xml:space="preserve"> means an individual under 19 years of age.</w:t>
      </w:r>
    </w:p>
    <w:p w14:paraId="1FC93756" w14:textId="77777777" w:rsidR="006915AB" w:rsidRPr="00B83D66" w:rsidRDefault="001E7F86"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CREDIT</w:t>
      </w:r>
      <w:r w:rsidR="005903B1">
        <w:rPr>
          <w:szCs w:val="24"/>
        </w:rPr>
        <w:t>ABLE HEALTH COVERAGE- The term ‘creditable health coverage’</w:t>
      </w:r>
      <w:r w:rsidRPr="00B83D66">
        <w:rPr>
          <w:szCs w:val="24"/>
        </w:rPr>
        <w:t xml:space="preserve"> has the meaning given the te</w:t>
      </w:r>
      <w:r w:rsidR="005903B1">
        <w:rPr>
          <w:szCs w:val="24"/>
        </w:rPr>
        <w:t>rm ‘creditable coverage’</w:t>
      </w:r>
      <w:r w:rsidR="00121008">
        <w:rPr>
          <w:szCs w:val="24"/>
        </w:rPr>
        <w:t xml:space="preserve"> under S</w:t>
      </w:r>
      <w:r w:rsidRPr="00B83D66">
        <w:rPr>
          <w:szCs w:val="24"/>
        </w:rPr>
        <w:t>ection 2701(c) of the Public Health Service Act (42 U.S.C. 300gg(c)) and includes coverage that meets the requirements of section 2103 provided to a targeted low-income child under this title or under a waiver approved under section 2105(c)(2)(B) (relating to a direct service waiver).</w:t>
      </w:r>
    </w:p>
    <w:p w14:paraId="055C8EA7" w14:textId="77777777" w:rsidR="006915AB" w:rsidRPr="00B83D66" w:rsidRDefault="001E7F86"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GROUP HEALTH PLAN; HEALTH INSU</w:t>
      </w:r>
      <w:r w:rsidR="005903B1">
        <w:rPr>
          <w:szCs w:val="24"/>
        </w:rPr>
        <w:t>RANCE COVERAGE; ETC- The terms ‘group health plan’, ‘group health insurance coverage’, and ‘health insurance coverage’</w:t>
      </w:r>
      <w:r w:rsidRPr="00B83D66">
        <w:rPr>
          <w:szCs w:val="24"/>
        </w:rPr>
        <w:t xml:space="preserve"> have the</w:t>
      </w:r>
      <w:r w:rsidR="00121008">
        <w:rPr>
          <w:szCs w:val="24"/>
        </w:rPr>
        <w:t xml:space="preserve"> meanings given such terms in S</w:t>
      </w:r>
      <w:r w:rsidRPr="00B83D66">
        <w:rPr>
          <w:szCs w:val="24"/>
        </w:rPr>
        <w:t>ection 2191 of the Public Health Service Act.</w:t>
      </w:r>
    </w:p>
    <w:p w14:paraId="4AD94DD2" w14:textId="77777777" w:rsidR="006915AB" w:rsidRPr="00B83D66" w:rsidRDefault="005903B1"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LOW-INCOME CHILD - The term ‘low-income child’</w:t>
      </w:r>
      <w:r w:rsidR="001E7F86" w:rsidRPr="00B83D66">
        <w:rPr>
          <w:szCs w:val="24"/>
        </w:rPr>
        <w:t xml:space="preserve"> means a child whose family income is at or below 200 percent of the poverty line for a family of the size involved.</w:t>
      </w:r>
    </w:p>
    <w:p w14:paraId="0D8B5120" w14:textId="77777777" w:rsidR="006915AB" w:rsidRPr="00B83D66" w:rsidRDefault="005903B1"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POVERTY LINE DEFINED- The term ‘poverty line’</w:t>
      </w:r>
      <w:r w:rsidR="001E7F86" w:rsidRPr="00B83D66">
        <w:rPr>
          <w:szCs w:val="24"/>
        </w:rPr>
        <w:t xml:space="preserve"> has the meaning given such term in section 673(2) of the Community Services Block Grant Act (42 U.S.C. 9902(2)), including any revision required by such section.</w:t>
      </w:r>
    </w:p>
    <w:p w14:paraId="34B3F851" w14:textId="77777777" w:rsidR="002E03B1" w:rsidRPr="00B83D66" w:rsidRDefault="001E7F86"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PREEXISTING</w:t>
      </w:r>
      <w:r w:rsidR="005903B1">
        <w:rPr>
          <w:szCs w:val="24"/>
        </w:rPr>
        <w:t xml:space="preserve"> CONDITION EXCLUSION- The term ‘preexisting condition exclusion’</w:t>
      </w:r>
      <w:r w:rsidRPr="00B83D66">
        <w:rPr>
          <w:szCs w:val="24"/>
        </w:rPr>
        <w:t xml:space="preserve"> has the meaning given such term in section 2701(b)(1)(A) of the Public Health Service Act (42 U.S.C. 300gg(b)(1)(A)).</w:t>
      </w:r>
    </w:p>
    <w:p w14:paraId="7749FE09" w14:textId="77777777" w:rsidR="00EF4B4E" w:rsidRPr="00B83D66" w:rsidRDefault="008840CA"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STATE </w:t>
      </w:r>
      <w:r w:rsidR="001E7F86" w:rsidRPr="00B83D66">
        <w:rPr>
          <w:szCs w:val="24"/>
        </w:rPr>
        <w:t xml:space="preserve">CHILD HEALTH </w:t>
      </w:r>
      <w:proofErr w:type="gramStart"/>
      <w:r w:rsidR="001E7F86" w:rsidRPr="00B83D66">
        <w:rPr>
          <w:szCs w:val="24"/>
        </w:rPr>
        <w:t>PLAN;</w:t>
      </w:r>
      <w:proofErr w:type="gramEnd"/>
      <w:r w:rsidR="001E7F86" w:rsidRPr="00B83D66">
        <w:rPr>
          <w:szCs w:val="24"/>
        </w:rPr>
        <w:t xml:space="preserve"> PLAN- Unless the context</w:t>
      </w:r>
      <w:r w:rsidR="005903B1">
        <w:rPr>
          <w:szCs w:val="24"/>
        </w:rPr>
        <w:t xml:space="preserve"> otherwise requires, the terms ‘State child health plan’ and ‘plan’</w:t>
      </w:r>
      <w:r w:rsidR="001E7F86" w:rsidRPr="00B83D66">
        <w:rPr>
          <w:szCs w:val="24"/>
        </w:rPr>
        <w:t xml:space="preserve"> mean a State ch</w:t>
      </w:r>
      <w:r w:rsidR="00121008">
        <w:rPr>
          <w:szCs w:val="24"/>
        </w:rPr>
        <w:t>ild health plan approved under S</w:t>
      </w:r>
      <w:r w:rsidR="001E7F86" w:rsidRPr="00B83D66">
        <w:rPr>
          <w:szCs w:val="24"/>
        </w:rPr>
        <w:t>ection 2106.</w:t>
      </w:r>
    </w:p>
    <w:p w14:paraId="6CA38B77" w14:textId="77777777" w:rsidR="006915AB" w:rsidRPr="00B83D66" w:rsidRDefault="005F53CD"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UNINSURED </w:t>
      </w:r>
      <w:r w:rsidR="001E7F86" w:rsidRPr="00B83D66">
        <w:rPr>
          <w:szCs w:val="24"/>
        </w:rPr>
        <w:t>CHILD- T</w:t>
      </w:r>
      <w:r w:rsidR="005903B1">
        <w:rPr>
          <w:szCs w:val="24"/>
        </w:rPr>
        <w:t>he term ‘</w:t>
      </w:r>
      <w:r w:rsidRPr="00B83D66">
        <w:rPr>
          <w:szCs w:val="24"/>
        </w:rPr>
        <w:t xml:space="preserve">uninsured </w:t>
      </w:r>
      <w:r w:rsidR="005903B1">
        <w:rPr>
          <w:szCs w:val="24"/>
        </w:rPr>
        <w:t>child’</w:t>
      </w:r>
      <w:r w:rsidR="001E7F86" w:rsidRPr="00B83D66">
        <w:rPr>
          <w:szCs w:val="24"/>
        </w:rPr>
        <w:t xml:space="preserve"> means a child that does not have creditable health coverage.</w:t>
      </w:r>
    </w:p>
    <w:p w14:paraId="592A3928" w14:textId="77777777" w:rsidR="006915AB" w:rsidRPr="00B83D66" w:rsidRDefault="006915AB" w:rsidP="00323C32">
      <w:pPr>
        <w:pStyle w:val="ListParagraph"/>
        <w:rPr>
          <w:szCs w:val="24"/>
        </w:rPr>
      </w:pPr>
    </w:p>
    <w:p w14:paraId="43DFA725" w14:textId="77777777" w:rsidR="006915AB" w:rsidRPr="00B83D66" w:rsidRDefault="006915AB"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761C1AB1" w14:textId="77777777" w:rsidR="006915AB" w:rsidRPr="00B83D66" w:rsidRDefault="006915AB"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2F38F9DA" w14:textId="77777777" w:rsidR="00506FB8" w:rsidRPr="00B83D66" w:rsidRDefault="00506FB8">
      <w:p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p>
    <w:sectPr w:rsidR="00506FB8" w:rsidRPr="00B83D66" w:rsidSect="00D15520">
      <w:endnotePr>
        <w:numFmt w:val="decimal"/>
      </w:endnotePr>
      <w:type w:val="continuous"/>
      <w:pgSz w:w="12240" w:h="15840"/>
      <w:pgMar w:top="1440" w:right="1080" w:bottom="1440" w:left="1080" w:header="1440" w:footer="144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8" w:author="Chanelle Parkar (CMCS/DSCP)" w:date="2023-06-05T13:00:00Z" w:initials="CP">
    <w:p w14:paraId="7D6AA94A" w14:textId="1B200D05" w:rsidR="00391651" w:rsidRDefault="00391651" w:rsidP="00C85403">
      <w:pPr>
        <w:pStyle w:val="CommentText"/>
      </w:pPr>
      <w:r>
        <w:rPr>
          <w:rStyle w:val="CommentReference"/>
        </w:rPr>
        <w:annotationRef/>
      </w:r>
      <w:r>
        <w:rPr>
          <w:b/>
          <w:bCs/>
        </w:rPr>
        <w:t xml:space="preserve">[Note to reviewers – statutory language included here for reference.] </w:t>
      </w:r>
    </w:p>
    <w:p w14:paraId="7FED8825" w14:textId="77777777" w:rsidR="00391651" w:rsidRDefault="00391651" w:rsidP="00C85403">
      <w:pPr>
        <w:pStyle w:val="CommentText"/>
      </w:pPr>
      <w:r>
        <w:rPr>
          <w:b/>
          <w:bCs/>
        </w:rPr>
        <w:t>2103(c)(1)(D)</w:t>
      </w:r>
    </w:p>
    <w:p w14:paraId="568CF4D7" w14:textId="77777777" w:rsidR="00391651" w:rsidRDefault="00391651" w:rsidP="00C85403">
      <w:pPr>
        <w:pStyle w:val="CommentText"/>
      </w:pPr>
      <w:r>
        <w:br/>
        <w:t xml:space="preserve">(c) CATEGORIES OF SERVICES; DETERMINATION OF ACTUARIAL VALUE OF COVERAGE.— (1) CATEGORIES O FBASIC SERVICES.—For purposes of this section, the categories of basic services described in this paragraph are as follows: </w:t>
      </w:r>
      <w:r>
        <w:br/>
        <w:t xml:space="preserve">(A) Inpatient and outpatient hospital services. </w:t>
      </w:r>
      <w:r>
        <w:br/>
        <w:t>(B) Physicians’ surgical and medical services.</w:t>
      </w:r>
      <w:r>
        <w:br/>
        <w:t>(C) Laboratory and x-ray services.</w:t>
      </w:r>
      <w:r>
        <w:br/>
      </w:r>
      <w:r>
        <w:rPr>
          <w:highlight w:val="yellow"/>
        </w:rPr>
        <w:t xml:space="preserve">(D) Well-baby and well-child care, including age-appropriate immunizations. </w:t>
      </w:r>
    </w:p>
  </w:comment>
  <w:comment w:id="239" w:author="Chanelle Parkar (CMCS/DSCP)" w:date="2023-06-05T10:26:00Z" w:initials="CP">
    <w:p w14:paraId="7899D09E" w14:textId="77777777" w:rsidR="00391651" w:rsidRDefault="00391651" w:rsidP="00C85403">
      <w:pPr>
        <w:pStyle w:val="CommentText"/>
        <w:rPr>
          <w:b/>
          <w:bCs/>
        </w:rPr>
      </w:pPr>
      <w:r>
        <w:rPr>
          <w:rStyle w:val="CommentReference"/>
        </w:rPr>
        <w:annotationRef/>
      </w:r>
      <w:r>
        <w:rPr>
          <w:b/>
          <w:bCs/>
        </w:rPr>
        <w:t xml:space="preserve">[Note to reviewers – regulatory language included here for reference.] </w:t>
      </w:r>
    </w:p>
    <w:p w14:paraId="3FE5288C" w14:textId="77777777" w:rsidR="00391651" w:rsidRDefault="00391651" w:rsidP="00C85403">
      <w:pPr>
        <w:pStyle w:val="CommentText"/>
        <w:rPr>
          <w:b/>
          <w:bCs/>
        </w:rPr>
      </w:pPr>
    </w:p>
    <w:p w14:paraId="5551531B" w14:textId="77777777" w:rsidR="00391651" w:rsidRDefault="00391651" w:rsidP="00C85403">
      <w:pPr>
        <w:pStyle w:val="CommentText"/>
      </w:pPr>
      <w:r>
        <w:rPr>
          <w:b/>
          <w:bCs/>
        </w:rPr>
        <w:t xml:space="preserve">42 CFR 457.410(b)(2) </w:t>
      </w:r>
    </w:p>
    <w:p w14:paraId="2BEE2141" w14:textId="77777777" w:rsidR="00391651" w:rsidRDefault="00391651" w:rsidP="00C85403">
      <w:pPr>
        <w:pStyle w:val="CommentText"/>
      </w:pPr>
      <w:r>
        <w:t xml:space="preserve">(b) Required coverage. Regardless of the type of health benefits coverage, described at paragraph (a) of this section, that the State chooses to obtain, the State must obtain coverage for— </w:t>
      </w:r>
    </w:p>
    <w:p w14:paraId="697E8A69" w14:textId="77777777" w:rsidR="00391651" w:rsidRDefault="00391651" w:rsidP="00C85403">
      <w:pPr>
        <w:pStyle w:val="CommentText"/>
      </w:pPr>
      <w:r>
        <w:t xml:space="preserve">(1) Well-baby and well-child care services as defined by the State; </w:t>
      </w:r>
    </w:p>
    <w:p w14:paraId="3690C925" w14:textId="77777777" w:rsidR="00391651" w:rsidRDefault="00391651" w:rsidP="00C85403">
      <w:pPr>
        <w:pStyle w:val="CommentText"/>
      </w:pPr>
      <w:r>
        <w:rPr>
          <w:highlight w:val="yellow"/>
        </w:rPr>
        <w:t>(2) Age-appropriate immunizations in accordance with the recommendations of the Advisory Committee on Immunization Practices (ACIP); and</w:t>
      </w:r>
      <w:r>
        <w:t xml:space="preserve"> </w:t>
      </w:r>
    </w:p>
    <w:p w14:paraId="6B81529A" w14:textId="77777777" w:rsidR="00391651" w:rsidRDefault="00391651" w:rsidP="00C85403">
      <w:pPr>
        <w:pStyle w:val="CommentText"/>
      </w:pPr>
      <w:r>
        <w:t>(3) Emergency services as defined in § 457.10.</w:t>
      </w:r>
    </w:p>
    <w:p w14:paraId="5B4AC6B2" w14:textId="77777777" w:rsidR="00391651" w:rsidRDefault="00391651" w:rsidP="00C85403">
      <w:pPr>
        <w:pStyle w:val="CommentText"/>
        <w:rPr>
          <w:b/>
          <w:bCs/>
        </w:rPr>
      </w:pPr>
    </w:p>
    <w:p w14:paraId="5EB5721B" w14:textId="77777777" w:rsidR="00391651" w:rsidRDefault="00391651" w:rsidP="00C85403">
      <w:pPr>
        <w:pStyle w:val="CommentText"/>
        <w:rPr>
          <w:b/>
          <w:bCs/>
        </w:rPr>
      </w:pPr>
    </w:p>
    <w:p w14:paraId="71E74EAC" w14:textId="77777777" w:rsidR="00391651" w:rsidRDefault="00391651" w:rsidP="00C85403">
      <w:pPr>
        <w:pStyle w:val="CommentText"/>
      </w:pPr>
      <w:r>
        <w:rPr>
          <w:b/>
          <w:bCs/>
        </w:rPr>
        <w:t>457.520(b)(4)</w:t>
      </w:r>
    </w:p>
    <w:p w14:paraId="51C206A8" w14:textId="77777777" w:rsidR="00391651" w:rsidRDefault="00391651" w:rsidP="00C85403">
      <w:pPr>
        <w:pStyle w:val="CommentText"/>
      </w:pPr>
      <w:r>
        <w:t xml:space="preserve">(b) For the purposes of this subpart, at a minimum, any of the following services covered under the State plan will be considered well-baby and well-child care services: </w:t>
      </w:r>
    </w:p>
    <w:p w14:paraId="1B8643B5" w14:textId="77777777" w:rsidR="00391651" w:rsidRDefault="00391651" w:rsidP="00C85403">
      <w:pPr>
        <w:pStyle w:val="CommentText"/>
      </w:pPr>
      <w:r>
        <w:t xml:space="preserve">(1) All healthy newborn physician visits, including routine screening, whether provided on an inpatient or outpatient basis. </w:t>
      </w:r>
    </w:p>
    <w:p w14:paraId="08E04715" w14:textId="77777777" w:rsidR="00391651" w:rsidRDefault="00391651" w:rsidP="00C85403">
      <w:pPr>
        <w:pStyle w:val="CommentText"/>
      </w:pPr>
      <w:r>
        <w:t xml:space="preserve">(2) Routine physical examinations as recommended and updated by the American Academy of Pediatrics (AAP) “Guidelines for Health Supervision III” and described in “Bright Futures: Guidelines for Health Supervision of Infants, Children and Adolescents.” </w:t>
      </w:r>
    </w:p>
    <w:p w14:paraId="1F139951" w14:textId="77777777" w:rsidR="00391651" w:rsidRDefault="00391651" w:rsidP="00C85403">
      <w:pPr>
        <w:pStyle w:val="CommentText"/>
      </w:pPr>
      <w:r>
        <w:t xml:space="preserve">(3) Laboratory tests associated with the well-baby and well-child routine physical examinations as described in paragraph (b)(2) of this section. </w:t>
      </w:r>
    </w:p>
    <w:p w14:paraId="4DED841A" w14:textId="77777777" w:rsidR="00391651" w:rsidRDefault="00391651" w:rsidP="00C85403">
      <w:pPr>
        <w:pStyle w:val="CommentText"/>
      </w:pPr>
      <w:r>
        <w:rPr>
          <w:highlight w:val="yellow"/>
        </w:rPr>
        <w:t>(4) Immunizations and related office visits as recommended and updated by the Advisory Committee on Immunization Practices (ACIP).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8CF4D7" w15:done="0"/>
  <w15:commentEx w15:paraId="4DED84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85B0A" w16cex:dateUtc="2023-06-05T17:00:00Z"/>
  <w16cex:commentExtensible w16cex:durableId="282836BF" w16cex:dateUtc="2023-06-05T1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8CF4D7" w16cid:durableId="28285B0A"/>
  <w16cid:commentId w16cid:paraId="4DED841A" w16cid:durableId="282836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56CB1" w14:textId="77777777" w:rsidR="00D00EEC" w:rsidRDefault="00D00EEC">
      <w:r>
        <w:separator/>
      </w:r>
    </w:p>
  </w:endnote>
  <w:endnote w:type="continuationSeparator" w:id="0">
    <w:p w14:paraId="3D8C4C82" w14:textId="77777777" w:rsidR="00D00EEC" w:rsidRDefault="00D00EEC">
      <w:r>
        <w:continuationSeparator/>
      </w:r>
    </w:p>
  </w:endnote>
  <w:endnote w:type="continuationNotice" w:id="1">
    <w:p w14:paraId="5AE14B2E" w14:textId="77777777" w:rsidR="00D00EEC" w:rsidRDefault="00D00E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W1)">
    <w:altName w:val="Times New Roman"/>
    <w:charset w:val="00"/>
    <w:family w:val="roman"/>
    <w:pitch w:val="variable"/>
    <w:sig w:usb0="00000000" w:usb1="80000000" w:usb2="00000008"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1B6D" w14:textId="77777777" w:rsidR="00391651" w:rsidRDefault="00391651">
    <w:pPr>
      <w:spacing w:line="240" w:lineRule="exact"/>
    </w:pPr>
  </w:p>
  <w:p w14:paraId="2F99F200" w14:textId="12537685" w:rsidR="00391651" w:rsidRDefault="00391651">
    <w:pPr>
      <w:framePr w:w="9361" w:wrap="notBeside" w:vAnchor="text" w:hAnchor="text" w:x="1" w:y="1"/>
      <w:jc w:val="center"/>
    </w:pPr>
    <w:r>
      <w:fldChar w:fldCharType="begin"/>
    </w:r>
    <w:r>
      <w:instrText xml:space="preserve">PAGE </w:instrText>
    </w:r>
    <w:r>
      <w:fldChar w:fldCharType="separate"/>
    </w:r>
    <w:r>
      <w:rPr>
        <w:noProof/>
      </w:rPr>
      <w:t>2</w:t>
    </w:r>
    <w:r>
      <w:rPr>
        <w:noProof/>
      </w:rPr>
      <w:fldChar w:fldCharType="end"/>
    </w:r>
  </w:p>
  <w:p w14:paraId="3FE5C437" w14:textId="77777777" w:rsidR="00391651" w:rsidRDefault="00391651">
    <w:pPr>
      <w:ind w:left="6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E3EEA" w14:textId="77777777" w:rsidR="00D00EEC" w:rsidRDefault="00D00EEC">
      <w:r>
        <w:separator/>
      </w:r>
    </w:p>
  </w:footnote>
  <w:footnote w:type="continuationSeparator" w:id="0">
    <w:p w14:paraId="1ACACD7D" w14:textId="77777777" w:rsidR="00D00EEC" w:rsidRDefault="00D00EEC">
      <w:r>
        <w:continuationSeparator/>
      </w:r>
    </w:p>
  </w:footnote>
  <w:footnote w:type="continuationNotice" w:id="1">
    <w:p w14:paraId="5A0B0CE3" w14:textId="77777777" w:rsidR="00D00EEC" w:rsidRDefault="00D00EEC"/>
  </w:footnote>
  <w:footnote w:id="2">
    <w:p w14:paraId="24D46B8C" w14:textId="77777777" w:rsidR="00391651" w:rsidRPr="007B31A3" w:rsidRDefault="00391651" w:rsidP="007B31A3">
      <w:pPr>
        <w:pStyle w:val="Default"/>
        <w:shd w:val="clear" w:color="auto" w:fill="F2F2F2"/>
        <w:ind w:left="720"/>
        <w:rPr>
          <w:rFonts w:ascii="Times New Roman" w:hAnsi="Times New Roman" w:cs="Times New Roman"/>
          <w:sz w:val="22"/>
          <w:szCs w:val="22"/>
        </w:rPr>
      </w:pPr>
      <w:r w:rsidRPr="00634459">
        <w:rPr>
          <w:rFonts w:ascii="Times New Roman" w:hAnsi="Times New Roman" w:cs="Times New Roman"/>
          <w:sz w:val="22"/>
          <w:szCs w:val="22"/>
          <w:u w:val="single"/>
        </w:rPr>
        <w:t>Current Dental Terminology,</w:t>
      </w:r>
      <w:r w:rsidRPr="00634459">
        <w:rPr>
          <w:rFonts w:ascii="Times New Roman" w:hAnsi="Times New Roman" w:cs="Times New Roman"/>
          <w:sz w:val="22"/>
          <w:szCs w:val="22"/>
        </w:rPr>
        <w:t xml:space="preserve"> </w:t>
      </w:r>
      <w:r w:rsidRPr="007B31A3">
        <w:rPr>
          <w:rFonts w:ascii="Times New Roman" w:hAnsi="Times New Roman" w:cs="Times New Roman"/>
          <w:sz w:val="22"/>
          <w:szCs w:val="22"/>
        </w:rPr>
        <w:t xml:space="preserve">© 2010 American Dental Association.  All rights reserved.  </w:t>
      </w:r>
    </w:p>
  </w:footnote>
  <w:footnote w:id="3">
    <w:p w14:paraId="042EA145" w14:textId="77777777" w:rsidR="00391651" w:rsidRDefault="00391651">
      <w:pPr>
        <w:pStyle w:val="FootnoteText"/>
      </w:pPr>
      <w:r w:rsidRPr="0000340F">
        <w:rPr>
          <w:iCs/>
          <w:sz w:val="22"/>
          <w:szCs w:val="22"/>
          <w:u w:val="single"/>
        </w:rPr>
        <w:t>Current Dental Terminology</w:t>
      </w:r>
      <w:r w:rsidRPr="0000340F">
        <w:rPr>
          <w:sz w:val="22"/>
          <w:szCs w:val="22"/>
        </w:rPr>
        <w:t>, ©</w:t>
      </w:r>
      <w:r>
        <w:rPr>
          <w:sz w:val="22"/>
          <w:szCs w:val="22"/>
        </w:rPr>
        <w:t xml:space="preserve"> 2010 American Dental Association.  All rights reserved.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1D23" w14:textId="77777777" w:rsidR="00391651" w:rsidRDefault="00391651" w:rsidP="00967DCA">
    <w:pPr>
      <w:tabs>
        <w:tab w:val="left" w:pos="3383"/>
      </w:tabs>
      <w:spacing w:line="72" w:lineRule="exact"/>
      <w:rPr>
        <w:b/>
      </w:rPr>
    </w:pPr>
    <w:r>
      <w:rPr>
        <w:b/>
      </w:rPr>
      <w:tab/>
    </w:r>
  </w:p>
  <w:p w14:paraId="255C97F7" w14:textId="77777777" w:rsidR="00391651" w:rsidRDefault="00391651">
    <w:pPr>
      <w:spacing w:line="72" w:lineRule="exact"/>
      <w:rPr>
        <w:b/>
      </w:rPr>
    </w:pPr>
  </w:p>
  <w:p w14:paraId="6C3EA6CF" w14:textId="77777777" w:rsidR="00391651" w:rsidRDefault="00391651">
    <w:pPr>
      <w:spacing w:line="72" w:lineRule="exact"/>
      <w:rPr>
        <w:b/>
      </w:rPr>
    </w:pPr>
  </w:p>
  <w:p w14:paraId="3A92495D" w14:textId="77777777" w:rsidR="00391651" w:rsidRDefault="00391651">
    <w:pPr>
      <w:spacing w:line="72" w:lineRule="exact"/>
      <w:rPr>
        <w:b/>
      </w:rPr>
    </w:pPr>
  </w:p>
  <w:p w14:paraId="1915397F" w14:textId="77777777" w:rsidR="00391651" w:rsidRPr="00967DCA" w:rsidRDefault="00391651">
    <w:pPr>
      <w:spacing w:line="72" w:lineRule="exac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3A29"/>
    <w:multiLevelType w:val="multilevel"/>
    <w:tmpl w:val="F6B8AD6E"/>
    <w:lvl w:ilvl="0">
      <w:start w:val="1"/>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 w15:restartNumberingAfterBreak="0">
    <w:nsid w:val="02B61E29"/>
    <w:multiLevelType w:val="hybridMultilevel"/>
    <w:tmpl w:val="8E9429D6"/>
    <w:lvl w:ilvl="0" w:tplc="4224BD42">
      <w:start w:val="1"/>
      <w:numFmt w:val="bullet"/>
      <w:lvlText w:val=""/>
      <w:lvlJc w:val="left"/>
      <w:pPr>
        <w:ind w:left="720" w:hanging="360"/>
      </w:pPr>
      <w:rPr>
        <w:rFonts w:ascii="Symbol" w:hAnsi="Symbol"/>
      </w:rPr>
    </w:lvl>
    <w:lvl w:ilvl="1" w:tplc="24BCB488">
      <w:start w:val="1"/>
      <w:numFmt w:val="bullet"/>
      <w:lvlText w:val=""/>
      <w:lvlJc w:val="left"/>
      <w:pPr>
        <w:ind w:left="720" w:hanging="360"/>
      </w:pPr>
      <w:rPr>
        <w:rFonts w:ascii="Symbol" w:hAnsi="Symbol"/>
      </w:rPr>
    </w:lvl>
    <w:lvl w:ilvl="2" w:tplc="79FA0F66">
      <w:start w:val="1"/>
      <w:numFmt w:val="bullet"/>
      <w:lvlText w:val=""/>
      <w:lvlJc w:val="left"/>
      <w:pPr>
        <w:ind w:left="720" w:hanging="360"/>
      </w:pPr>
      <w:rPr>
        <w:rFonts w:ascii="Symbol" w:hAnsi="Symbol"/>
      </w:rPr>
    </w:lvl>
    <w:lvl w:ilvl="3" w:tplc="345AE39C">
      <w:start w:val="1"/>
      <w:numFmt w:val="bullet"/>
      <w:lvlText w:val=""/>
      <w:lvlJc w:val="left"/>
      <w:pPr>
        <w:ind w:left="720" w:hanging="360"/>
      </w:pPr>
      <w:rPr>
        <w:rFonts w:ascii="Symbol" w:hAnsi="Symbol"/>
      </w:rPr>
    </w:lvl>
    <w:lvl w:ilvl="4" w:tplc="794A9EAC">
      <w:start w:val="1"/>
      <w:numFmt w:val="bullet"/>
      <w:lvlText w:val=""/>
      <w:lvlJc w:val="left"/>
      <w:pPr>
        <w:ind w:left="720" w:hanging="360"/>
      </w:pPr>
      <w:rPr>
        <w:rFonts w:ascii="Symbol" w:hAnsi="Symbol"/>
      </w:rPr>
    </w:lvl>
    <w:lvl w:ilvl="5" w:tplc="AFBE9BC8">
      <w:start w:val="1"/>
      <w:numFmt w:val="bullet"/>
      <w:lvlText w:val=""/>
      <w:lvlJc w:val="left"/>
      <w:pPr>
        <w:ind w:left="720" w:hanging="360"/>
      </w:pPr>
      <w:rPr>
        <w:rFonts w:ascii="Symbol" w:hAnsi="Symbol"/>
      </w:rPr>
    </w:lvl>
    <w:lvl w:ilvl="6" w:tplc="BA74750E">
      <w:start w:val="1"/>
      <w:numFmt w:val="bullet"/>
      <w:lvlText w:val=""/>
      <w:lvlJc w:val="left"/>
      <w:pPr>
        <w:ind w:left="720" w:hanging="360"/>
      </w:pPr>
      <w:rPr>
        <w:rFonts w:ascii="Symbol" w:hAnsi="Symbol"/>
      </w:rPr>
    </w:lvl>
    <w:lvl w:ilvl="7" w:tplc="FA2AC94C">
      <w:start w:val="1"/>
      <w:numFmt w:val="bullet"/>
      <w:lvlText w:val=""/>
      <w:lvlJc w:val="left"/>
      <w:pPr>
        <w:ind w:left="720" w:hanging="360"/>
      </w:pPr>
      <w:rPr>
        <w:rFonts w:ascii="Symbol" w:hAnsi="Symbol"/>
      </w:rPr>
    </w:lvl>
    <w:lvl w:ilvl="8" w:tplc="DCFE98EC">
      <w:start w:val="1"/>
      <w:numFmt w:val="bullet"/>
      <w:lvlText w:val=""/>
      <w:lvlJc w:val="left"/>
      <w:pPr>
        <w:ind w:left="720" w:hanging="360"/>
      </w:pPr>
      <w:rPr>
        <w:rFonts w:ascii="Symbol" w:hAnsi="Symbol"/>
      </w:rPr>
    </w:lvl>
  </w:abstractNum>
  <w:abstractNum w:abstractNumId="2" w15:restartNumberingAfterBreak="0">
    <w:nsid w:val="034B03B1"/>
    <w:multiLevelType w:val="hybridMultilevel"/>
    <w:tmpl w:val="BF10658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E0DA7"/>
    <w:multiLevelType w:val="hybridMultilevel"/>
    <w:tmpl w:val="242862F2"/>
    <w:lvl w:ilvl="0" w:tplc="7D360AA8">
      <w:start w:val="1"/>
      <w:numFmt w:val="bullet"/>
      <w:pStyle w:val="CMSBulletlevel3"/>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967566"/>
    <w:multiLevelType w:val="multilevel"/>
    <w:tmpl w:val="68F4B8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B5525"/>
    <w:multiLevelType w:val="hybridMultilevel"/>
    <w:tmpl w:val="77849BAE"/>
    <w:lvl w:ilvl="0" w:tplc="04090001">
      <w:start w:val="1"/>
      <w:numFmt w:val="bullet"/>
      <w:lvlText w:val=""/>
      <w:lvlJc w:val="left"/>
      <w:pPr>
        <w:ind w:left="4320" w:hanging="360"/>
      </w:pPr>
      <w:rPr>
        <w:rFonts w:ascii="Symbol" w:hAnsi="Symbol" w:hint="default"/>
      </w:rPr>
    </w:lvl>
    <w:lvl w:ilvl="1" w:tplc="04090003">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6" w15:restartNumberingAfterBreak="0">
    <w:nsid w:val="0BA153BA"/>
    <w:multiLevelType w:val="hybridMultilevel"/>
    <w:tmpl w:val="92BE2ACA"/>
    <w:lvl w:ilvl="0" w:tplc="04090003">
      <w:start w:val="1"/>
      <w:numFmt w:val="bullet"/>
      <w:lvlText w:val="o"/>
      <w:lvlJc w:val="left"/>
      <w:pPr>
        <w:ind w:left="4320" w:hanging="360"/>
      </w:pPr>
      <w:rPr>
        <w:rFonts w:ascii="Courier New" w:hAnsi="Courier New" w:cs="Courier New" w:hint="default"/>
      </w:rPr>
    </w:lvl>
    <w:lvl w:ilvl="1" w:tplc="04090003">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7" w15:restartNumberingAfterBreak="0">
    <w:nsid w:val="13986361"/>
    <w:multiLevelType w:val="hybridMultilevel"/>
    <w:tmpl w:val="AB426DA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3E455A3"/>
    <w:multiLevelType w:val="hybridMultilevel"/>
    <w:tmpl w:val="2C36A23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4FE11F4"/>
    <w:multiLevelType w:val="multilevel"/>
    <w:tmpl w:val="FE6AE44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15CD7F38"/>
    <w:multiLevelType w:val="hybridMultilevel"/>
    <w:tmpl w:val="35123E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6222100"/>
    <w:multiLevelType w:val="hybridMultilevel"/>
    <w:tmpl w:val="7D50D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4816D9"/>
    <w:multiLevelType w:val="hybridMultilevel"/>
    <w:tmpl w:val="6346CDB6"/>
    <w:lvl w:ilvl="0" w:tplc="F656D4DE">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8CE6BC6"/>
    <w:multiLevelType w:val="hybridMultilevel"/>
    <w:tmpl w:val="CEFC203A"/>
    <w:lvl w:ilvl="0" w:tplc="80E2DC1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4" w15:restartNumberingAfterBreak="0">
    <w:nsid w:val="3C1A7D9F"/>
    <w:multiLevelType w:val="hybridMultilevel"/>
    <w:tmpl w:val="68945992"/>
    <w:lvl w:ilvl="0" w:tplc="AEDEF6E0">
      <w:start w:val="1"/>
      <w:numFmt w:val="bullet"/>
      <w:pStyle w:val="CMSopenbulletlevel3"/>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DBC1CEC"/>
    <w:multiLevelType w:val="hybridMultilevel"/>
    <w:tmpl w:val="648A625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3F4E58A4"/>
    <w:multiLevelType w:val="hybridMultilevel"/>
    <w:tmpl w:val="A40A9BC2"/>
    <w:lvl w:ilvl="0" w:tplc="0D76E99E">
      <w:start w:val="1"/>
      <w:numFmt w:val="bullet"/>
      <w:lvlText w:val=""/>
      <w:lvlJc w:val="left"/>
      <w:pPr>
        <w:ind w:left="720" w:hanging="360"/>
      </w:pPr>
      <w:rPr>
        <w:rFonts w:ascii="Symbol" w:hAnsi="Symbol"/>
      </w:rPr>
    </w:lvl>
    <w:lvl w:ilvl="1" w:tplc="E7D46522">
      <w:start w:val="1"/>
      <w:numFmt w:val="bullet"/>
      <w:lvlText w:val=""/>
      <w:lvlJc w:val="left"/>
      <w:pPr>
        <w:ind w:left="720" w:hanging="360"/>
      </w:pPr>
      <w:rPr>
        <w:rFonts w:ascii="Symbol" w:hAnsi="Symbol"/>
      </w:rPr>
    </w:lvl>
    <w:lvl w:ilvl="2" w:tplc="3BC67940">
      <w:start w:val="1"/>
      <w:numFmt w:val="bullet"/>
      <w:lvlText w:val=""/>
      <w:lvlJc w:val="left"/>
      <w:pPr>
        <w:ind w:left="720" w:hanging="360"/>
      </w:pPr>
      <w:rPr>
        <w:rFonts w:ascii="Symbol" w:hAnsi="Symbol"/>
      </w:rPr>
    </w:lvl>
    <w:lvl w:ilvl="3" w:tplc="25F21704">
      <w:start w:val="1"/>
      <w:numFmt w:val="bullet"/>
      <w:lvlText w:val=""/>
      <w:lvlJc w:val="left"/>
      <w:pPr>
        <w:ind w:left="720" w:hanging="360"/>
      </w:pPr>
      <w:rPr>
        <w:rFonts w:ascii="Symbol" w:hAnsi="Symbol"/>
      </w:rPr>
    </w:lvl>
    <w:lvl w:ilvl="4" w:tplc="48123866">
      <w:start w:val="1"/>
      <w:numFmt w:val="bullet"/>
      <w:lvlText w:val=""/>
      <w:lvlJc w:val="left"/>
      <w:pPr>
        <w:ind w:left="720" w:hanging="360"/>
      </w:pPr>
      <w:rPr>
        <w:rFonts w:ascii="Symbol" w:hAnsi="Symbol"/>
      </w:rPr>
    </w:lvl>
    <w:lvl w:ilvl="5" w:tplc="F676B1B2">
      <w:start w:val="1"/>
      <w:numFmt w:val="bullet"/>
      <w:lvlText w:val=""/>
      <w:lvlJc w:val="left"/>
      <w:pPr>
        <w:ind w:left="720" w:hanging="360"/>
      </w:pPr>
      <w:rPr>
        <w:rFonts w:ascii="Symbol" w:hAnsi="Symbol"/>
      </w:rPr>
    </w:lvl>
    <w:lvl w:ilvl="6" w:tplc="942A7AE2">
      <w:start w:val="1"/>
      <w:numFmt w:val="bullet"/>
      <w:lvlText w:val=""/>
      <w:lvlJc w:val="left"/>
      <w:pPr>
        <w:ind w:left="720" w:hanging="360"/>
      </w:pPr>
      <w:rPr>
        <w:rFonts w:ascii="Symbol" w:hAnsi="Symbol"/>
      </w:rPr>
    </w:lvl>
    <w:lvl w:ilvl="7" w:tplc="97868C26">
      <w:start w:val="1"/>
      <w:numFmt w:val="bullet"/>
      <w:lvlText w:val=""/>
      <w:lvlJc w:val="left"/>
      <w:pPr>
        <w:ind w:left="720" w:hanging="360"/>
      </w:pPr>
      <w:rPr>
        <w:rFonts w:ascii="Symbol" w:hAnsi="Symbol"/>
      </w:rPr>
    </w:lvl>
    <w:lvl w:ilvl="8" w:tplc="053C4264">
      <w:start w:val="1"/>
      <w:numFmt w:val="bullet"/>
      <w:lvlText w:val=""/>
      <w:lvlJc w:val="left"/>
      <w:pPr>
        <w:ind w:left="720" w:hanging="360"/>
      </w:pPr>
      <w:rPr>
        <w:rFonts w:ascii="Symbol" w:hAnsi="Symbol"/>
      </w:rPr>
    </w:lvl>
  </w:abstractNum>
  <w:abstractNum w:abstractNumId="17" w15:restartNumberingAfterBreak="0">
    <w:nsid w:val="42B71788"/>
    <w:multiLevelType w:val="hybridMultilevel"/>
    <w:tmpl w:val="D6EA4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1A414F"/>
    <w:multiLevelType w:val="hybridMultilevel"/>
    <w:tmpl w:val="5DEEFE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475431"/>
    <w:multiLevelType w:val="hybridMultilevel"/>
    <w:tmpl w:val="C2EC50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D058391C">
      <w:numFmt w:val="bullet"/>
      <w:lvlText w:val="•"/>
      <w:lvlJc w:val="left"/>
      <w:pPr>
        <w:ind w:left="4455" w:hanging="855"/>
      </w:pPr>
      <w:rPr>
        <w:rFonts w:ascii="Times New Roman" w:eastAsia="Times New Roman" w:hAnsi="Times New Roman" w:cs="Times New Roman"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D7D70C3"/>
    <w:multiLevelType w:val="hybridMultilevel"/>
    <w:tmpl w:val="86DAD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2F3E9B"/>
    <w:multiLevelType w:val="hybridMultilevel"/>
    <w:tmpl w:val="4D20259E"/>
    <w:lvl w:ilvl="0" w:tplc="60AE7F9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DD2B87"/>
    <w:multiLevelType w:val="hybridMultilevel"/>
    <w:tmpl w:val="2AF2FA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8437F0"/>
    <w:multiLevelType w:val="hybridMultilevel"/>
    <w:tmpl w:val="61185B6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B40690D"/>
    <w:multiLevelType w:val="multilevel"/>
    <w:tmpl w:val="E0F8452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D7C16C3"/>
    <w:multiLevelType w:val="hybridMultilevel"/>
    <w:tmpl w:val="D9F2D262"/>
    <w:lvl w:ilvl="0" w:tplc="815E78FE">
      <w:start w:val="1"/>
      <w:numFmt w:val="bullet"/>
      <w:pStyle w:val="CMSBulletlevel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D152C9"/>
    <w:multiLevelType w:val="hybridMultilevel"/>
    <w:tmpl w:val="82486C1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BA1C35"/>
    <w:multiLevelType w:val="hybridMultilevel"/>
    <w:tmpl w:val="9FAE6836"/>
    <w:lvl w:ilvl="0" w:tplc="662C0F7E">
      <w:start w:val="1"/>
      <w:numFmt w:val="bullet"/>
      <w:lvlText w:val=""/>
      <w:lvlJc w:val="left"/>
      <w:pPr>
        <w:ind w:left="720" w:hanging="360"/>
      </w:pPr>
      <w:rPr>
        <w:rFonts w:ascii="Symbol" w:hAnsi="Symbol"/>
      </w:rPr>
    </w:lvl>
    <w:lvl w:ilvl="1" w:tplc="B3A8C210">
      <w:start w:val="1"/>
      <w:numFmt w:val="bullet"/>
      <w:lvlText w:val=""/>
      <w:lvlJc w:val="left"/>
      <w:pPr>
        <w:ind w:left="720" w:hanging="360"/>
      </w:pPr>
      <w:rPr>
        <w:rFonts w:ascii="Symbol" w:hAnsi="Symbol"/>
      </w:rPr>
    </w:lvl>
    <w:lvl w:ilvl="2" w:tplc="678E317E">
      <w:start w:val="1"/>
      <w:numFmt w:val="bullet"/>
      <w:lvlText w:val=""/>
      <w:lvlJc w:val="left"/>
      <w:pPr>
        <w:ind w:left="720" w:hanging="360"/>
      </w:pPr>
      <w:rPr>
        <w:rFonts w:ascii="Symbol" w:hAnsi="Symbol"/>
      </w:rPr>
    </w:lvl>
    <w:lvl w:ilvl="3" w:tplc="F4227656">
      <w:start w:val="1"/>
      <w:numFmt w:val="bullet"/>
      <w:lvlText w:val=""/>
      <w:lvlJc w:val="left"/>
      <w:pPr>
        <w:ind w:left="720" w:hanging="360"/>
      </w:pPr>
      <w:rPr>
        <w:rFonts w:ascii="Symbol" w:hAnsi="Symbol"/>
      </w:rPr>
    </w:lvl>
    <w:lvl w:ilvl="4" w:tplc="62EA010C">
      <w:start w:val="1"/>
      <w:numFmt w:val="bullet"/>
      <w:lvlText w:val=""/>
      <w:lvlJc w:val="left"/>
      <w:pPr>
        <w:ind w:left="720" w:hanging="360"/>
      </w:pPr>
      <w:rPr>
        <w:rFonts w:ascii="Symbol" w:hAnsi="Symbol"/>
      </w:rPr>
    </w:lvl>
    <w:lvl w:ilvl="5" w:tplc="A5A40A7C">
      <w:start w:val="1"/>
      <w:numFmt w:val="bullet"/>
      <w:lvlText w:val=""/>
      <w:lvlJc w:val="left"/>
      <w:pPr>
        <w:ind w:left="720" w:hanging="360"/>
      </w:pPr>
      <w:rPr>
        <w:rFonts w:ascii="Symbol" w:hAnsi="Symbol"/>
      </w:rPr>
    </w:lvl>
    <w:lvl w:ilvl="6" w:tplc="7C9E33F8">
      <w:start w:val="1"/>
      <w:numFmt w:val="bullet"/>
      <w:lvlText w:val=""/>
      <w:lvlJc w:val="left"/>
      <w:pPr>
        <w:ind w:left="720" w:hanging="360"/>
      </w:pPr>
      <w:rPr>
        <w:rFonts w:ascii="Symbol" w:hAnsi="Symbol"/>
      </w:rPr>
    </w:lvl>
    <w:lvl w:ilvl="7" w:tplc="F8987CC4">
      <w:start w:val="1"/>
      <w:numFmt w:val="bullet"/>
      <w:lvlText w:val=""/>
      <w:lvlJc w:val="left"/>
      <w:pPr>
        <w:ind w:left="720" w:hanging="360"/>
      </w:pPr>
      <w:rPr>
        <w:rFonts w:ascii="Symbol" w:hAnsi="Symbol"/>
      </w:rPr>
    </w:lvl>
    <w:lvl w:ilvl="8" w:tplc="E3FAA70C">
      <w:start w:val="1"/>
      <w:numFmt w:val="bullet"/>
      <w:lvlText w:val=""/>
      <w:lvlJc w:val="left"/>
      <w:pPr>
        <w:ind w:left="720" w:hanging="360"/>
      </w:pPr>
      <w:rPr>
        <w:rFonts w:ascii="Symbol" w:hAnsi="Symbol"/>
      </w:rPr>
    </w:lvl>
  </w:abstractNum>
  <w:abstractNum w:abstractNumId="28" w15:restartNumberingAfterBreak="0">
    <w:nsid w:val="62A65556"/>
    <w:multiLevelType w:val="hybridMultilevel"/>
    <w:tmpl w:val="3B9C506C"/>
    <w:lvl w:ilvl="0" w:tplc="AB742B18">
      <w:start w:val="1"/>
      <w:numFmt w:val="bullet"/>
      <w:lvlText w:val=""/>
      <w:lvlJc w:val="left"/>
      <w:pPr>
        <w:ind w:left="720" w:hanging="360"/>
      </w:pPr>
      <w:rPr>
        <w:rFonts w:ascii="Symbol" w:hAnsi="Symbol"/>
      </w:rPr>
    </w:lvl>
    <w:lvl w:ilvl="1" w:tplc="A09C24EA">
      <w:start w:val="1"/>
      <w:numFmt w:val="bullet"/>
      <w:lvlText w:val=""/>
      <w:lvlJc w:val="left"/>
      <w:pPr>
        <w:ind w:left="720" w:hanging="360"/>
      </w:pPr>
      <w:rPr>
        <w:rFonts w:ascii="Symbol" w:hAnsi="Symbol"/>
      </w:rPr>
    </w:lvl>
    <w:lvl w:ilvl="2" w:tplc="999A0F00">
      <w:start w:val="1"/>
      <w:numFmt w:val="bullet"/>
      <w:lvlText w:val=""/>
      <w:lvlJc w:val="left"/>
      <w:pPr>
        <w:ind w:left="720" w:hanging="360"/>
      </w:pPr>
      <w:rPr>
        <w:rFonts w:ascii="Symbol" w:hAnsi="Symbol"/>
      </w:rPr>
    </w:lvl>
    <w:lvl w:ilvl="3" w:tplc="C9844DCE">
      <w:start w:val="1"/>
      <w:numFmt w:val="bullet"/>
      <w:lvlText w:val=""/>
      <w:lvlJc w:val="left"/>
      <w:pPr>
        <w:ind w:left="720" w:hanging="360"/>
      </w:pPr>
      <w:rPr>
        <w:rFonts w:ascii="Symbol" w:hAnsi="Symbol"/>
      </w:rPr>
    </w:lvl>
    <w:lvl w:ilvl="4" w:tplc="3FEE1CF0">
      <w:start w:val="1"/>
      <w:numFmt w:val="bullet"/>
      <w:lvlText w:val=""/>
      <w:lvlJc w:val="left"/>
      <w:pPr>
        <w:ind w:left="720" w:hanging="360"/>
      </w:pPr>
      <w:rPr>
        <w:rFonts w:ascii="Symbol" w:hAnsi="Symbol"/>
      </w:rPr>
    </w:lvl>
    <w:lvl w:ilvl="5" w:tplc="8608616A">
      <w:start w:val="1"/>
      <w:numFmt w:val="bullet"/>
      <w:lvlText w:val=""/>
      <w:lvlJc w:val="left"/>
      <w:pPr>
        <w:ind w:left="720" w:hanging="360"/>
      </w:pPr>
      <w:rPr>
        <w:rFonts w:ascii="Symbol" w:hAnsi="Symbol"/>
      </w:rPr>
    </w:lvl>
    <w:lvl w:ilvl="6" w:tplc="7EF27DA8">
      <w:start w:val="1"/>
      <w:numFmt w:val="bullet"/>
      <w:lvlText w:val=""/>
      <w:lvlJc w:val="left"/>
      <w:pPr>
        <w:ind w:left="720" w:hanging="360"/>
      </w:pPr>
      <w:rPr>
        <w:rFonts w:ascii="Symbol" w:hAnsi="Symbol"/>
      </w:rPr>
    </w:lvl>
    <w:lvl w:ilvl="7" w:tplc="21483E08">
      <w:start w:val="1"/>
      <w:numFmt w:val="bullet"/>
      <w:lvlText w:val=""/>
      <w:lvlJc w:val="left"/>
      <w:pPr>
        <w:ind w:left="720" w:hanging="360"/>
      </w:pPr>
      <w:rPr>
        <w:rFonts w:ascii="Symbol" w:hAnsi="Symbol"/>
      </w:rPr>
    </w:lvl>
    <w:lvl w:ilvl="8" w:tplc="0E4A974C">
      <w:start w:val="1"/>
      <w:numFmt w:val="bullet"/>
      <w:lvlText w:val=""/>
      <w:lvlJc w:val="left"/>
      <w:pPr>
        <w:ind w:left="720" w:hanging="360"/>
      </w:pPr>
      <w:rPr>
        <w:rFonts w:ascii="Symbol" w:hAnsi="Symbol"/>
      </w:rPr>
    </w:lvl>
  </w:abstractNum>
  <w:abstractNum w:abstractNumId="29" w15:restartNumberingAfterBreak="0">
    <w:nsid w:val="69646FB7"/>
    <w:multiLevelType w:val="hybridMultilevel"/>
    <w:tmpl w:val="5ED2128E"/>
    <w:lvl w:ilvl="0" w:tplc="0409000F">
      <w:start w:val="1"/>
      <w:numFmt w:val="decimal"/>
      <w:pStyle w:val="CMSBulletlevel4"/>
      <w:lvlText w:val="%1."/>
      <w:lvlJc w:val="left"/>
      <w:pPr>
        <w:ind w:left="360" w:hanging="360"/>
      </w:pPr>
      <w:rPr>
        <w:rFonts w:hint="default"/>
      </w:rPr>
    </w:lvl>
    <w:lvl w:ilvl="1" w:tplc="09287E4C">
      <w:start w:val="1"/>
      <w:numFmt w:val="upperLetter"/>
      <w:lvlText w:val="(%2)"/>
      <w:lvlJc w:val="left"/>
      <w:pPr>
        <w:ind w:left="1095" w:hanging="37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01772EF"/>
    <w:multiLevelType w:val="hybridMultilevel"/>
    <w:tmpl w:val="2BA492B0"/>
    <w:lvl w:ilvl="0" w:tplc="F6525094">
      <w:start w:val="1"/>
      <w:numFmt w:val="bullet"/>
      <w:lvlText w:val=""/>
      <w:lvlJc w:val="left"/>
      <w:pPr>
        <w:ind w:left="720" w:hanging="360"/>
      </w:pPr>
      <w:rPr>
        <w:rFonts w:ascii="Symbol" w:hAnsi="Symbol"/>
      </w:rPr>
    </w:lvl>
    <w:lvl w:ilvl="1" w:tplc="D4F41CAA">
      <w:start w:val="1"/>
      <w:numFmt w:val="bullet"/>
      <w:lvlText w:val=""/>
      <w:lvlJc w:val="left"/>
      <w:pPr>
        <w:ind w:left="720" w:hanging="360"/>
      </w:pPr>
      <w:rPr>
        <w:rFonts w:ascii="Symbol" w:hAnsi="Symbol"/>
      </w:rPr>
    </w:lvl>
    <w:lvl w:ilvl="2" w:tplc="081093C2">
      <w:start w:val="1"/>
      <w:numFmt w:val="bullet"/>
      <w:lvlText w:val=""/>
      <w:lvlJc w:val="left"/>
      <w:pPr>
        <w:ind w:left="720" w:hanging="360"/>
      </w:pPr>
      <w:rPr>
        <w:rFonts w:ascii="Symbol" w:hAnsi="Symbol"/>
      </w:rPr>
    </w:lvl>
    <w:lvl w:ilvl="3" w:tplc="020A9B06">
      <w:start w:val="1"/>
      <w:numFmt w:val="bullet"/>
      <w:lvlText w:val=""/>
      <w:lvlJc w:val="left"/>
      <w:pPr>
        <w:ind w:left="720" w:hanging="360"/>
      </w:pPr>
      <w:rPr>
        <w:rFonts w:ascii="Symbol" w:hAnsi="Symbol"/>
      </w:rPr>
    </w:lvl>
    <w:lvl w:ilvl="4" w:tplc="B8A4EEF8">
      <w:start w:val="1"/>
      <w:numFmt w:val="bullet"/>
      <w:lvlText w:val=""/>
      <w:lvlJc w:val="left"/>
      <w:pPr>
        <w:ind w:left="720" w:hanging="360"/>
      </w:pPr>
      <w:rPr>
        <w:rFonts w:ascii="Symbol" w:hAnsi="Symbol"/>
      </w:rPr>
    </w:lvl>
    <w:lvl w:ilvl="5" w:tplc="2B9A2F9E">
      <w:start w:val="1"/>
      <w:numFmt w:val="bullet"/>
      <w:lvlText w:val=""/>
      <w:lvlJc w:val="left"/>
      <w:pPr>
        <w:ind w:left="720" w:hanging="360"/>
      </w:pPr>
      <w:rPr>
        <w:rFonts w:ascii="Symbol" w:hAnsi="Symbol"/>
      </w:rPr>
    </w:lvl>
    <w:lvl w:ilvl="6" w:tplc="223CC49E">
      <w:start w:val="1"/>
      <w:numFmt w:val="bullet"/>
      <w:lvlText w:val=""/>
      <w:lvlJc w:val="left"/>
      <w:pPr>
        <w:ind w:left="720" w:hanging="360"/>
      </w:pPr>
      <w:rPr>
        <w:rFonts w:ascii="Symbol" w:hAnsi="Symbol"/>
      </w:rPr>
    </w:lvl>
    <w:lvl w:ilvl="7" w:tplc="5B66D81E">
      <w:start w:val="1"/>
      <w:numFmt w:val="bullet"/>
      <w:lvlText w:val=""/>
      <w:lvlJc w:val="left"/>
      <w:pPr>
        <w:ind w:left="720" w:hanging="360"/>
      </w:pPr>
      <w:rPr>
        <w:rFonts w:ascii="Symbol" w:hAnsi="Symbol"/>
      </w:rPr>
    </w:lvl>
    <w:lvl w:ilvl="8" w:tplc="AF5020F8">
      <w:start w:val="1"/>
      <w:numFmt w:val="bullet"/>
      <w:lvlText w:val=""/>
      <w:lvlJc w:val="left"/>
      <w:pPr>
        <w:ind w:left="720" w:hanging="360"/>
      </w:pPr>
      <w:rPr>
        <w:rFonts w:ascii="Symbol" w:hAnsi="Symbol"/>
      </w:rPr>
    </w:lvl>
  </w:abstractNum>
  <w:abstractNum w:abstractNumId="31" w15:restartNumberingAfterBreak="0">
    <w:nsid w:val="759078C8"/>
    <w:multiLevelType w:val="hybridMultilevel"/>
    <w:tmpl w:val="E56269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B0790D"/>
    <w:multiLevelType w:val="hybridMultilevel"/>
    <w:tmpl w:val="2700929C"/>
    <w:lvl w:ilvl="0" w:tplc="04090001">
      <w:start w:val="1"/>
      <w:numFmt w:val="bullet"/>
      <w:lvlText w:val=""/>
      <w:lvlJc w:val="left"/>
      <w:pPr>
        <w:tabs>
          <w:tab w:val="num" w:pos="2880"/>
        </w:tabs>
        <w:ind w:left="2880" w:hanging="360"/>
      </w:pPr>
      <w:rPr>
        <w:rFonts w:ascii="Symbol" w:hAnsi="Symbol" w:hint="default"/>
      </w:rPr>
    </w:lvl>
    <w:lvl w:ilvl="1" w:tplc="2FCCF68E">
      <w:numFmt w:val="bullet"/>
      <w:lvlText w:val="-"/>
      <w:lvlJc w:val="left"/>
      <w:pPr>
        <w:ind w:left="3600" w:hanging="360"/>
      </w:pPr>
      <w:rPr>
        <w:rFonts w:ascii="Times New Roman" w:eastAsia="Times New Roman" w:hAnsi="Times New Roman" w:cs="Times New Roman"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16cid:durableId="2079159484">
    <w:abstractNumId w:val="8"/>
  </w:num>
  <w:num w:numId="2" w16cid:durableId="637614148">
    <w:abstractNumId w:val="32"/>
  </w:num>
  <w:num w:numId="3" w16cid:durableId="1503546087">
    <w:abstractNumId w:val="21"/>
  </w:num>
  <w:num w:numId="4" w16cid:durableId="1297494320">
    <w:abstractNumId w:val="22"/>
  </w:num>
  <w:num w:numId="5" w16cid:durableId="1190266983">
    <w:abstractNumId w:val="29"/>
  </w:num>
  <w:num w:numId="6" w16cid:durableId="2098936000">
    <w:abstractNumId w:val="9"/>
  </w:num>
  <w:num w:numId="7" w16cid:durableId="160967686">
    <w:abstractNumId w:val="4"/>
  </w:num>
  <w:num w:numId="8" w16cid:durableId="1470321893">
    <w:abstractNumId w:val="24"/>
  </w:num>
  <w:num w:numId="9" w16cid:durableId="1923832481">
    <w:abstractNumId w:val="17"/>
  </w:num>
  <w:num w:numId="10" w16cid:durableId="1631399810">
    <w:abstractNumId w:val="20"/>
  </w:num>
  <w:num w:numId="11" w16cid:durableId="1117331114">
    <w:abstractNumId w:val="26"/>
  </w:num>
  <w:num w:numId="12" w16cid:durableId="290673036">
    <w:abstractNumId w:val="13"/>
  </w:num>
  <w:num w:numId="13" w16cid:durableId="827594224">
    <w:abstractNumId w:val="7"/>
  </w:num>
  <w:num w:numId="14" w16cid:durableId="1217813615">
    <w:abstractNumId w:val="2"/>
  </w:num>
  <w:num w:numId="15" w16cid:durableId="1574393255">
    <w:abstractNumId w:val="0"/>
  </w:num>
  <w:num w:numId="16" w16cid:durableId="1313683283">
    <w:abstractNumId w:val="19"/>
  </w:num>
  <w:num w:numId="17" w16cid:durableId="1447430888">
    <w:abstractNumId w:val="10"/>
  </w:num>
  <w:num w:numId="18" w16cid:durableId="405612938">
    <w:abstractNumId w:val="23"/>
  </w:num>
  <w:num w:numId="19" w16cid:durableId="1273392328">
    <w:abstractNumId w:val="31"/>
  </w:num>
  <w:num w:numId="20" w16cid:durableId="2037584375">
    <w:abstractNumId w:val="12"/>
  </w:num>
  <w:num w:numId="21" w16cid:durableId="1344430506">
    <w:abstractNumId w:val="3"/>
  </w:num>
  <w:num w:numId="22" w16cid:durableId="1490058156">
    <w:abstractNumId w:val="25"/>
  </w:num>
  <w:num w:numId="23" w16cid:durableId="1609892012">
    <w:abstractNumId w:val="18"/>
  </w:num>
  <w:num w:numId="24" w16cid:durableId="1764106203">
    <w:abstractNumId w:val="5"/>
  </w:num>
  <w:num w:numId="25" w16cid:durableId="1030565443">
    <w:abstractNumId w:val="11"/>
  </w:num>
  <w:num w:numId="26" w16cid:durableId="553203983">
    <w:abstractNumId w:val="14"/>
  </w:num>
  <w:num w:numId="27" w16cid:durableId="1669136503">
    <w:abstractNumId w:val="6"/>
  </w:num>
  <w:num w:numId="28" w16cid:durableId="678655406">
    <w:abstractNumId w:val="15"/>
  </w:num>
  <w:num w:numId="29" w16cid:durableId="988362119">
    <w:abstractNumId w:val="16"/>
  </w:num>
  <w:num w:numId="30" w16cid:durableId="2110851763">
    <w:abstractNumId w:val="27"/>
  </w:num>
  <w:num w:numId="31" w16cid:durableId="705562780">
    <w:abstractNumId w:val="30"/>
  </w:num>
  <w:num w:numId="32" w16cid:durableId="1735659828">
    <w:abstractNumId w:val="28"/>
  </w:num>
  <w:num w:numId="33" w16cid:durableId="155342481">
    <w:abstractNumId w:val="1"/>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 Clark">
    <w15:presenceInfo w15:providerId="None" w15:userId="Liz Clark"/>
  </w15:person>
  <w15:person w15:author="Chanelle Parkar (CMCS/DSCP)">
    <w15:presenceInfo w15:providerId="None" w15:userId="Chanelle Parkar (CMCS/DSCP)"/>
  </w15:person>
  <w15:person w15:author="Chanelle Parkar">
    <w15:presenceInfo w15:providerId="None" w15:userId="Chanelle Parkar"/>
  </w15:person>
  <w15:person w15:author="Meg Barry (CMCS)">
    <w15:presenceInfo w15:providerId="None" w15:userId="Meg Barry (CMCS)"/>
  </w15:person>
  <w15:person w15:author="Grubert, Carrie (CMS/CMCS)">
    <w15:presenceInfo w15:providerId="AD" w15:userId="S::carrie.grubert@cms.hhs.gov::524974ab-21cc-4151-8d78-a2acda3ef0f0"/>
  </w15:person>
  <w15:person w15:author="Emily King (CMCS)">
    <w15:presenceInfo w15:providerId="None" w15:userId="Emily King (CMC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styleLockTheme/>
  <w:styleLockQFSet/>
  <w:defaultTabStop w:val="720"/>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32D"/>
    <w:rsid w:val="00000624"/>
    <w:rsid w:val="000007B5"/>
    <w:rsid w:val="000010C7"/>
    <w:rsid w:val="00002AC3"/>
    <w:rsid w:val="00002B57"/>
    <w:rsid w:val="0000340F"/>
    <w:rsid w:val="00004CCA"/>
    <w:rsid w:val="0000666F"/>
    <w:rsid w:val="00007450"/>
    <w:rsid w:val="00011CE8"/>
    <w:rsid w:val="00012EAA"/>
    <w:rsid w:val="00013EC1"/>
    <w:rsid w:val="00014BA8"/>
    <w:rsid w:val="0001533F"/>
    <w:rsid w:val="00015E70"/>
    <w:rsid w:val="000204DB"/>
    <w:rsid w:val="00020840"/>
    <w:rsid w:val="00021047"/>
    <w:rsid w:val="0002108A"/>
    <w:rsid w:val="00021732"/>
    <w:rsid w:val="00022785"/>
    <w:rsid w:val="000227BC"/>
    <w:rsid w:val="00025948"/>
    <w:rsid w:val="00027A58"/>
    <w:rsid w:val="00030316"/>
    <w:rsid w:val="000309A9"/>
    <w:rsid w:val="00032EF3"/>
    <w:rsid w:val="000330A5"/>
    <w:rsid w:val="0003623D"/>
    <w:rsid w:val="000368D9"/>
    <w:rsid w:val="000421D4"/>
    <w:rsid w:val="00043625"/>
    <w:rsid w:val="0004555A"/>
    <w:rsid w:val="00047247"/>
    <w:rsid w:val="00050787"/>
    <w:rsid w:val="00050C7C"/>
    <w:rsid w:val="00051A4C"/>
    <w:rsid w:val="00051EE4"/>
    <w:rsid w:val="0005238D"/>
    <w:rsid w:val="000530A5"/>
    <w:rsid w:val="000539FD"/>
    <w:rsid w:val="00054074"/>
    <w:rsid w:val="00054657"/>
    <w:rsid w:val="00055B9A"/>
    <w:rsid w:val="00055F38"/>
    <w:rsid w:val="0005736C"/>
    <w:rsid w:val="00057B77"/>
    <w:rsid w:val="00057C6F"/>
    <w:rsid w:val="0006226D"/>
    <w:rsid w:val="000635E6"/>
    <w:rsid w:val="00063AD0"/>
    <w:rsid w:val="0006458F"/>
    <w:rsid w:val="0006669F"/>
    <w:rsid w:val="00066B2A"/>
    <w:rsid w:val="000674F5"/>
    <w:rsid w:val="00067EF8"/>
    <w:rsid w:val="000706A0"/>
    <w:rsid w:val="00074F20"/>
    <w:rsid w:val="0008121B"/>
    <w:rsid w:val="0008132F"/>
    <w:rsid w:val="00081CBE"/>
    <w:rsid w:val="00082193"/>
    <w:rsid w:val="00082574"/>
    <w:rsid w:val="0008312D"/>
    <w:rsid w:val="00083366"/>
    <w:rsid w:val="000839B7"/>
    <w:rsid w:val="000849CD"/>
    <w:rsid w:val="000851DF"/>
    <w:rsid w:val="00085B1B"/>
    <w:rsid w:val="000864A4"/>
    <w:rsid w:val="00086AC3"/>
    <w:rsid w:val="0009142D"/>
    <w:rsid w:val="000925F7"/>
    <w:rsid w:val="00092B0B"/>
    <w:rsid w:val="00095317"/>
    <w:rsid w:val="00096F1A"/>
    <w:rsid w:val="000972BC"/>
    <w:rsid w:val="000A1400"/>
    <w:rsid w:val="000A2A81"/>
    <w:rsid w:val="000A2BA0"/>
    <w:rsid w:val="000A5AEC"/>
    <w:rsid w:val="000A5B3D"/>
    <w:rsid w:val="000B280F"/>
    <w:rsid w:val="000B29D9"/>
    <w:rsid w:val="000B2DEA"/>
    <w:rsid w:val="000B3F10"/>
    <w:rsid w:val="000B6769"/>
    <w:rsid w:val="000B6C3E"/>
    <w:rsid w:val="000B76D8"/>
    <w:rsid w:val="000B7940"/>
    <w:rsid w:val="000B7DA0"/>
    <w:rsid w:val="000C2A33"/>
    <w:rsid w:val="000C339C"/>
    <w:rsid w:val="000C3CF5"/>
    <w:rsid w:val="000C3FF2"/>
    <w:rsid w:val="000C4A15"/>
    <w:rsid w:val="000C4E17"/>
    <w:rsid w:val="000C506B"/>
    <w:rsid w:val="000D201A"/>
    <w:rsid w:val="000D4BEE"/>
    <w:rsid w:val="000D635C"/>
    <w:rsid w:val="000E0332"/>
    <w:rsid w:val="000E196B"/>
    <w:rsid w:val="000E1AD8"/>
    <w:rsid w:val="000E2B64"/>
    <w:rsid w:val="000E3CB2"/>
    <w:rsid w:val="000F07A4"/>
    <w:rsid w:val="000F2EE1"/>
    <w:rsid w:val="000F2EFD"/>
    <w:rsid w:val="001005CF"/>
    <w:rsid w:val="0010083D"/>
    <w:rsid w:val="00100E9E"/>
    <w:rsid w:val="0010208E"/>
    <w:rsid w:val="00102363"/>
    <w:rsid w:val="001025F1"/>
    <w:rsid w:val="00104062"/>
    <w:rsid w:val="00105E45"/>
    <w:rsid w:val="00106184"/>
    <w:rsid w:val="0010713F"/>
    <w:rsid w:val="0011054A"/>
    <w:rsid w:val="00111098"/>
    <w:rsid w:val="00112773"/>
    <w:rsid w:val="0011331F"/>
    <w:rsid w:val="00115CF9"/>
    <w:rsid w:val="00115D73"/>
    <w:rsid w:val="00117379"/>
    <w:rsid w:val="00117D6D"/>
    <w:rsid w:val="00117F99"/>
    <w:rsid w:val="001208AD"/>
    <w:rsid w:val="00121008"/>
    <w:rsid w:val="00121214"/>
    <w:rsid w:val="00121DA5"/>
    <w:rsid w:val="00121FE0"/>
    <w:rsid w:val="0012255F"/>
    <w:rsid w:val="00124E6F"/>
    <w:rsid w:val="0012562E"/>
    <w:rsid w:val="00127B21"/>
    <w:rsid w:val="00131D45"/>
    <w:rsid w:val="00132211"/>
    <w:rsid w:val="0013286E"/>
    <w:rsid w:val="00134E29"/>
    <w:rsid w:val="00134F53"/>
    <w:rsid w:val="001408BE"/>
    <w:rsid w:val="00143432"/>
    <w:rsid w:val="001464A4"/>
    <w:rsid w:val="001470C4"/>
    <w:rsid w:val="00151A88"/>
    <w:rsid w:val="00154A70"/>
    <w:rsid w:val="001623A1"/>
    <w:rsid w:val="00162CFC"/>
    <w:rsid w:val="0016309A"/>
    <w:rsid w:val="001645F0"/>
    <w:rsid w:val="00165F2E"/>
    <w:rsid w:val="00167F83"/>
    <w:rsid w:val="0017196A"/>
    <w:rsid w:val="00171BAE"/>
    <w:rsid w:val="00172F2D"/>
    <w:rsid w:val="00173349"/>
    <w:rsid w:val="00175160"/>
    <w:rsid w:val="00175192"/>
    <w:rsid w:val="00180DCB"/>
    <w:rsid w:val="00181CF2"/>
    <w:rsid w:val="00183300"/>
    <w:rsid w:val="00187F69"/>
    <w:rsid w:val="0019458E"/>
    <w:rsid w:val="00196B72"/>
    <w:rsid w:val="00197588"/>
    <w:rsid w:val="001A0714"/>
    <w:rsid w:val="001A08AA"/>
    <w:rsid w:val="001A125C"/>
    <w:rsid w:val="001A295C"/>
    <w:rsid w:val="001A2A79"/>
    <w:rsid w:val="001A3EFF"/>
    <w:rsid w:val="001A51D3"/>
    <w:rsid w:val="001A5D91"/>
    <w:rsid w:val="001A60DD"/>
    <w:rsid w:val="001A63B6"/>
    <w:rsid w:val="001A7D65"/>
    <w:rsid w:val="001B1359"/>
    <w:rsid w:val="001B15E9"/>
    <w:rsid w:val="001B536A"/>
    <w:rsid w:val="001B5580"/>
    <w:rsid w:val="001B79C6"/>
    <w:rsid w:val="001C2F2C"/>
    <w:rsid w:val="001C3EA0"/>
    <w:rsid w:val="001C4064"/>
    <w:rsid w:val="001C4798"/>
    <w:rsid w:val="001C47F0"/>
    <w:rsid w:val="001C6657"/>
    <w:rsid w:val="001D2B2D"/>
    <w:rsid w:val="001D6A6A"/>
    <w:rsid w:val="001E192E"/>
    <w:rsid w:val="001E401D"/>
    <w:rsid w:val="001E747E"/>
    <w:rsid w:val="001E7F86"/>
    <w:rsid w:val="001F07DC"/>
    <w:rsid w:val="001F204D"/>
    <w:rsid w:val="001F36F5"/>
    <w:rsid w:val="001F3DFB"/>
    <w:rsid w:val="001F435A"/>
    <w:rsid w:val="00203033"/>
    <w:rsid w:val="00203B16"/>
    <w:rsid w:val="00205321"/>
    <w:rsid w:val="00207B40"/>
    <w:rsid w:val="00207FF3"/>
    <w:rsid w:val="00210694"/>
    <w:rsid w:val="00210A8E"/>
    <w:rsid w:val="00212ED8"/>
    <w:rsid w:val="00212F79"/>
    <w:rsid w:val="00213D46"/>
    <w:rsid w:val="002226EC"/>
    <w:rsid w:val="00224F20"/>
    <w:rsid w:val="002260EB"/>
    <w:rsid w:val="002263AE"/>
    <w:rsid w:val="00231B81"/>
    <w:rsid w:val="00235398"/>
    <w:rsid w:val="00237AC0"/>
    <w:rsid w:val="00242FEB"/>
    <w:rsid w:val="00243CBD"/>
    <w:rsid w:val="00246088"/>
    <w:rsid w:val="00246919"/>
    <w:rsid w:val="00247F19"/>
    <w:rsid w:val="00250C94"/>
    <w:rsid w:val="0025229E"/>
    <w:rsid w:val="002529C9"/>
    <w:rsid w:val="00254457"/>
    <w:rsid w:val="00254BDB"/>
    <w:rsid w:val="0025670A"/>
    <w:rsid w:val="00264AC1"/>
    <w:rsid w:val="00264CFF"/>
    <w:rsid w:val="002661FB"/>
    <w:rsid w:val="002665BA"/>
    <w:rsid w:val="00266D64"/>
    <w:rsid w:val="002677BC"/>
    <w:rsid w:val="00270CB2"/>
    <w:rsid w:val="002723BA"/>
    <w:rsid w:val="00275396"/>
    <w:rsid w:val="00275A90"/>
    <w:rsid w:val="00275CB7"/>
    <w:rsid w:val="0027601C"/>
    <w:rsid w:val="002778B7"/>
    <w:rsid w:val="00280B77"/>
    <w:rsid w:val="00283DCD"/>
    <w:rsid w:val="00285F71"/>
    <w:rsid w:val="002874A8"/>
    <w:rsid w:val="0029015B"/>
    <w:rsid w:val="002907EE"/>
    <w:rsid w:val="0029259D"/>
    <w:rsid w:val="00292781"/>
    <w:rsid w:val="002931ED"/>
    <w:rsid w:val="00296A95"/>
    <w:rsid w:val="002A0AEA"/>
    <w:rsid w:val="002A0CAE"/>
    <w:rsid w:val="002A1C7D"/>
    <w:rsid w:val="002A353B"/>
    <w:rsid w:val="002A4A09"/>
    <w:rsid w:val="002B013C"/>
    <w:rsid w:val="002B0841"/>
    <w:rsid w:val="002B0EDB"/>
    <w:rsid w:val="002B1E74"/>
    <w:rsid w:val="002B2AFF"/>
    <w:rsid w:val="002B2D76"/>
    <w:rsid w:val="002B4B1E"/>
    <w:rsid w:val="002B6DA4"/>
    <w:rsid w:val="002B7694"/>
    <w:rsid w:val="002C1316"/>
    <w:rsid w:val="002C2660"/>
    <w:rsid w:val="002C394C"/>
    <w:rsid w:val="002C7808"/>
    <w:rsid w:val="002D0283"/>
    <w:rsid w:val="002D1B6C"/>
    <w:rsid w:val="002D1D1D"/>
    <w:rsid w:val="002D2D7F"/>
    <w:rsid w:val="002D430A"/>
    <w:rsid w:val="002D50D5"/>
    <w:rsid w:val="002D57D1"/>
    <w:rsid w:val="002D7DA4"/>
    <w:rsid w:val="002D7E90"/>
    <w:rsid w:val="002E03B1"/>
    <w:rsid w:val="002E1019"/>
    <w:rsid w:val="002E1BFC"/>
    <w:rsid w:val="002E2C0B"/>
    <w:rsid w:val="002E4B19"/>
    <w:rsid w:val="002E64C3"/>
    <w:rsid w:val="002E64D4"/>
    <w:rsid w:val="002E7EE7"/>
    <w:rsid w:val="002F04CB"/>
    <w:rsid w:val="002F1912"/>
    <w:rsid w:val="002F1F4C"/>
    <w:rsid w:val="002F352E"/>
    <w:rsid w:val="002F3B87"/>
    <w:rsid w:val="002F400E"/>
    <w:rsid w:val="002F51EE"/>
    <w:rsid w:val="002F5582"/>
    <w:rsid w:val="003009E0"/>
    <w:rsid w:val="003015D4"/>
    <w:rsid w:val="00302DDD"/>
    <w:rsid w:val="0030361E"/>
    <w:rsid w:val="00304E41"/>
    <w:rsid w:val="00305F89"/>
    <w:rsid w:val="003063D5"/>
    <w:rsid w:val="00310AD3"/>
    <w:rsid w:val="00314BE5"/>
    <w:rsid w:val="00315F62"/>
    <w:rsid w:val="003166E9"/>
    <w:rsid w:val="003169BD"/>
    <w:rsid w:val="00317730"/>
    <w:rsid w:val="00321F52"/>
    <w:rsid w:val="003239BE"/>
    <w:rsid w:val="00323C32"/>
    <w:rsid w:val="00323CDF"/>
    <w:rsid w:val="003247B5"/>
    <w:rsid w:val="003247EC"/>
    <w:rsid w:val="0032684B"/>
    <w:rsid w:val="003270BB"/>
    <w:rsid w:val="0033022D"/>
    <w:rsid w:val="003335CF"/>
    <w:rsid w:val="003360FD"/>
    <w:rsid w:val="0033786D"/>
    <w:rsid w:val="00340B69"/>
    <w:rsid w:val="00341C98"/>
    <w:rsid w:val="00344FB4"/>
    <w:rsid w:val="003501CF"/>
    <w:rsid w:val="00351858"/>
    <w:rsid w:val="00351B88"/>
    <w:rsid w:val="00352C32"/>
    <w:rsid w:val="00354D52"/>
    <w:rsid w:val="00355368"/>
    <w:rsid w:val="00357BD2"/>
    <w:rsid w:val="00360CC8"/>
    <w:rsid w:val="00362021"/>
    <w:rsid w:val="003630FE"/>
    <w:rsid w:val="00363453"/>
    <w:rsid w:val="00363BB2"/>
    <w:rsid w:val="00365285"/>
    <w:rsid w:val="0036528A"/>
    <w:rsid w:val="00367418"/>
    <w:rsid w:val="00367EA4"/>
    <w:rsid w:val="00371EF9"/>
    <w:rsid w:val="00372F15"/>
    <w:rsid w:val="003756D1"/>
    <w:rsid w:val="003766D2"/>
    <w:rsid w:val="00377995"/>
    <w:rsid w:val="00380288"/>
    <w:rsid w:val="00380F2F"/>
    <w:rsid w:val="0038165D"/>
    <w:rsid w:val="0038392D"/>
    <w:rsid w:val="00385B9A"/>
    <w:rsid w:val="00391651"/>
    <w:rsid w:val="00395361"/>
    <w:rsid w:val="0039702C"/>
    <w:rsid w:val="003A036B"/>
    <w:rsid w:val="003A05E8"/>
    <w:rsid w:val="003A2D7C"/>
    <w:rsid w:val="003A3018"/>
    <w:rsid w:val="003A3580"/>
    <w:rsid w:val="003A5314"/>
    <w:rsid w:val="003A56EF"/>
    <w:rsid w:val="003A6D3D"/>
    <w:rsid w:val="003A735C"/>
    <w:rsid w:val="003A7469"/>
    <w:rsid w:val="003A7D9A"/>
    <w:rsid w:val="003B164B"/>
    <w:rsid w:val="003B20FC"/>
    <w:rsid w:val="003B217A"/>
    <w:rsid w:val="003B3AAD"/>
    <w:rsid w:val="003B44E7"/>
    <w:rsid w:val="003B5CE2"/>
    <w:rsid w:val="003B70BD"/>
    <w:rsid w:val="003C006B"/>
    <w:rsid w:val="003C0805"/>
    <w:rsid w:val="003C341E"/>
    <w:rsid w:val="003C3F23"/>
    <w:rsid w:val="003D0DDF"/>
    <w:rsid w:val="003D2E72"/>
    <w:rsid w:val="003D371B"/>
    <w:rsid w:val="003E0846"/>
    <w:rsid w:val="003E1480"/>
    <w:rsid w:val="003E5350"/>
    <w:rsid w:val="003E57E6"/>
    <w:rsid w:val="003E72F2"/>
    <w:rsid w:val="003F0E59"/>
    <w:rsid w:val="003F0EA8"/>
    <w:rsid w:val="003F1297"/>
    <w:rsid w:val="003F4E84"/>
    <w:rsid w:val="003F60EB"/>
    <w:rsid w:val="003F6C51"/>
    <w:rsid w:val="004000C7"/>
    <w:rsid w:val="00400636"/>
    <w:rsid w:val="00400E76"/>
    <w:rsid w:val="004016FC"/>
    <w:rsid w:val="004021DB"/>
    <w:rsid w:val="00402579"/>
    <w:rsid w:val="00403536"/>
    <w:rsid w:val="004041C1"/>
    <w:rsid w:val="004051D7"/>
    <w:rsid w:val="00406BD4"/>
    <w:rsid w:val="00407A56"/>
    <w:rsid w:val="00414108"/>
    <w:rsid w:val="00414F73"/>
    <w:rsid w:val="00415478"/>
    <w:rsid w:val="0041748B"/>
    <w:rsid w:val="00420373"/>
    <w:rsid w:val="00422BAD"/>
    <w:rsid w:val="004230BF"/>
    <w:rsid w:val="004240BB"/>
    <w:rsid w:val="004260A3"/>
    <w:rsid w:val="00427CF5"/>
    <w:rsid w:val="00431F37"/>
    <w:rsid w:val="00433CC2"/>
    <w:rsid w:val="00435E60"/>
    <w:rsid w:val="004364BC"/>
    <w:rsid w:val="00437C39"/>
    <w:rsid w:val="00441076"/>
    <w:rsid w:val="004426FA"/>
    <w:rsid w:val="00443844"/>
    <w:rsid w:val="004442D7"/>
    <w:rsid w:val="00444A3A"/>
    <w:rsid w:val="00444AD2"/>
    <w:rsid w:val="00451502"/>
    <w:rsid w:val="004539A0"/>
    <w:rsid w:val="00455AB8"/>
    <w:rsid w:val="004567F0"/>
    <w:rsid w:val="0046253D"/>
    <w:rsid w:val="00462D87"/>
    <w:rsid w:val="00463018"/>
    <w:rsid w:val="0046313D"/>
    <w:rsid w:val="004659CB"/>
    <w:rsid w:val="00470015"/>
    <w:rsid w:val="00471C72"/>
    <w:rsid w:val="0047328B"/>
    <w:rsid w:val="0047555D"/>
    <w:rsid w:val="00480DCC"/>
    <w:rsid w:val="00481DED"/>
    <w:rsid w:val="00481F9E"/>
    <w:rsid w:val="0048441F"/>
    <w:rsid w:val="00484ACE"/>
    <w:rsid w:val="004857F2"/>
    <w:rsid w:val="004859BC"/>
    <w:rsid w:val="00492C07"/>
    <w:rsid w:val="00493225"/>
    <w:rsid w:val="004952E4"/>
    <w:rsid w:val="0049588E"/>
    <w:rsid w:val="004A1194"/>
    <w:rsid w:val="004A130F"/>
    <w:rsid w:val="004A1FD3"/>
    <w:rsid w:val="004A3157"/>
    <w:rsid w:val="004A42B7"/>
    <w:rsid w:val="004A47E4"/>
    <w:rsid w:val="004A4887"/>
    <w:rsid w:val="004A4C4D"/>
    <w:rsid w:val="004A4CD8"/>
    <w:rsid w:val="004A6737"/>
    <w:rsid w:val="004B0565"/>
    <w:rsid w:val="004B27EC"/>
    <w:rsid w:val="004B5055"/>
    <w:rsid w:val="004B5380"/>
    <w:rsid w:val="004B6246"/>
    <w:rsid w:val="004B7082"/>
    <w:rsid w:val="004B7397"/>
    <w:rsid w:val="004C0303"/>
    <w:rsid w:val="004C04B8"/>
    <w:rsid w:val="004C1E46"/>
    <w:rsid w:val="004C2BB3"/>
    <w:rsid w:val="004C2E8A"/>
    <w:rsid w:val="004C321E"/>
    <w:rsid w:val="004C34C5"/>
    <w:rsid w:val="004C3946"/>
    <w:rsid w:val="004C4BF1"/>
    <w:rsid w:val="004C6A9A"/>
    <w:rsid w:val="004C798C"/>
    <w:rsid w:val="004D2C1B"/>
    <w:rsid w:val="004D35FF"/>
    <w:rsid w:val="004D3898"/>
    <w:rsid w:val="004D3A0C"/>
    <w:rsid w:val="004E01B0"/>
    <w:rsid w:val="004E03EA"/>
    <w:rsid w:val="004E26F9"/>
    <w:rsid w:val="004E36B1"/>
    <w:rsid w:val="004F1F9B"/>
    <w:rsid w:val="004F2595"/>
    <w:rsid w:val="004F30BE"/>
    <w:rsid w:val="004F366C"/>
    <w:rsid w:val="004F6A63"/>
    <w:rsid w:val="004F72DE"/>
    <w:rsid w:val="0050243F"/>
    <w:rsid w:val="005066CD"/>
    <w:rsid w:val="0050688B"/>
    <w:rsid w:val="00506FB8"/>
    <w:rsid w:val="00507D9D"/>
    <w:rsid w:val="00510D81"/>
    <w:rsid w:val="00512D45"/>
    <w:rsid w:val="005142B1"/>
    <w:rsid w:val="0051535F"/>
    <w:rsid w:val="00517BEE"/>
    <w:rsid w:val="005209FD"/>
    <w:rsid w:val="0052187E"/>
    <w:rsid w:val="00522915"/>
    <w:rsid w:val="0052566B"/>
    <w:rsid w:val="0052739A"/>
    <w:rsid w:val="00527E7F"/>
    <w:rsid w:val="00531BE4"/>
    <w:rsid w:val="00532A26"/>
    <w:rsid w:val="00532B2E"/>
    <w:rsid w:val="005331FC"/>
    <w:rsid w:val="00534570"/>
    <w:rsid w:val="00536E98"/>
    <w:rsid w:val="00537010"/>
    <w:rsid w:val="005403D9"/>
    <w:rsid w:val="005404C8"/>
    <w:rsid w:val="00542C64"/>
    <w:rsid w:val="00542F83"/>
    <w:rsid w:val="0054487C"/>
    <w:rsid w:val="00545153"/>
    <w:rsid w:val="00546C4D"/>
    <w:rsid w:val="005470F1"/>
    <w:rsid w:val="0055074E"/>
    <w:rsid w:val="00550AC2"/>
    <w:rsid w:val="00551B12"/>
    <w:rsid w:val="00552926"/>
    <w:rsid w:val="00560BDE"/>
    <w:rsid w:val="005612DE"/>
    <w:rsid w:val="00561E11"/>
    <w:rsid w:val="00561F44"/>
    <w:rsid w:val="005625A2"/>
    <w:rsid w:val="00563FC8"/>
    <w:rsid w:val="00564464"/>
    <w:rsid w:val="00564AC6"/>
    <w:rsid w:val="00572F28"/>
    <w:rsid w:val="00575ECF"/>
    <w:rsid w:val="0057638C"/>
    <w:rsid w:val="005763C5"/>
    <w:rsid w:val="00581696"/>
    <w:rsid w:val="00581A15"/>
    <w:rsid w:val="00582013"/>
    <w:rsid w:val="00582224"/>
    <w:rsid w:val="005822F6"/>
    <w:rsid w:val="00582D41"/>
    <w:rsid w:val="00583DB7"/>
    <w:rsid w:val="0058559C"/>
    <w:rsid w:val="00587181"/>
    <w:rsid w:val="00587CA1"/>
    <w:rsid w:val="005903B1"/>
    <w:rsid w:val="00590698"/>
    <w:rsid w:val="00590F54"/>
    <w:rsid w:val="00591AA4"/>
    <w:rsid w:val="00591D37"/>
    <w:rsid w:val="00592470"/>
    <w:rsid w:val="00592823"/>
    <w:rsid w:val="00592A07"/>
    <w:rsid w:val="00592AA1"/>
    <w:rsid w:val="0059369D"/>
    <w:rsid w:val="0059579F"/>
    <w:rsid w:val="00597F64"/>
    <w:rsid w:val="00597FF6"/>
    <w:rsid w:val="005A1147"/>
    <w:rsid w:val="005A2857"/>
    <w:rsid w:val="005A543E"/>
    <w:rsid w:val="005A6110"/>
    <w:rsid w:val="005A66F3"/>
    <w:rsid w:val="005A751D"/>
    <w:rsid w:val="005A7538"/>
    <w:rsid w:val="005B0AD7"/>
    <w:rsid w:val="005B1081"/>
    <w:rsid w:val="005B1914"/>
    <w:rsid w:val="005B22C2"/>
    <w:rsid w:val="005B4035"/>
    <w:rsid w:val="005B466C"/>
    <w:rsid w:val="005B741E"/>
    <w:rsid w:val="005B7939"/>
    <w:rsid w:val="005B79B2"/>
    <w:rsid w:val="005B7AFB"/>
    <w:rsid w:val="005C0FB2"/>
    <w:rsid w:val="005C21C5"/>
    <w:rsid w:val="005C365B"/>
    <w:rsid w:val="005C3FCE"/>
    <w:rsid w:val="005C498C"/>
    <w:rsid w:val="005C54DD"/>
    <w:rsid w:val="005C612A"/>
    <w:rsid w:val="005D02FC"/>
    <w:rsid w:val="005D1854"/>
    <w:rsid w:val="005D18A3"/>
    <w:rsid w:val="005D2A65"/>
    <w:rsid w:val="005D523D"/>
    <w:rsid w:val="005D598F"/>
    <w:rsid w:val="005D6058"/>
    <w:rsid w:val="005D68C5"/>
    <w:rsid w:val="005D6FB5"/>
    <w:rsid w:val="005D7888"/>
    <w:rsid w:val="005E061E"/>
    <w:rsid w:val="005E06AC"/>
    <w:rsid w:val="005E0E29"/>
    <w:rsid w:val="005E121B"/>
    <w:rsid w:val="005E1894"/>
    <w:rsid w:val="005E44A7"/>
    <w:rsid w:val="005E454E"/>
    <w:rsid w:val="005F53CD"/>
    <w:rsid w:val="005F7B20"/>
    <w:rsid w:val="00601AEA"/>
    <w:rsid w:val="006022E1"/>
    <w:rsid w:val="006038F5"/>
    <w:rsid w:val="0060430E"/>
    <w:rsid w:val="00605257"/>
    <w:rsid w:val="006118A2"/>
    <w:rsid w:val="00616A9F"/>
    <w:rsid w:val="00620A21"/>
    <w:rsid w:val="00621378"/>
    <w:rsid w:val="0062242B"/>
    <w:rsid w:val="00622BF0"/>
    <w:rsid w:val="0063206F"/>
    <w:rsid w:val="00632708"/>
    <w:rsid w:val="00634459"/>
    <w:rsid w:val="006346D1"/>
    <w:rsid w:val="0063630B"/>
    <w:rsid w:val="00636AAD"/>
    <w:rsid w:val="00636D0E"/>
    <w:rsid w:val="00640FEB"/>
    <w:rsid w:val="00641FD3"/>
    <w:rsid w:val="00643443"/>
    <w:rsid w:val="00647166"/>
    <w:rsid w:val="00651B69"/>
    <w:rsid w:val="00652274"/>
    <w:rsid w:val="00652366"/>
    <w:rsid w:val="00653F80"/>
    <w:rsid w:val="0065469D"/>
    <w:rsid w:val="006548CE"/>
    <w:rsid w:val="00656754"/>
    <w:rsid w:val="00663235"/>
    <w:rsid w:val="00663563"/>
    <w:rsid w:val="00664E18"/>
    <w:rsid w:val="0066527C"/>
    <w:rsid w:val="006655CB"/>
    <w:rsid w:val="00666393"/>
    <w:rsid w:val="006706AA"/>
    <w:rsid w:val="00670D82"/>
    <w:rsid w:val="0067144B"/>
    <w:rsid w:val="006739D6"/>
    <w:rsid w:val="00674D23"/>
    <w:rsid w:val="006755DE"/>
    <w:rsid w:val="00676A4F"/>
    <w:rsid w:val="006779DB"/>
    <w:rsid w:val="0068231A"/>
    <w:rsid w:val="006839C2"/>
    <w:rsid w:val="006854B5"/>
    <w:rsid w:val="00687C3F"/>
    <w:rsid w:val="006915AB"/>
    <w:rsid w:val="00693BC3"/>
    <w:rsid w:val="006944F0"/>
    <w:rsid w:val="00694A2E"/>
    <w:rsid w:val="006A0361"/>
    <w:rsid w:val="006A258B"/>
    <w:rsid w:val="006A3859"/>
    <w:rsid w:val="006A4834"/>
    <w:rsid w:val="006A4FEF"/>
    <w:rsid w:val="006A5299"/>
    <w:rsid w:val="006A53B5"/>
    <w:rsid w:val="006A5A82"/>
    <w:rsid w:val="006A6286"/>
    <w:rsid w:val="006A782D"/>
    <w:rsid w:val="006B2EBA"/>
    <w:rsid w:val="006B35B0"/>
    <w:rsid w:val="006B3762"/>
    <w:rsid w:val="006B58CE"/>
    <w:rsid w:val="006B6346"/>
    <w:rsid w:val="006C19EA"/>
    <w:rsid w:val="006C31B4"/>
    <w:rsid w:val="006C442A"/>
    <w:rsid w:val="006C5480"/>
    <w:rsid w:val="006C6C4C"/>
    <w:rsid w:val="006C73F8"/>
    <w:rsid w:val="006D04EB"/>
    <w:rsid w:val="006D0802"/>
    <w:rsid w:val="006D6297"/>
    <w:rsid w:val="006D6FD3"/>
    <w:rsid w:val="006D7B5F"/>
    <w:rsid w:val="006E0D20"/>
    <w:rsid w:val="006E4448"/>
    <w:rsid w:val="006E4A09"/>
    <w:rsid w:val="006E4F3C"/>
    <w:rsid w:val="006F4BAF"/>
    <w:rsid w:val="006F676C"/>
    <w:rsid w:val="006F6D3A"/>
    <w:rsid w:val="006F74DF"/>
    <w:rsid w:val="006F795B"/>
    <w:rsid w:val="006F7F9A"/>
    <w:rsid w:val="00701904"/>
    <w:rsid w:val="00703CEF"/>
    <w:rsid w:val="00704666"/>
    <w:rsid w:val="00705133"/>
    <w:rsid w:val="00707B93"/>
    <w:rsid w:val="0071013C"/>
    <w:rsid w:val="0071020A"/>
    <w:rsid w:val="00711990"/>
    <w:rsid w:val="00711EF3"/>
    <w:rsid w:val="007125E4"/>
    <w:rsid w:val="00714594"/>
    <w:rsid w:val="0071548F"/>
    <w:rsid w:val="00715EA7"/>
    <w:rsid w:val="00716AB0"/>
    <w:rsid w:val="00716D8F"/>
    <w:rsid w:val="00717272"/>
    <w:rsid w:val="007173F7"/>
    <w:rsid w:val="007179DC"/>
    <w:rsid w:val="00717FBC"/>
    <w:rsid w:val="00720146"/>
    <w:rsid w:val="0072067C"/>
    <w:rsid w:val="00720A07"/>
    <w:rsid w:val="00721DF7"/>
    <w:rsid w:val="00722FAC"/>
    <w:rsid w:val="00723430"/>
    <w:rsid w:val="00724A90"/>
    <w:rsid w:val="00731A37"/>
    <w:rsid w:val="007320E9"/>
    <w:rsid w:val="007331DC"/>
    <w:rsid w:val="0073672B"/>
    <w:rsid w:val="007409F3"/>
    <w:rsid w:val="00741382"/>
    <w:rsid w:val="00741E53"/>
    <w:rsid w:val="007425DD"/>
    <w:rsid w:val="007453FF"/>
    <w:rsid w:val="0074622E"/>
    <w:rsid w:val="00746981"/>
    <w:rsid w:val="00746B20"/>
    <w:rsid w:val="007501BC"/>
    <w:rsid w:val="00751597"/>
    <w:rsid w:val="00756663"/>
    <w:rsid w:val="00760DF8"/>
    <w:rsid w:val="00762F3E"/>
    <w:rsid w:val="0076323F"/>
    <w:rsid w:val="00763497"/>
    <w:rsid w:val="007637E2"/>
    <w:rsid w:val="00764125"/>
    <w:rsid w:val="0076635E"/>
    <w:rsid w:val="0076681A"/>
    <w:rsid w:val="00766EE7"/>
    <w:rsid w:val="00770E53"/>
    <w:rsid w:val="0077244E"/>
    <w:rsid w:val="007728FB"/>
    <w:rsid w:val="007728FC"/>
    <w:rsid w:val="00774BE3"/>
    <w:rsid w:val="00777B75"/>
    <w:rsid w:val="00781043"/>
    <w:rsid w:val="00781623"/>
    <w:rsid w:val="00783BF0"/>
    <w:rsid w:val="00784905"/>
    <w:rsid w:val="007879AD"/>
    <w:rsid w:val="00792DBF"/>
    <w:rsid w:val="00793132"/>
    <w:rsid w:val="007945E2"/>
    <w:rsid w:val="0079494A"/>
    <w:rsid w:val="007962F3"/>
    <w:rsid w:val="007979D7"/>
    <w:rsid w:val="007A0321"/>
    <w:rsid w:val="007A0673"/>
    <w:rsid w:val="007B0D25"/>
    <w:rsid w:val="007B19A7"/>
    <w:rsid w:val="007B19C8"/>
    <w:rsid w:val="007B24F2"/>
    <w:rsid w:val="007B292E"/>
    <w:rsid w:val="007B31A3"/>
    <w:rsid w:val="007B3960"/>
    <w:rsid w:val="007B6D3A"/>
    <w:rsid w:val="007B774A"/>
    <w:rsid w:val="007C0D4E"/>
    <w:rsid w:val="007C0E24"/>
    <w:rsid w:val="007C1B50"/>
    <w:rsid w:val="007C367A"/>
    <w:rsid w:val="007C4AC9"/>
    <w:rsid w:val="007C56FE"/>
    <w:rsid w:val="007C61A3"/>
    <w:rsid w:val="007C63E6"/>
    <w:rsid w:val="007C76B4"/>
    <w:rsid w:val="007C7B79"/>
    <w:rsid w:val="007D30BF"/>
    <w:rsid w:val="007D3961"/>
    <w:rsid w:val="007D41E2"/>
    <w:rsid w:val="007D53EE"/>
    <w:rsid w:val="007D5656"/>
    <w:rsid w:val="007E0062"/>
    <w:rsid w:val="007E07FA"/>
    <w:rsid w:val="007E176D"/>
    <w:rsid w:val="007E1A18"/>
    <w:rsid w:val="007E26D3"/>
    <w:rsid w:val="007E2C7E"/>
    <w:rsid w:val="007E3735"/>
    <w:rsid w:val="007E3CED"/>
    <w:rsid w:val="007E4454"/>
    <w:rsid w:val="007E6851"/>
    <w:rsid w:val="007E78D0"/>
    <w:rsid w:val="007E798D"/>
    <w:rsid w:val="007F2D41"/>
    <w:rsid w:val="007F625E"/>
    <w:rsid w:val="00801746"/>
    <w:rsid w:val="0080321B"/>
    <w:rsid w:val="008033A4"/>
    <w:rsid w:val="008038E4"/>
    <w:rsid w:val="00803F0C"/>
    <w:rsid w:val="00806F4E"/>
    <w:rsid w:val="00807E66"/>
    <w:rsid w:val="008102C9"/>
    <w:rsid w:val="00812244"/>
    <w:rsid w:val="00812662"/>
    <w:rsid w:val="0081289E"/>
    <w:rsid w:val="00812CCD"/>
    <w:rsid w:val="0081504F"/>
    <w:rsid w:val="0081508D"/>
    <w:rsid w:val="008158FE"/>
    <w:rsid w:val="0081776B"/>
    <w:rsid w:val="00817783"/>
    <w:rsid w:val="00822466"/>
    <w:rsid w:val="008229C2"/>
    <w:rsid w:val="008229E2"/>
    <w:rsid w:val="0082374A"/>
    <w:rsid w:val="008255CD"/>
    <w:rsid w:val="00825D52"/>
    <w:rsid w:val="0082703B"/>
    <w:rsid w:val="00832CA1"/>
    <w:rsid w:val="00833DF5"/>
    <w:rsid w:val="008353C8"/>
    <w:rsid w:val="008422E3"/>
    <w:rsid w:val="0084470D"/>
    <w:rsid w:val="00845248"/>
    <w:rsid w:val="00847077"/>
    <w:rsid w:val="00850074"/>
    <w:rsid w:val="00850086"/>
    <w:rsid w:val="008540F6"/>
    <w:rsid w:val="00854622"/>
    <w:rsid w:val="008546A1"/>
    <w:rsid w:val="00855055"/>
    <w:rsid w:val="00856633"/>
    <w:rsid w:val="00860A53"/>
    <w:rsid w:val="00863B0E"/>
    <w:rsid w:val="00867BFA"/>
    <w:rsid w:val="00871A6F"/>
    <w:rsid w:val="00872589"/>
    <w:rsid w:val="00874163"/>
    <w:rsid w:val="008753AC"/>
    <w:rsid w:val="00876600"/>
    <w:rsid w:val="00882E37"/>
    <w:rsid w:val="008840CA"/>
    <w:rsid w:val="008862FA"/>
    <w:rsid w:val="00887017"/>
    <w:rsid w:val="00887325"/>
    <w:rsid w:val="00893433"/>
    <w:rsid w:val="00895106"/>
    <w:rsid w:val="00897F93"/>
    <w:rsid w:val="008A0162"/>
    <w:rsid w:val="008A2D07"/>
    <w:rsid w:val="008A41B6"/>
    <w:rsid w:val="008A4D8E"/>
    <w:rsid w:val="008A7C58"/>
    <w:rsid w:val="008B14B0"/>
    <w:rsid w:val="008B31DB"/>
    <w:rsid w:val="008B402B"/>
    <w:rsid w:val="008B66CF"/>
    <w:rsid w:val="008B6FB5"/>
    <w:rsid w:val="008C0CBF"/>
    <w:rsid w:val="008C1229"/>
    <w:rsid w:val="008C1632"/>
    <w:rsid w:val="008C1A92"/>
    <w:rsid w:val="008C2A8A"/>
    <w:rsid w:val="008C42D8"/>
    <w:rsid w:val="008C5D62"/>
    <w:rsid w:val="008C7986"/>
    <w:rsid w:val="008C7EBD"/>
    <w:rsid w:val="008D0B7D"/>
    <w:rsid w:val="008D0CE6"/>
    <w:rsid w:val="008D11A8"/>
    <w:rsid w:val="008D499F"/>
    <w:rsid w:val="008D5952"/>
    <w:rsid w:val="008D5DAC"/>
    <w:rsid w:val="008D7191"/>
    <w:rsid w:val="008D7CA6"/>
    <w:rsid w:val="008E071A"/>
    <w:rsid w:val="008E077F"/>
    <w:rsid w:val="008E0855"/>
    <w:rsid w:val="008E0E1F"/>
    <w:rsid w:val="008E3D63"/>
    <w:rsid w:val="008E40B9"/>
    <w:rsid w:val="008E5041"/>
    <w:rsid w:val="008E61E1"/>
    <w:rsid w:val="008F0F8C"/>
    <w:rsid w:val="008F4EA7"/>
    <w:rsid w:val="008F519E"/>
    <w:rsid w:val="009020D8"/>
    <w:rsid w:val="009046B2"/>
    <w:rsid w:val="009062CF"/>
    <w:rsid w:val="00906B84"/>
    <w:rsid w:val="00907196"/>
    <w:rsid w:val="0090771E"/>
    <w:rsid w:val="00912EBE"/>
    <w:rsid w:val="00913899"/>
    <w:rsid w:val="00914FC4"/>
    <w:rsid w:val="0091614E"/>
    <w:rsid w:val="009169D7"/>
    <w:rsid w:val="00916A62"/>
    <w:rsid w:val="00916C54"/>
    <w:rsid w:val="00917329"/>
    <w:rsid w:val="00917705"/>
    <w:rsid w:val="00921798"/>
    <w:rsid w:val="00922F9F"/>
    <w:rsid w:val="00923B93"/>
    <w:rsid w:val="00923ECC"/>
    <w:rsid w:val="00924586"/>
    <w:rsid w:val="009245AB"/>
    <w:rsid w:val="0092637A"/>
    <w:rsid w:val="00926767"/>
    <w:rsid w:val="0092707A"/>
    <w:rsid w:val="00927226"/>
    <w:rsid w:val="00932CD6"/>
    <w:rsid w:val="00933185"/>
    <w:rsid w:val="00934A05"/>
    <w:rsid w:val="00934D8C"/>
    <w:rsid w:val="009403EB"/>
    <w:rsid w:val="009414A6"/>
    <w:rsid w:val="00943A64"/>
    <w:rsid w:val="009451F4"/>
    <w:rsid w:val="00946CF9"/>
    <w:rsid w:val="009505FF"/>
    <w:rsid w:val="00951DA7"/>
    <w:rsid w:val="0095246C"/>
    <w:rsid w:val="00954F8E"/>
    <w:rsid w:val="009550E7"/>
    <w:rsid w:val="00955AF5"/>
    <w:rsid w:val="00955E74"/>
    <w:rsid w:val="00956A65"/>
    <w:rsid w:val="00957808"/>
    <w:rsid w:val="009601FA"/>
    <w:rsid w:val="00960DB7"/>
    <w:rsid w:val="009637AE"/>
    <w:rsid w:val="009656A5"/>
    <w:rsid w:val="00965881"/>
    <w:rsid w:val="00967DCA"/>
    <w:rsid w:val="00970738"/>
    <w:rsid w:val="009712CB"/>
    <w:rsid w:val="0097446A"/>
    <w:rsid w:val="0097481D"/>
    <w:rsid w:val="00975975"/>
    <w:rsid w:val="00975BD4"/>
    <w:rsid w:val="00976043"/>
    <w:rsid w:val="00976D81"/>
    <w:rsid w:val="009803D8"/>
    <w:rsid w:val="009808BA"/>
    <w:rsid w:val="00981297"/>
    <w:rsid w:val="00985BE4"/>
    <w:rsid w:val="009877C6"/>
    <w:rsid w:val="00987FD2"/>
    <w:rsid w:val="009902F8"/>
    <w:rsid w:val="009910CB"/>
    <w:rsid w:val="00993995"/>
    <w:rsid w:val="0099603A"/>
    <w:rsid w:val="0099644E"/>
    <w:rsid w:val="00996987"/>
    <w:rsid w:val="00997C68"/>
    <w:rsid w:val="009A012C"/>
    <w:rsid w:val="009A070B"/>
    <w:rsid w:val="009A0A31"/>
    <w:rsid w:val="009A0C07"/>
    <w:rsid w:val="009A4FDD"/>
    <w:rsid w:val="009A52AE"/>
    <w:rsid w:val="009A564C"/>
    <w:rsid w:val="009A5BB9"/>
    <w:rsid w:val="009A7E5B"/>
    <w:rsid w:val="009B000D"/>
    <w:rsid w:val="009B029B"/>
    <w:rsid w:val="009B2992"/>
    <w:rsid w:val="009B3FB1"/>
    <w:rsid w:val="009C0AE0"/>
    <w:rsid w:val="009C14BC"/>
    <w:rsid w:val="009C1A44"/>
    <w:rsid w:val="009C42DC"/>
    <w:rsid w:val="009C5E6A"/>
    <w:rsid w:val="009C6506"/>
    <w:rsid w:val="009D0C9F"/>
    <w:rsid w:val="009D2AB6"/>
    <w:rsid w:val="009D2CD6"/>
    <w:rsid w:val="009D2EB5"/>
    <w:rsid w:val="009D2F21"/>
    <w:rsid w:val="009D4450"/>
    <w:rsid w:val="009D56B4"/>
    <w:rsid w:val="009D5A90"/>
    <w:rsid w:val="009D67D6"/>
    <w:rsid w:val="009D6D06"/>
    <w:rsid w:val="009E099D"/>
    <w:rsid w:val="009E12CC"/>
    <w:rsid w:val="009E18FE"/>
    <w:rsid w:val="009E1912"/>
    <w:rsid w:val="009E3480"/>
    <w:rsid w:val="009E75DF"/>
    <w:rsid w:val="009E7A53"/>
    <w:rsid w:val="009F1BF7"/>
    <w:rsid w:val="009F4402"/>
    <w:rsid w:val="009F4DED"/>
    <w:rsid w:val="009F4FD3"/>
    <w:rsid w:val="009F5E6D"/>
    <w:rsid w:val="009F7446"/>
    <w:rsid w:val="00A0065D"/>
    <w:rsid w:val="00A0518B"/>
    <w:rsid w:val="00A055BF"/>
    <w:rsid w:val="00A0739B"/>
    <w:rsid w:val="00A077D4"/>
    <w:rsid w:val="00A07C73"/>
    <w:rsid w:val="00A10321"/>
    <w:rsid w:val="00A10B48"/>
    <w:rsid w:val="00A10D2C"/>
    <w:rsid w:val="00A11B3B"/>
    <w:rsid w:val="00A11C84"/>
    <w:rsid w:val="00A1573F"/>
    <w:rsid w:val="00A15B48"/>
    <w:rsid w:val="00A17D74"/>
    <w:rsid w:val="00A2028A"/>
    <w:rsid w:val="00A20F91"/>
    <w:rsid w:val="00A229D8"/>
    <w:rsid w:val="00A22BD8"/>
    <w:rsid w:val="00A24253"/>
    <w:rsid w:val="00A2525E"/>
    <w:rsid w:val="00A259E6"/>
    <w:rsid w:val="00A25A3E"/>
    <w:rsid w:val="00A26C15"/>
    <w:rsid w:val="00A26CBB"/>
    <w:rsid w:val="00A317AD"/>
    <w:rsid w:val="00A33813"/>
    <w:rsid w:val="00A33DBB"/>
    <w:rsid w:val="00A34E4E"/>
    <w:rsid w:val="00A36084"/>
    <w:rsid w:val="00A360D1"/>
    <w:rsid w:val="00A370EC"/>
    <w:rsid w:val="00A379A1"/>
    <w:rsid w:val="00A37CF3"/>
    <w:rsid w:val="00A41488"/>
    <w:rsid w:val="00A42D78"/>
    <w:rsid w:val="00A454B1"/>
    <w:rsid w:val="00A46B1E"/>
    <w:rsid w:val="00A50266"/>
    <w:rsid w:val="00A52347"/>
    <w:rsid w:val="00A54954"/>
    <w:rsid w:val="00A54E9B"/>
    <w:rsid w:val="00A57302"/>
    <w:rsid w:val="00A6116C"/>
    <w:rsid w:val="00A61E00"/>
    <w:rsid w:val="00A63C26"/>
    <w:rsid w:val="00A65CB3"/>
    <w:rsid w:val="00A66DDC"/>
    <w:rsid w:val="00A66E66"/>
    <w:rsid w:val="00A66F58"/>
    <w:rsid w:val="00A674A5"/>
    <w:rsid w:val="00A67C39"/>
    <w:rsid w:val="00A720CE"/>
    <w:rsid w:val="00A724E2"/>
    <w:rsid w:val="00A7315F"/>
    <w:rsid w:val="00A759C0"/>
    <w:rsid w:val="00A761BE"/>
    <w:rsid w:val="00A811CC"/>
    <w:rsid w:val="00A82A5B"/>
    <w:rsid w:val="00A870A0"/>
    <w:rsid w:val="00A878C3"/>
    <w:rsid w:val="00A907A1"/>
    <w:rsid w:val="00A90984"/>
    <w:rsid w:val="00A92D85"/>
    <w:rsid w:val="00A93B14"/>
    <w:rsid w:val="00A95CEC"/>
    <w:rsid w:val="00A97021"/>
    <w:rsid w:val="00A9795D"/>
    <w:rsid w:val="00A97FA1"/>
    <w:rsid w:val="00AA069D"/>
    <w:rsid w:val="00AA4A70"/>
    <w:rsid w:val="00AA6868"/>
    <w:rsid w:val="00AB3406"/>
    <w:rsid w:val="00AB3CE2"/>
    <w:rsid w:val="00AB4F17"/>
    <w:rsid w:val="00AC08DF"/>
    <w:rsid w:val="00AC1A76"/>
    <w:rsid w:val="00AC4370"/>
    <w:rsid w:val="00AC505E"/>
    <w:rsid w:val="00AC7541"/>
    <w:rsid w:val="00AD0426"/>
    <w:rsid w:val="00AD0A30"/>
    <w:rsid w:val="00AD0E70"/>
    <w:rsid w:val="00AD108F"/>
    <w:rsid w:val="00AD567C"/>
    <w:rsid w:val="00AD5C4B"/>
    <w:rsid w:val="00AD6FC3"/>
    <w:rsid w:val="00AD7514"/>
    <w:rsid w:val="00AE0012"/>
    <w:rsid w:val="00AE41F0"/>
    <w:rsid w:val="00AE77B8"/>
    <w:rsid w:val="00AF03C5"/>
    <w:rsid w:val="00AF1645"/>
    <w:rsid w:val="00AF4ECC"/>
    <w:rsid w:val="00AF4F59"/>
    <w:rsid w:val="00AF604F"/>
    <w:rsid w:val="00B04223"/>
    <w:rsid w:val="00B042AF"/>
    <w:rsid w:val="00B04FFD"/>
    <w:rsid w:val="00B06118"/>
    <w:rsid w:val="00B06FE6"/>
    <w:rsid w:val="00B144B2"/>
    <w:rsid w:val="00B154B5"/>
    <w:rsid w:val="00B15720"/>
    <w:rsid w:val="00B1761C"/>
    <w:rsid w:val="00B244CA"/>
    <w:rsid w:val="00B2593B"/>
    <w:rsid w:val="00B25D73"/>
    <w:rsid w:val="00B27296"/>
    <w:rsid w:val="00B27A99"/>
    <w:rsid w:val="00B27DEB"/>
    <w:rsid w:val="00B33072"/>
    <w:rsid w:val="00B34245"/>
    <w:rsid w:val="00B34A73"/>
    <w:rsid w:val="00B354B3"/>
    <w:rsid w:val="00B36470"/>
    <w:rsid w:val="00B36D0A"/>
    <w:rsid w:val="00B40402"/>
    <w:rsid w:val="00B42B65"/>
    <w:rsid w:val="00B42CC7"/>
    <w:rsid w:val="00B45166"/>
    <w:rsid w:val="00B453BA"/>
    <w:rsid w:val="00B456C5"/>
    <w:rsid w:val="00B470C0"/>
    <w:rsid w:val="00B516A2"/>
    <w:rsid w:val="00B52E8B"/>
    <w:rsid w:val="00B5562C"/>
    <w:rsid w:val="00B56139"/>
    <w:rsid w:val="00B66299"/>
    <w:rsid w:val="00B675FC"/>
    <w:rsid w:val="00B67DD4"/>
    <w:rsid w:val="00B713E2"/>
    <w:rsid w:val="00B745A4"/>
    <w:rsid w:val="00B74750"/>
    <w:rsid w:val="00B77F94"/>
    <w:rsid w:val="00B806FC"/>
    <w:rsid w:val="00B80EB5"/>
    <w:rsid w:val="00B8268B"/>
    <w:rsid w:val="00B83D66"/>
    <w:rsid w:val="00B84013"/>
    <w:rsid w:val="00B86E3C"/>
    <w:rsid w:val="00B87E1D"/>
    <w:rsid w:val="00B904D4"/>
    <w:rsid w:val="00B90D93"/>
    <w:rsid w:val="00B91C38"/>
    <w:rsid w:val="00B94857"/>
    <w:rsid w:val="00B973A7"/>
    <w:rsid w:val="00B974AE"/>
    <w:rsid w:val="00B97B10"/>
    <w:rsid w:val="00BA01E5"/>
    <w:rsid w:val="00BA0293"/>
    <w:rsid w:val="00BA0BF1"/>
    <w:rsid w:val="00BA1A2E"/>
    <w:rsid w:val="00BA1F6A"/>
    <w:rsid w:val="00BA2D9E"/>
    <w:rsid w:val="00BA5B08"/>
    <w:rsid w:val="00BA72B2"/>
    <w:rsid w:val="00BB1C72"/>
    <w:rsid w:val="00BB1D8C"/>
    <w:rsid w:val="00BB249E"/>
    <w:rsid w:val="00BB468A"/>
    <w:rsid w:val="00BB64BE"/>
    <w:rsid w:val="00BB765E"/>
    <w:rsid w:val="00BC04D2"/>
    <w:rsid w:val="00BC0D44"/>
    <w:rsid w:val="00BC22B6"/>
    <w:rsid w:val="00BC2AAA"/>
    <w:rsid w:val="00BC69FD"/>
    <w:rsid w:val="00BC7436"/>
    <w:rsid w:val="00BC75C3"/>
    <w:rsid w:val="00BD2CAF"/>
    <w:rsid w:val="00BD430B"/>
    <w:rsid w:val="00BE08C3"/>
    <w:rsid w:val="00BE3DAA"/>
    <w:rsid w:val="00BE676D"/>
    <w:rsid w:val="00BE6EEA"/>
    <w:rsid w:val="00BE73A4"/>
    <w:rsid w:val="00BE7589"/>
    <w:rsid w:val="00BF309C"/>
    <w:rsid w:val="00BF350C"/>
    <w:rsid w:val="00BF3865"/>
    <w:rsid w:val="00BF6739"/>
    <w:rsid w:val="00C03E0E"/>
    <w:rsid w:val="00C04794"/>
    <w:rsid w:val="00C05E52"/>
    <w:rsid w:val="00C06A8F"/>
    <w:rsid w:val="00C1187A"/>
    <w:rsid w:val="00C11FC3"/>
    <w:rsid w:val="00C12AA0"/>
    <w:rsid w:val="00C12C81"/>
    <w:rsid w:val="00C163C1"/>
    <w:rsid w:val="00C16C42"/>
    <w:rsid w:val="00C177DC"/>
    <w:rsid w:val="00C22A88"/>
    <w:rsid w:val="00C244E4"/>
    <w:rsid w:val="00C25CAB"/>
    <w:rsid w:val="00C268E2"/>
    <w:rsid w:val="00C3026B"/>
    <w:rsid w:val="00C30B8B"/>
    <w:rsid w:val="00C315E6"/>
    <w:rsid w:val="00C3194D"/>
    <w:rsid w:val="00C32F92"/>
    <w:rsid w:val="00C3619D"/>
    <w:rsid w:val="00C36E87"/>
    <w:rsid w:val="00C3766B"/>
    <w:rsid w:val="00C37F08"/>
    <w:rsid w:val="00C405AE"/>
    <w:rsid w:val="00C41BD5"/>
    <w:rsid w:val="00C43414"/>
    <w:rsid w:val="00C44CE0"/>
    <w:rsid w:val="00C47DE6"/>
    <w:rsid w:val="00C54822"/>
    <w:rsid w:val="00C5677C"/>
    <w:rsid w:val="00C56B9D"/>
    <w:rsid w:val="00C56C50"/>
    <w:rsid w:val="00C5767E"/>
    <w:rsid w:val="00C57682"/>
    <w:rsid w:val="00C60FE5"/>
    <w:rsid w:val="00C6149B"/>
    <w:rsid w:val="00C614CF"/>
    <w:rsid w:val="00C65A7E"/>
    <w:rsid w:val="00C71231"/>
    <w:rsid w:val="00C7179C"/>
    <w:rsid w:val="00C7468E"/>
    <w:rsid w:val="00C74953"/>
    <w:rsid w:val="00C76925"/>
    <w:rsid w:val="00C7710C"/>
    <w:rsid w:val="00C837B5"/>
    <w:rsid w:val="00C83E9F"/>
    <w:rsid w:val="00C85403"/>
    <w:rsid w:val="00C857E2"/>
    <w:rsid w:val="00C86074"/>
    <w:rsid w:val="00C90551"/>
    <w:rsid w:val="00C922B9"/>
    <w:rsid w:val="00C92376"/>
    <w:rsid w:val="00C934EE"/>
    <w:rsid w:val="00C94654"/>
    <w:rsid w:val="00C94EF6"/>
    <w:rsid w:val="00C95018"/>
    <w:rsid w:val="00C9573B"/>
    <w:rsid w:val="00C95B78"/>
    <w:rsid w:val="00C97876"/>
    <w:rsid w:val="00C97922"/>
    <w:rsid w:val="00CA0710"/>
    <w:rsid w:val="00CA1C3D"/>
    <w:rsid w:val="00CA517F"/>
    <w:rsid w:val="00CB094E"/>
    <w:rsid w:val="00CB2759"/>
    <w:rsid w:val="00CB313E"/>
    <w:rsid w:val="00CB54DD"/>
    <w:rsid w:val="00CB5977"/>
    <w:rsid w:val="00CB6530"/>
    <w:rsid w:val="00CB7D09"/>
    <w:rsid w:val="00CC0AC6"/>
    <w:rsid w:val="00CC3131"/>
    <w:rsid w:val="00CC3C08"/>
    <w:rsid w:val="00CC3EA4"/>
    <w:rsid w:val="00CC444F"/>
    <w:rsid w:val="00CC4951"/>
    <w:rsid w:val="00CD4C51"/>
    <w:rsid w:val="00CD4C9E"/>
    <w:rsid w:val="00CD55C5"/>
    <w:rsid w:val="00CD6973"/>
    <w:rsid w:val="00CD7D7D"/>
    <w:rsid w:val="00CD7FB8"/>
    <w:rsid w:val="00CE0229"/>
    <w:rsid w:val="00CE0562"/>
    <w:rsid w:val="00CE1ACF"/>
    <w:rsid w:val="00CE1FC1"/>
    <w:rsid w:val="00CE20FE"/>
    <w:rsid w:val="00CE2532"/>
    <w:rsid w:val="00CE3AC2"/>
    <w:rsid w:val="00CE46C8"/>
    <w:rsid w:val="00CE4C30"/>
    <w:rsid w:val="00CE515B"/>
    <w:rsid w:val="00CE53F9"/>
    <w:rsid w:val="00CE5AD6"/>
    <w:rsid w:val="00CF0179"/>
    <w:rsid w:val="00CF0A69"/>
    <w:rsid w:val="00CF29E3"/>
    <w:rsid w:val="00CF3407"/>
    <w:rsid w:val="00CF566D"/>
    <w:rsid w:val="00CF64A2"/>
    <w:rsid w:val="00D00EEC"/>
    <w:rsid w:val="00D02015"/>
    <w:rsid w:val="00D02033"/>
    <w:rsid w:val="00D032CE"/>
    <w:rsid w:val="00D04278"/>
    <w:rsid w:val="00D051E4"/>
    <w:rsid w:val="00D05994"/>
    <w:rsid w:val="00D059BF"/>
    <w:rsid w:val="00D065BD"/>
    <w:rsid w:val="00D074B8"/>
    <w:rsid w:val="00D07985"/>
    <w:rsid w:val="00D102C7"/>
    <w:rsid w:val="00D11167"/>
    <w:rsid w:val="00D11848"/>
    <w:rsid w:val="00D124BF"/>
    <w:rsid w:val="00D12B32"/>
    <w:rsid w:val="00D1332D"/>
    <w:rsid w:val="00D13759"/>
    <w:rsid w:val="00D13981"/>
    <w:rsid w:val="00D15520"/>
    <w:rsid w:val="00D162BC"/>
    <w:rsid w:val="00D17CB1"/>
    <w:rsid w:val="00D17DA7"/>
    <w:rsid w:val="00D220AC"/>
    <w:rsid w:val="00D22BE9"/>
    <w:rsid w:val="00D255CF"/>
    <w:rsid w:val="00D30B7E"/>
    <w:rsid w:val="00D31381"/>
    <w:rsid w:val="00D31FD3"/>
    <w:rsid w:val="00D330FC"/>
    <w:rsid w:val="00D33301"/>
    <w:rsid w:val="00D333C8"/>
    <w:rsid w:val="00D35140"/>
    <w:rsid w:val="00D3787A"/>
    <w:rsid w:val="00D403DB"/>
    <w:rsid w:val="00D41F1E"/>
    <w:rsid w:val="00D42035"/>
    <w:rsid w:val="00D420DF"/>
    <w:rsid w:val="00D42F71"/>
    <w:rsid w:val="00D43C1E"/>
    <w:rsid w:val="00D45386"/>
    <w:rsid w:val="00D45937"/>
    <w:rsid w:val="00D46437"/>
    <w:rsid w:val="00D46F29"/>
    <w:rsid w:val="00D5077D"/>
    <w:rsid w:val="00D519C1"/>
    <w:rsid w:val="00D5217A"/>
    <w:rsid w:val="00D52744"/>
    <w:rsid w:val="00D541EE"/>
    <w:rsid w:val="00D556D3"/>
    <w:rsid w:val="00D56EF8"/>
    <w:rsid w:val="00D56FA7"/>
    <w:rsid w:val="00D5713A"/>
    <w:rsid w:val="00D60BCF"/>
    <w:rsid w:val="00D60DAF"/>
    <w:rsid w:val="00D61176"/>
    <w:rsid w:val="00D626A3"/>
    <w:rsid w:val="00D62C19"/>
    <w:rsid w:val="00D62D4D"/>
    <w:rsid w:val="00D62E47"/>
    <w:rsid w:val="00D64455"/>
    <w:rsid w:val="00D653C1"/>
    <w:rsid w:val="00D657AA"/>
    <w:rsid w:val="00D65D32"/>
    <w:rsid w:val="00D66921"/>
    <w:rsid w:val="00D678CB"/>
    <w:rsid w:val="00D70DF4"/>
    <w:rsid w:val="00D71917"/>
    <w:rsid w:val="00D72ABA"/>
    <w:rsid w:val="00D745DB"/>
    <w:rsid w:val="00D7568C"/>
    <w:rsid w:val="00D75DE9"/>
    <w:rsid w:val="00D76D5B"/>
    <w:rsid w:val="00D77885"/>
    <w:rsid w:val="00D802A0"/>
    <w:rsid w:val="00D80B79"/>
    <w:rsid w:val="00D8152F"/>
    <w:rsid w:val="00D81A63"/>
    <w:rsid w:val="00D84051"/>
    <w:rsid w:val="00D8759E"/>
    <w:rsid w:val="00D87D27"/>
    <w:rsid w:val="00D9005D"/>
    <w:rsid w:val="00D9417B"/>
    <w:rsid w:val="00D9422A"/>
    <w:rsid w:val="00D9470C"/>
    <w:rsid w:val="00D952B5"/>
    <w:rsid w:val="00D95A5F"/>
    <w:rsid w:val="00D962F0"/>
    <w:rsid w:val="00D9717B"/>
    <w:rsid w:val="00DA115C"/>
    <w:rsid w:val="00DA25B3"/>
    <w:rsid w:val="00DA36C8"/>
    <w:rsid w:val="00DA5278"/>
    <w:rsid w:val="00DA60F8"/>
    <w:rsid w:val="00DA62C5"/>
    <w:rsid w:val="00DB1475"/>
    <w:rsid w:val="00DB1746"/>
    <w:rsid w:val="00DB1DF1"/>
    <w:rsid w:val="00DB338A"/>
    <w:rsid w:val="00DB364A"/>
    <w:rsid w:val="00DB5B92"/>
    <w:rsid w:val="00DB6965"/>
    <w:rsid w:val="00DB7D19"/>
    <w:rsid w:val="00DB7E9F"/>
    <w:rsid w:val="00DC0611"/>
    <w:rsid w:val="00DC094C"/>
    <w:rsid w:val="00DC0C84"/>
    <w:rsid w:val="00DC0D75"/>
    <w:rsid w:val="00DC15FC"/>
    <w:rsid w:val="00DC1A50"/>
    <w:rsid w:val="00DC21C5"/>
    <w:rsid w:val="00DC26C9"/>
    <w:rsid w:val="00DC3369"/>
    <w:rsid w:val="00DC3E68"/>
    <w:rsid w:val="00DC4BCE"/>
    <w:rsid w:val="00DC4C1F"/>
    <w:rsid w:val="00DD01BA"/>
    <w:rsid w:val="00DD13F7"/>
    <w:rsid w:val="00DD17BB"/>
    <w:rsid w:val="00DD27B8"/>
    <w:rsid w:val="00DD2CA1"/>
    <w:rsid w:val="00DD2E55"/>
    <w:rsid w:val="00DD3FF8"/>
    <w:rsid w:val="00DD5E02"/>
    <w:rsid w:val="00DD7EAA"/>
    <w:rsid w:val="00DE1DA3"/>
    <w:rsid w:val="00DE1E24"/>
    <w:rsid w:val="00DE2946"/>
    <w:rsid w:val="00DE357A"/>
    <w:rsid w:val="00DE3B6C"/>
    <w:rsid w:val="00DE6258"/>
    <w:rsid w:val="00DE763F"/>
    <w:rsid w:val="00DF0B28"/>
    <w:rsid w:val="00DF1159"/>
    <w:rsid w:val="00DF3DC8"/>
    <w:rsid w:val="00DF54B3"/>
    <w:rsid w:val="00E0009D"/>
    <w:rsid w:val="00E00664"/>
    <w:rsid w:val="00E03A8C"/>
    <w:rsid w:val="00E04388"/>
    <w:rsid w:val="00E04D0D"/>
    <w:rsid w:val="00E0564A"/>
    <w:rsid w:val="00E10405"/>
    <w:rsid w:val="00E10819"/>
    <w:rsid w:val="00E118AF"/>
    <w:rsid w:val="00E11C9D"/>
    <w:rsid w:val="00E11CFE"/>
    <w:rsid w:val="00E12592"/>
    <w:rsid w:val="00E12597"/>
    <w:rsid w:val="00E16AC2"/>
    <w:rsid w:val="00E2187F"/>
    <w:rsid w:val="00E21E9B"/>
    <w:rsid w:val="00E225E1"/>
    <w:rsid w:val="00E237A4"/>
    <w:rsid w:val="00E346E6"/>
    <w:rsid w:val="00E34F4E"/>
    <w:rsid w:val="00E37169"/>
    <w:rsid w:val="00E40774"/>
    <w:rsid w:val="00E41F80"/>
    <w:rsid w:val="00E422A0"/>
    <w:rsid w:val="00E436E7"/>
    <w:rsid w:val="00E43725"/>
    <w:rsid w:val="00E45344"/>
    <w:rsid w:val="00E45A46"/>
    <w:rsid w:val="00E46A83"/>
    <w:rsid w:val="00E47E1E"/>
    <w:rsid w:val="00E50F30"/>
    <w:rsid w:val="00E52676"/>
    <w:rsid w:val="00E52A21"/>
    <w:rsid w:val="00E53EB6"/>
    <w:rsid w:val="00E54584"/>
    <w:rsid w:val="00E55615"/>
    <w:rsid w:val="00E56530"/>
    <w:rsid w:val="00E66EDB"/>
    <w:rsid w:val="00E7058D"/>
    <w:rsid w:val="00E7177F"/>
    <w:rsid w:val="00E71A35"/>
    <w:rsid w:val="00E723E4"/>
    <w:rsid w:val="00E73BB0"/>
    <w:rsid w:val="00E75944"/>
    <w:rsid w:val="00E77775"/>
    <w:rsid w:val="00E81E00"/>
    <w:rsid w:val="00E83F8C"/>
    <w:rsid w:val="00E860B6"/>
    <w:rsid w:val="00E86BDE"/>
    <w:rsid w:val="00E906BE"/>
    <w:rsid w:val="00E907D9"/>
    <w:rsid w:val="00E90A80"/>
    <w:rsid w:val="00E90F77"/>
    <w:rsid w:val="00E91A86"/>
    <w:rsid w:val="00E91B24"/>
    <w:rsid w:val="00E94475"/>
    <w:rsid w:val="00E9602F"/>
    <w:rsid w:val="00E979E7"/>
    <w:rsid w:val="00E97D44"/>
    <w:rsid w:val="00EA0671"/>
    <w:rsid w:val="00EA1B5F"/>
    <w:rsid w:val="00EA2359"/>
    <w:rsid w:val="00EA438A"/>
    <w:rsid w:val="00EA75A2"/>
    <w:rsid w:val="00EA7CC4"/>
    <w:rsid w:val="00EB09AE"/>
    <w:rsid w:val="00EB12DC"/>
    <w:rsid w:val="00EB3472"/>
    <w:rsid w:val="00EB3736"/>
    <w:rsid w:val="00EB4A71"/>
    <w:rsid w:val="00EB57F1"/>
    <w:rsid w:val="00EB7700"/>
    <w:rsid w:val="00EC08E9"/>
    <w:rsid w:val="00EC3001"/>
    <w:rsid w:val="00EC3B11"/>
    <w:rsid w:val="00EC4D8A"/>
    <w:rsid w:val="00EC5642"/>
    <w:rsid w:val="00EC5B88"/>
    <w:rsid w:val="00EC666A"/>
    <w:rsid w:val="00EC679B"/>
    <w:rsid w:val="00ED6AA6"/>
    <w:rsid w:val="00ED7476"/>
    <w:rsid w:val="00EE01E8"/>
    <w:rsid w:val="00EE09E0"/>
    <w:rsid w:val="00EE1034"/>
    <w:rsid w:val="00EE2687"/>
    <w:rsid w:val="00EE3481"/>
    <w:rsid w:val="00EE4F82"/>
    <w:rsid w:val="00EE5323"/>
    <w:rsid w:val="00EE5714"/>
    <w:rsid w:val="00EE6642"/>
    <w:rsid w:val="00EF1D35"/>
    <w:rsid w:val="00EF3EEB"/>
    <w:rsid w:val="00EF4433"/>
    <w:rsid w:val="00EF4B4E"/>
    <w:rsid w:val="00EF549E"/>
    <w:rsid w:val="00EF66DC"/>
    <w:rsid w:val="00EF6871"/>
    <w:rsid w:val="00F00AD6"/>
    <w:rsid w:val="00F0120F"/>
    <w:rsid w:val="00F0195F"/>
    <w:rsid w:val="00F027EA"/>
    <w:rsid w:val="00F02E0C"/>
    <w:rsid w:val="00F0692F"/>
    <w:rsid w:val="00F07E01"/>
    <w:rsid w:val="00F102C0"/>
    <w:rsid w:val="00F10F9F"/>
    <w:rsid w:val="00F1133B"/>
    <w:rsid w:val="00F12157"/>
    <w:rsid w:val="00F13954"/>
    <w:rsid w:val="00F13A97"/>
    <w:rsid w:val="00F1447D"/>
    <w:rsid w:val="00F14507"/>
    <w:rsid w:val="00F171A7"/>
    <w:rsid w:val="00F21FA9"/>
    <w:rsid w:val="00F2214B"/>
    <w:rsid w:val="00F245CB"/>
    <w:rsid w:val="00F253DF"/>
    <w:rsid w:val="00F263A7"/>
    <w:rsid w:val="00F26A21"/>
    <w:rsid w:val="00F3234C"/>
    <w:rsid w:val="00F32E32"/>
    <w:rsid w:val="00F33138"/>
    <w:rsid w:val="00F3432C"/>
    <w:rsid w:val="00F34595"/>
    <w:rsid w:val="00F3692B"/>
    <w:rsid w:val="00F36CC8"/>
    <w:rsid w:val="00F37A69"/>
    <w:rsid w:val="00F37BAB"/>
    <w:rsid w:val="00F416D2"/>
    <w:rsid w:val="00F42364"/>
    <w:rsid w:val="00F43E17"/>
    <w:rsid w:val="00F44062"/>
    <w:rsid w:val="00F465E1"/>
    <w:rsid w:val="00F46BDA"/>
    <w:rsid w:val="00F47C1A"/>
    <w:rsid w:val="00F50AC4"/>
    <w:rsid w:val="00F50C43"/>
    <w:rsid w:val="00F567FC"/>
    <w:rsid w:val="00F60A11"/>
    <w:rsid w:val="00F60B18"/>
    <w:rsid w:val="00F60C22"/>
    <w:rsid w:val="00F61359"/>
    <w:rsid w:val="00F6138B"/>
    <w:rsid w:val="00F61CD9"/>
    <w:rsid w:val="00F62252"/>
    <w:rsid w:val="00F67146"/>
    <w:rsid w:val="00F671A2"/>
    <w:rsid w:val="00F67E81"/>
    <w:rsid w:val="00F705BC"/>
    <w:rsid w:val="00F70C02"/>
    <w:rsid w:val="00F71699"/>
    <w:rsid w:val="00F71C1C"/>
    <w:rsid w:val="00F71D22"/>
    <w:rsid w:val="00F75BC5"/>
    <w:rsid w:val="00F76797"/>
    <w:rsid w:val="00F76AD6"/>
    <w:rsid w:val="00F76C80"/>
    <w:rsid w:val="00F810CF"/>
    <w:rsid w:val="00F817C8"/>
    <w:rsid w:val="00F81891"/>
    <w:rsid w:val="00F82218"/>
    <w:rsid w:val="00F84154"/>
    <w:rsid w:val="00F84E7A"/>
    <w:rsid w:val="00F86312"/>
    <w:rsid w:val="00F87667"/>
    <w:rsid w:val="00F93697"/>
    <w:rsid w:val="00F93E21"/>
    <w:rsid w:val="00F94092"/>
    <w:rsid w:val="00F949DF"/>
    <w:rsid w:val="00F95F05"/>
    <w:rsid w:val="00F965E7"/>
    <w:rsid w:val="00F96993"/>
    <w:rsid w:val="00F96BAA"/>
    <w:rsid w:val="00FA092B"/>
    <w:rsid w:val="00FA1945"/>
    <w:rsid w:val="00FA3DC7"/>
    <w:rsid w:val="00FA5624"/>
    <w:rsid w:val="00FA5E7C"/>
    <w:rsid w:val="00FB0185"/>
    <w:rsid w:val="00FB1003"/>
    <w:rsid w:val="00FB465E"/>
    <w:rsid w:val="00FB5FD8"/>
    <w:rsid w:val="00FC2619"/>
    <w:rsid w:val="00FC3700"/>
    <w:rsid w:val="00FC3701"/>
    <w:rsid w:val="00FC4375"/>
    <w:rsid w:val="00FC4EF0"/>
    <w:rsid w:val="00FD238E"/>
    <w:rsid w:val="00FD26CF"/>
    <w:rsid w:val="00FD3897"/>
    <w:rsid w:val="00FD49CA"/>
    <w:rsid w:val="00FD5160"/>
    <w:rsid w:val="00FD6AB1"/>
    <w:rsid w:val="00FD7002"/>
    <w:rsid w:val="00FE2E00"/>
    <w:rsid w:val="00FE41E8"/>
    <w:rsid w:val="00FE7999"/>
    <w:rsid w:val="00FF15C3"/>
    <w:rsid w:val="00FF3CCA"/>
    <w:rsid w:val="10EEACF8"/>
    <w:rsid w:val="20F6FA82"/>
    <w:rsid w:val="32A87D53"/>
    <w:rsid w:val="51B6F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86D9F"/>
  <w15:docId w15:val="{03C9BFF3-33C0-406A-A5B4-DEB0983E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1990"/>
    <w:pPr>
      <w:widowControl w:val="0"/>
    </w:pPr>
    <w:rPr>
      <w:snapToGrid w:val="0"/>
      <w:sz w:val="24"/>
    </w:rPr>
  </w:style>
  <w:style w:type="paragraph" w:styleId="Heading1">
    <w:name w:val="heading 1"/>
    <w:basedOn w:val="Normal"/>
    <w:next w:val="Normal"/>
    <w:link w:val="Heading1Char"/>
    <w:uiPriority w:val="9"/>
    <w:qFormat/>
    <w:rsid w:val="000007B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6A782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5227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04FFD"/>
  </w:style>
  <w:style w:type="paragraph" w:customStyle="1" w:styleId="a">
    <w:name w:val="_"/>
    <w:basedOn w:val="Normal"/>
    <w:rsid w:val="00B04FFD"/>
    <w:pPr>
      <w:ind w:left="1440" w:hanging="720"/>
    </w:pPr>
  </w:style>
  <w:style w:type="paragraph" w:styleId="Header">
    <w:name w:val="header"/>
    <w:basedOn w:val="Normal"/>
    <w:link w:val="HeaderChar"/>
    <w:uiPriority w:val="99"/>
    <w:rsid w:val="00E237A4"/>
    <w:pPr>
      <w:tabs>
        <w:tab w:val="center" w:pos="4320"/>
        <w:tab w:val="right" w:pos="8640"/>
      </w:tabs>
    </w:pPr>
  </w:style>
  <w:style w:type="paragraph" w:styleId="Footer">
    <w:name w:val="footer"/>
    <w:basedOn w:val="Normal"/>
    <w:link w:val="FooterChar"/>
    <w:uiPriority w:val="99"/>
    <w:rsid w:val="00E237A4"/>
    <w:pPr>
      <w:tabs>
        <w:tab w:val="center" w:pos="4320"/>
        <w:tab w:val="right" w:pos="8640"/>
      </w:tabs>
    </w:pPr>
  </w:style>
  <w:style w:type="paragraph" w:styleId="BalloonText">
    <w:name w:val="Balloon Text"/>
    <w:basedOn w:val="Normal"/>
    <w:link w:val="BalloonTextChar"/>
    <w:uiPriority w:val="99"/>
    <w:semiHidden/>
    <w:rsid w:val="00B244CA"/>
    <w:rPr>
      <w:rFonts w:ascii="Tahoma" w:hAnsi="Tahoma" w:cs="Tahoma"/>
      <w:sz w:val="16"/>
      <w:szCs w:val="16"/>
    </w:rPr>
  </w:style>
  <w:style w:type="character" w:styleId="CommentReference">
    <w:name w:val="annotation reference"/>
    <w:basedOn w:val="DefaultParagraphFont"/>
    <w:uiPriority w:val="99"/>
    <w:rsid w:val="00552926"/>
    <w:rPr>
      <w:sz w:val="16"/>
      <w:szCs w:val="16"/>
    </w:rPr>
  </w:style>
  <w:style w:type="paragraph" w:styleId="CommentText">
    <w:name w:val="annotation text"/>
    <w:basedOn w:val="Normal"/>
    <w:link w:val="CommentTextChar"/>
    <w:uiPriority w:val="99"/>
    <w:rsid w:val="00552926"/>
    <w:rPr>
      <w:sz w:val="20"/>
    </w:rPr>
  </w:style>
  <w:style w:type="paragraph" w:styleId="CommentSubject">
    <w:name w:val="annotation subject"/>
    <w:basedOn w:val="CommentText"/>
    <w:next w:val="CommentText"/>
    <w:link w:val="CommentSubjectChar"/>
    <w:uiPriority w:val="99"/>
    <w:semiHidden/>
    <w:rsid w:val="00552926"/>
    <w:rPr>
      <w:b/>
      <w:bCs/>
    </w:rPr>
  </w:style>
  <w:style w:type="paragraph" w:styleId="DocumentMap">
    <w:name w:val="Document Map"/>
    <w:basedOn w:val="Normal"/>
    <w:semiHidden/>
    <w:rsid w:val="00D45937"/>
    <w:pPr>
      <w:shd w:val="clear" w:color="auto" w:fill="000080"/>
    </w:pPr>
    <w:rPr>
      <w:rFonts w:ascii="Tahoma" w:hAnsi="Tahoma" w:cs="Tahoma"/>
      <w:sz w:val="20"/>
    </w:rPr>
  </w:style>
  <w:style w:type="character" w:customStyle="1" w:styleId="Heading1Char">
    <w:name w:val="Heading 1 Char"/>
    <w:basedOn w:val="DefaultParagraphFont"/>
    <w:link w:val="Heading1"/>
    <w:uiPriority w:val="9"/>
    <w:rsid w:val="000007B5"/>
    <w:rPr>
      <w:rFonts w:ascii="Arial" w:hAnsi="Arial" w:cs="Arial"/>
      <w:b/>
      <w:bCs/>
      <w:snapToGrid w:val="0"/>
      <w:kern w:val="32"/>
      <w:sz w:val="32"/>
      <w:szCs w:val="32"/>
    </w:rPr>
  </w:style>
  <w:style w:type="character" w:customStyle="1" w:styleId="Heading3Char">
    <w:name w:val="Heading 3 Char"/>
    <w:basedOn w:val="DefaultParagraphFont"/>
    <w:link w:val="Heading3"/>
    <w:rsid w:val="00652274"/>
    <w:rPr>
      <w:rFonts w:ascii="Arial" w:hAnsi="Arial" w:cs="Arial"/>
      <w:b/>
      <w:bCs/>
      <w:snapToGrid w:val="0"/>
      <w:sz w:val="26"/>
      <w:szCs w:val="26"/>
    </w:rPr>
  </w:style>
  <w:style w:type="paragraph" w:styleId="BodyTextIndent">
    <w:name w:val="Body Text Indent"/>
    <w:basedOn w:val="Normal"/>
    <w:link w:val="BodyTextIndentChar"/>
    <w:rsid w:val="008E5041"/>
    <w:pPr>
      <w:ind w:left="3060" w:hanging="180"/>
    </w:pPr>
  </w:style>
  <w:style w:type="character" w:customStyle="1" w:styleId="BodyTextIndentChar">
    <w:name w:val="Body Text Indent Char"/>
    <w:basedOn w:val="DefaultParagraphFont"/>
    <w:link w:val="BodyTextIndent"/>
    <w:rsid w:val="008E5041"/>
    <w:rPr>
      <w:snapToGrid w:val="0"/>
      <w:sz w:val="24"/>
    </w:rPr>
  </w:style>
  <w:style w:type="paragraph" w:styleId="BodyTextIndent3">
    <w:name w:val="Body Text Indent 3"/>
    <w:basedOn w:val="Normal"/>
    <w:link w:val="BodyTextIndent3Char"/>
    <w:rsid w:val="008E5041"/>
    <w:pPr>
      <w:spacing w:after="120"/>
      <w:ind w:left="360"/>
    </w:pPr>
    <w:rPr>
      <w:sz w:val="16"/>
      <w:szCs w:val="16"/>
    </w:rPr>
  </w:style>
  <w:style w:type="character" w:customStyle="1" w:styleId="BodyTextIndent3Char">
    <w:name w:val="Body Text Indent 3 Char"/>
    <w:basedOn w:val="DefaultParagraphFont"/>
    <w:link w:val="BodyTextIndent3"/>
    <w:rsid w:val="008E5041"/>
    <w:rPr>
      <w:snapToGrid w:val="0"/>
      <w:sz w:val="16"/>
      <w:szCs w:val="16"/>
    </w:rPr>
  </w:style>
  <w:style w:type="character" w:customStyle="1" w:styleId="Heading2Char">
    <w:name w:val="Heading 2 Char"/>
    <w:basedOn w:val="DefaultParagraphFont"/>
    <w:link w:val="Heading2"/>
    <w:uiPriority w:val="9"/>
    <w:rsid w:val="006A782D"/>
    <w:rPr>
      <w:rFonts w:ascii="Arial" w:hAnsi="Arial" w:cs="Arial"/>
      <w:b/>
      <w:bCs/>
      <w:i/>
      <w:iCs/>
      <w:snapToGrid w:val="0"/>
      <w:sz w:val="28"/>
      <w:szCs w:val="28"/>
    </w:rPr>
  </w:style>
  <w:style w:type="paragraph" w:styleId="ListParagraph">
    <w:name w:val="List Paragraph"/>
    <w:basedOn w:val="Normal"/>
    <w:uiPriority w:val="34"/>
    <w:qFormat/>
    <w:rsid w:val="00CE1ACF"/>
    <w:pPr>
      <w:ind w:left="720"/>
      <w:contextualSpacing/>
    </w:pPr>
  </w:style>
  <w:style w:type="paragraph" w:styleId="NoSpacing">
    <w:name w:val="No Spacing"/>
    <w:link w:val="NoSpacingChar"/>
    <w:uiPriority w:val="1"/>
    <w:qFormat/>
    <w:rsid w:val="00254457"/>
    <w:rPr>
      <w:rFonts w:ascii="Calibri" w:hAnsi="Calibri"/>
      <w:sz w:val="22"/>
      <w:szCs w:val="22"/>
    </w:rPr>
  </w:style>
  <w:style w:type="character" w:customStyle="1" w:styleId="NoSpacingChar">
    <w:name w:val="No Spacing Char"/>
    <w:basedOn w:val="DefaultParagraphFont"/>
    <w:link w:val="NoSpacing"/>
    <w:uiPriority w:val="1"/>
    <w:rsid w:val="00254457"/>
    <w:rPr>
      <w:rFonts w:ascii="Calibri" w:hAnsi="Calibri"/>
      <w:sz w:val="22"/>
      <w:szCs w:val="22"/>
    </w:rPr>
  </w:style>
  <w:style w:type="paragraph" w:customStyle="1" w:styleId="Default">
    <w:name w:val="Default"/>
    <w:rsid w:val="00254457"/>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uiPriority w:val="99"/>
    <w:rsid w:val="00D17DA7"/>
    <w:rPr>
      <w:snapToGrid w:val="0"/>
    </w:rPr>
  </w:style>
  <w:style w:type="paragraph" w:styleId="Revision">
    <w:name w:val="Revision"/>
    <w:hidden/>
    <w:uiPriority w:val="99"/>
    <w:semiHidden/>
    <w:rsid w:val="0030361E"/>
    <w:rPr>
      <w:snapToGrid w:val="0"/>
      <w:sz w:val="24"/>
    </w:rPr>
  </w:style>
  <w:style w:type="table" w:styleId="TableGrid">
    <w:name w:val="Table Grid"/>
    <w:basedOn w:val="TableNormal"/>
    <w:uiPriority w:val="39"/>
    <w:rsid w:val="00F36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10F9F"/>
    <w:rPr>
      <w:color w:val="0000FF" w:themeColor="hyperlink"/>
      <w:u w:val="single"/>
    </w:rPr>
  </w:style>
  <w:style w:type="paragraph" w:styleId="FootnoteText">
    <w:name w:val="footnote text"/>
    <w:basedOn w:val="Normal"/>
    <w:link w:val="FootnoteTextChar"/>
    <w:rsid w:val="00F102C0"/>
    <w:rPr>
      <w:sz w:val="20"/>
    </w:rPr>
  </w:style>
  <w:style w:type="character" w:customStyle="1" w:styleId="FootnoteTextChar">
    <w:name w:val="Footnote Text Char"/>
    <w:basedOn w:val="DefaultParagraphFont"/>
    <w:link w:val="FootnoteText"/>
    <w:rsid w:val="00F102C0"/>
    <w:rPr>
      <w:snapToGrid w:val="0"/>
    </w:rPr>
  </w:style>
  <w:style w:type="character" w:styleId="Strong">
    <w:name w:val="Strong"/>
    <w:basedOn w:val="DefaultParagraphFont"/>
    <w:qFormat/>
    <w:locked/>
    <w:rsid w:val="00427CF5"/>
    <w:rPr>
      <w:b w:val="0"/>
      <w:bCs/>
    </w:rPr>
  </w:style>
  <w:style w:type="paragraph" w:customStyle="1" w:styleId="CMSguidancepar1">
    <w:name w:val="CMS_guidance_par1"/>
    <w:qFormat/>
    <w:rsid w:val="008D7CA6"/>
    <w:pPr>
      <w:spacing w:before="240" w:after="240"/>
      <w:ind w:left="1440" w:hanging="1440"/>
      <w:outlineLvl w:val="0"/>
    </w:pPr>
    <w:rPr>
      <w:snapToGrid w:val="0"/>
      <w:sz w:val="24"/>
      <w:szCs w:val="24"/>
      <w:u w:val="single"/>
    </w:rPr>
  </w:style>
  <w:style w:type="paragraph" w:customStyle="1" w:styleId="CMSCheckboxlevel2">
    <w:name w:val="CMS_Checkbox_level2"/>
    <w:qFormat/>
    <w:rsid w:val="008D7CA6"/>
    <w:pPr>
      <w:tabs>
        <w:tab w:val="left" w:pos="-1440"/>
      </w:tabs>
      <w:ind w:left="720" w:hanging="720"/>
    </w:pPr>
    <w:rPr>
      <w:snapToGrid w:val="0"/>
      <w:sz w:val="24"/>
      <w:szCs w:val="24"/>
    </w:rPr>
  </w:style>
  <w:style w:type="paragraph" w:customStyle="1" w:styleId="CMSHeading3XXX">
    <w:name w:val="CMS_Heading3 X.X.X"/>
    <w:qFormat/>
    <w:rsid w:val="00134E29"/>
    <w:pPr>
      <w:tabs>
        <w:tab w:val="left" w:pos="-1440"/>
      </w:tabs>
      <w:spacing w:after="240"/>
      <w:ind w:left="2160" w:hanging="1440"/>
    </w:pPr>
    <w:rPr>
      <w:b/>
      <w:snapToGrid w:val="0"/>
      <w:sz w:val="24"/>
      <w:szCs w:val="24"/>
    </w:rPr>
  </w:style>
  <w:style w:type="paragraph" w:customStyle="1" w:styleId="CMSHeading4XXXX">
    <w:name w:val="CMS_Heading4 X.X.X.X"/>
    <w:qFormat/>
    <w:rsid w:val="00134E29"/>
    <w:pPr>
      <w:tabs>
        <w:tab w:val="left" w:pos="-1440"/>
      </w:tabs>
      <w:spacing w:after="240"/>
      <w:ind w:left="2880" w:hanging="1440"/>
    </w:pPr>
    <w:rPr>
      <w:snapToGrid w:val="0"/>
      <w:sz w:val="24"/>
      <w:szCs w:val="24"/>
    </w:rPr>
  </w:style>
  <w:style w:type="paragraph" w:customStyle="1" w:styleId="CMSlevel4indent">
    <w:name w:val="CMS_level4_indent"/>
    <w:qFormat/>
    <w:rsid w:val="00134E29"/>
    <w:pPr>
      <w:spacing w:after="240"/>
      <w:ind w:left="2880"/>
    </w:pPr>
    <w:rPr>
      <w:snapToGrid w:val="0"/>
      <w:sz w:val="24"/>
      <w:szCs w:val="24"/>
    </w:rPr>
  </w:style>
  <w:style w:type="paragraph" w:customStyle="1" w:styleId="CMSlevel3indent">
    <w:name w:val="CMS_level3_indent"/>
    <w:basedOn w:val="Normal"/>
    <w:qFormat/>
    <w:rsid w:val="00134E29"/>
    <w:pPr>
      <w:tabs>
        <w:tab w:val="left" w:pos="-1440"/>
      </w:tabs>
      <w:spacing w:after="240"/>
      <w:ind w:left="2376"/>
    </w:pPr>
    <w:rPr>
      <w:szCs w:val="24"/>
    </w:rPr>
  </w:style>
  <w:style w:type="paragraph" w:customStyle="1" w:styleId="CMSguidancelevel2">
    <w:name w:val="CMS_guidance_level2"/>
    <w:qFormat/>
    <w:rsid w:val="00134E29"/>
    <w:pPr>
      <w:tabs>
        <w:tab w:val="left" w:pos="-1440"/>
      </w:tabs>
      <w:spacing w:after="240"/>
      <w:ind w:left="2880" w:hanging="1440"/>
    </w:pPr>
    <w:rPr>
      <w:snapToGrid w:val="0"/>
      <w:sz w:val="24"/>
      <w:szCs w:val="24"/>
      <w:u w:val="single"/>
    </w:rPr>
  </w:style>
  <w:style w:type="paragraph" w:customStyle="1" w:styleId="CMSlevel2indent">
    <w:name w:val="CMS_level2_indent"/>
    <w:qFormat/>
    <w:rsid w:val="00134E29"/>
    <w:pPr>
      <w:tabs>
        <w:tab w:val="left" w:pos="-1440"/>
      </w:tabs>
      <w:spacing w:after="240"/>
      <w:ind w:left="2880"/>
    </w:pPr>
    <w:rPr>
      <w:snapToGrid w:val="0"/>
      <w:sz w:val="24"/>
      <w:szCs w:val="24"/>
    </w:rPr>
  </w:style>
  <w:style w:type="paragraph" w:customStyle="1" w:styleId="CMSguidancelevel3">
    <w:name w:val="CMS_guidance_level3"/>
    <w:qFormat/>
    <w:rsid w:val="00134E29"/>
    <w:pPr>
      <w:spacing w:after="240"/>
      <w:ind w:left="3240" w:hanging="1440"/>
    </w:pPr>
    <w:rPr>
      <w:snapToGrid w:val="0"/>
      <w:sz w:val="24"/>
      <w:szCs w:val="24"/>
      <w:u w:val="single"/>
    </w:rPr>
  </w:style>
  <w:style w:type="paragraph" w:customStyle="1" w:styleId="CMSlevel4checkbox">
    <w:name w:val="CMS_level4_checkbox"/>
    <w:qFormat/>
    <w:rsid w:val="00134E29"/>
    <w:pPr>
      <w:spacing w:after="240"/>
      <w:ind w:left="3330" w:hanging="432"/>
    </w:pPr>
    <w:rPr>
      <w:snapToGrid w:val="0"/>
      <w:sz w:val="24"/>
      <w:szCs w:val="24"/>
    </w:rPr>
  </w:style>
  <w:style w:type="paragraph" w:customStyle="1" w:styleId="CMSlevel3checkbox">
    <w:name w:val="CMS_level3_checkbox"/>
    <w:qFormat/>
    <w:rsid w:val="00134E29"/>
    <w:pPr>
      <w:spacing w:after="160" w:line="259" w:lineRule="auto"/>
      <w:ind w:left="2808" w:hanging="432"/>
    </w:pPr>
    <w:rPr>
      <w:snapToGrid w:val="0"/>
      <w:sz w:val="24"/>
      <w:szCs w:val="24"/>
    </w:rPr>
  </w:style>
  <w:style w:type="paragraph" w:customStyle="1" w:styleId="CMSBulletlevel3">
    <w:name w:val="CMS_Bullet_level3"/>
    <w:basedOn w:val="Normal"/>
    <w:qFormat/>
    <w:rsid w:val="00134E29"/>
    <w:pPr>
      <w:numPr>
        <w:numId w:val="21"/>
      </w:numPr>
      <w:ind w:left="3168"/>
      <w:outlineLvl w:val="0"/>
    </w:pPr>
    <w:rPr>
      <w:szCs w:val="24"/>
    </w:rPr>
  </w:style>
  <w:style w:type="paragraph" w:customStyle="1" w:styleId="CMSlevel5checkbox">
    <w:name w:val="CMS_level5_checkbox"/>
    <w:basedOn w:val="CMSlevel4checkbox"/>
    <w:qFormat/>
    <w:rsid w:val="00134E29"/>
    <w:pPr>
      <w:ind w:left="3870"/>
    </w:pPr>
    <w:rPr>
      <w:rFonts w:eastAsia="MS Mincho"/>
    </w:rPr>
  </w:style>
  <w:style w:type="paragraph" w:customStyle="1" w:styleId="CMSlevel5indent">
    <w:name w:val="CMS_level5_indent"/>
    <w:basedOn w:val="CMSlevel4indent"/>
    <w:qFormat/>
    <w:rsid w:val="00134E29"/>
    <w:pPr>
      <w:ind w:left="4248"/>
    </w:pPr>
    <w:rPr>
      <w:rFonts w:eastAsia="MS Mincho"/>
    </w:rPr>
  </w:style>
  <w:style w:type="paragraph" w:styleId="NormalWeb">
    <w:name w:val="Normal (Web)"/>
    <w:basedOn w:val="Normal"/>
    <w:uiPriority w:val="99"/>
    <w:unhideWhenUsed/>
    <w:rsid w:val="00134E29"/>
    <w:pPr>
      <w:widowControl/>
      <w:spacing w:before="100" w:beforeAutospacing="1" w:after="100" w:afterAutospacing="1"/>
      <w:ind w:firstLine="480"/>
    </w:pPr>
    <w:rPr>
      <w:snapToGrid/>
      <w:szCs w:val="24"/>
    </w:rPr>
  </w:style>
  <w:style w:type="character" w:customStyle="1" w:styleId="BalloonTextChar">
    <w:name w:val="Balloon Text Char"/>
    <w:basedOn w:val="DefaultParagraphFont"/>
    <w:link w:val="BalloonText"/>
    <w:uiPriority w:val="99"/>
    <w:semiHidden/>
    <w:rsid w:val="00134E29"/>
    <w:rPr>
      <w:rFonts w:ascii="Tahoma" w:hAnsi="Tahoma" w:cs="Tahoma"/>
      <w:snapToGrid w:val="0"/>
      <w:sz w:val="16"/>
      <w:szCs w:val="16"/>
    </w:rPr>
  </w:style>
  <w:style w:type="character" w:customStyle="1" w:styleId="CommentSubjectChar">
    <w:name w:val="Comment Subject Char"/>
    <w:basedOn w:val="CommentTextChar"/>
    <w:link w:val="CommentSubject"/>
    <w:uiPriority w:val="99"/>
    <w:semiHidden/>
    <w:rsid w:val="00134E29"/>
    <w:rPr>
      <w:b/>
      <w:bCs/>
      <w:snapToGrid w:val="0"/>
    </w:rPr>
  </w:style>
  <w:style w:type="character" w:customStyle="1" w:styleId="HeaderChar">
    <w:name w:val="Header Char"/>
    <w:basedOn w:val="DefaultParagraphFont"/>
    <w:link w:val="Header"/>
    <w:uiPriority w:val="99"/>
    <w:rsid w:val="00134E29"/>
    <w:rPr>
      <w:snapToGrid w:val="0"/>
      <w:sz w:val="24"/>
    </w:rPr>
  </w:style>
  <w:style w:type="character" w:customStyle="1" w:styleId="FooterChar">
    <w:name w:val="Footer Char"/>
    <w:basedOn w:val="DefaultParagraphFont"/>
    <w:link w:val="Footer"/>
    <w:uiPriority w:val="99"/>
    <w:rsid w:val="00134E29"/>
    <w:rPr>
      <w:snapToGrid w:val="0"/>
      <w:sz w:val="24"/>
    </w:rPr>
  </w:style>
  <w:style w:type="paragraph" w:customStyle="1" w:styleId="psection-1">
    <w:name w:val="psection-1"/>
    <w:basedOn w:val="Normal"/>
    <w:rsid w:val="00134E29"/>
    <w:pPr>
      <w:widowControl/>
      <w:spacing w:before="150" w:after="150"/>
    </w:pPr>
    <w:rPr>
      <w:snapToGrid/>
      <w:szCs w:val="24"/>
    </w:rPr>
  </w:style>
  <w:style w:type="character" w:customStyle="1" w:styleId="enumxml1">
    <w:name w:val="enumxml1"/>
    <w:basedOn w:val="DefaultParagraphFont"/>
    <w:rsid w:val="00134E29"/>
    <w:rPr>
      <w:b/>
      <w:bCs/>
    </w:rPr>
  </w:style>
  <w:style w:type="character" w:customStyle="1" w:styleId="et031">
    <w:name w:val="et031"/>
    <w:basedOn w:val="DefaultParagraphFont"/>
    <w:rsid w:val="00134E29"/>
    <w:rPr>
      <w:i/>
      <w:iCs/>
    </w:rPr>
  </w:style>
  <w:style w:type="character" w:styleId="FollowedHyperlink">
    <w:name w:val="FollowedHyperlink"/>
    <w:basedOn w:val="DefaultParagraphFont"/>
    <w:uiPriority w:val="99"/>
    <w:semiHidden/>
    <w:unhideWhenUsed/>
    <w:rsid w:val="00134E29"/>
    <w:rPr>
      <w:color w:val="800080" w:themeColor="followedHyperlink"/>
      <w:u w:val="single"/>
    </w:rPr>
  </w:style>
  <w:style w:type="paragraph" w:customStyle="1" w:styleId="CMSSectionheading1">
    <w:name w:val="CMS_Section heading1"/>
    <w:basedOn w:val="Normal"/>
    <w:qFormat/>
    <w:rsid w:val="00134E29"/>
    <w:pPr>
      <w:ind w:left="1440" w:hanging="1440"/>
    </w:pPr>
    <w:rPr>
      <w:b/>
      <w:szCs w:val="24"/>
    </w:rPr>
  </w:style>
  <w:style w:type="paragraph" w:customStyle="1" w:styleId="CMSguidanceindent">
    <w:name w:val="CMS_guidance_indent"/>
    <w:qFormat/>
    <w:rsid w:val="00134E29"/>
    <w:pPr>
      <w:spacing w:after="240"/>
      <w:ind w:left="1440"/>
    </w:pPr>
    <w:rPr>
      <w:snapToGrid w:val="0"/>
      <w:sz w:val="24"/>
      <w:szCs w:val="24"/>
      <w:u w:val="single"/>
    </w:rPr>
  </w:style>
  <w:style w:type="paragraph" w:customStyle="1" w:styleId="CMSHeading2XX">
    <w:name w:val="CMS_Heading2 X.X"/>
    <w:qFormat/>
    <w:rsid w:val="00134E29"/>
    <w:pPr>
      <w:tabs>
        <w:tab w:val="left" w:pos="-1440"/>
      </w:tabs>
      <w:spacing w:after="240"/>
      <w:ind w:left="1440" w:hanging="1440"/>
    </w:pPr>
    <w:rPr>
      <w:b/>
      <w:snapToGrid w:val="0"/>
      <w:sz w:val="24"/>
      <w:szCs w:val="24"/>
    </w:rPr>
  </w:style>
  <w:style w:type="paragraph" w:customStyle="1" w:styleId="CMSBulletlevel1">
    <w:name w:val="CMS_Bullet_level1"/>
    <w:basedOn w:val="Normal"/>
    <w:qFormat/>
    <w:rsid w:val="00134E29"/>
    <w:pPr>
      <w:numPr>
        <w:numId w:val="22"/>
      </w:numPr>
      <w:tabs>
        <w:tab w:val="left" w:pos="-1440"/>
      </w:tabs>
    </w:pPr>
    <w:rPr>
      <w:szCs w:val="24"/>
    </w:rPr>
  </w:style>
  <w:style w:type="paragraph" w:customStyle="1" w:styleId="CMSguidancelevel4">
    <w:name w:val="CMS_guidance_level4"/>
    <w:qFormat/>
    <w:rsid w:val="00134E29"/>
    <w:pPr>
      <w:spacing w:after="240"/>
      <w:ind w:left="3787" w:hanging="1440"/>
    </w:pPr>
    <w:rPr>
      <w:snapToGrid w:val="0"/>
      <w:sz w:val="24"/>
      <w:szCs w:val="24"/>
      <w:u w:val="single"/>
    </w:rPr>
  </w:style>
  <w:style w:type="paragraph" w:customStyle="1" w:styleId="CMSBulletlevel4">
    <w:name w:val="CMS_Bullet_level4"/>
    <w:basedOn w:val="CMSBulletlevel3"/>
    <w:qFormat/>
    <w:rsid w:val="00134E29"/>
    <w:pPr>
      <w:numPr>
        <w:numId w:val="5"/>
      </w:numPr>
      <w:ind w:left="3960"/>
    </w:pPr>
    <w:rPr>
      <w:snapToGrid/>
    </w:rPr>
  </w:style>
  <w:style w:type="paragraph" w:customStyle="1" w:styleId="CMSBulletlevel2">
    <w:name w:val="CMS_Bullet_level2"/>
    <w:basedOn w:val="CMSBulletlevel3"/>
    <w:qFormat/>
    <w:rsid w:val="00134E29"/>
    <w:pPr>
      <w:numPr>
        <w:numId w:val="0"/>
      </w:numPr>
      <w:ind w:left="2736" w:hanging="360"/>
    </w:pPr>
  </w:style>
  <w:style w:type="paragraph" w:customStyle="1" w:styleId="CMSopenbulletlevel3">
    <w:name w:val="CMS_open_bullet_level3"/>
    <w:basedOn w:val="CMSBulletlevel3"/>
    <w:qFormat/>
    <w:rsid w:val="00134E29"/>
    <w:pPr>
      <w:numPr>
        <w:numId w:val="26"/>
      </w:numPr>
      <w:ind w:left="3510"/>
    </w:pPr>
  </w:style>
  <w:style w:type="paragraph" w:customStyle="1" w:styleId="CMSBulletlevel2LAST">
    <w:name w:val="CMS_Bullet_level2 LAST"/>
    <w:basedOn w:val="CMSBulletlevel2"/>
    <w:qFormat/>
    <w:rsid w:val="00134E29"/>
    <w:pPr>
      <w:spacing w:after="240"/>
    </w:pPr>
  </w:style>
  <w:style w:type="paragraph" w:customStyle="1" w:styleId="CMSBulletlevel3LAST">
    <w:name w:val="CMS_Bullet_level3 LAST"/>
    <w:basedOn w:val="CMSBulletlevel3"/>
    <w:qFormat/>
    <w:rsid w:val="00134E29"/>
    <w:pPr>
      <w:numPr>
        <w:numId w:val="0"/>
      </w:numPr>
      <w:spacing w:after="240"/>
      <w:ind w:left="3168" w:hanging="360"/>
    </w:pPr>
  </w:style>
  <w:style w:type="paragraph" w:customStyle="1" w:styleId="CMSopenbulletlevel3Last">
    <w:name w:val="CMS_open_bullet_level3_Last"/>
    <w:basedOn w:val="CMSopenbulletlevel3"/>
    <w:qFormat/>
    <w:rsid w:val="00134E29"/>
    <w:pPr>
      <w:spacing w:after="120"/>
    </w:pPr>
  </w:style>
  <w:style w:type="paragraph" w:customStyle="1" w:styleId="CMSHeading5XXXXX">
    <w:name w:val="CMS_Heading5 X.X.X.X.X"/>
    <w:basedOn w:val="CMSHeading4XXXX"/>
    <w:qFormat/>
    <w:rsid w:val="00134E29"/>
    <w:pPr>
      <w:ind w:left="3600"/>
    </w:pPr>
  </w:style>
  <w:style w:type="paragraph" w:customStyle="1" w:styleId="CMSBulletlevel4Last">
    <w:name w:val="CMS_Bullet_level4_Last"/>
    <w:basedOn w:val="CMSBulletlevel4"/>
    <w:qFormat/>
    <w:rsid w:val="00134E2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05751">
      <w:bodyDiv w:val="1"/>
      <w:marLeft w:val="0"/>
      <w:marRight w:val="0"/>
      <w:marTop w:val="0"/>
      <w:marBottom w:val="0"/>
      <w:divBdr>
        <w:top w:val="none" w:sz="0" w:space="0" w:color="auto"/>
        <w:left w:val="none" w:sz="0" w:space="0" w:color="auto"/>
        <w:bottom w:val="none" w:sz="0" w:space="0" w:color="auto"/>
        <w:right w:val="none" w:sz="0" w:space="0" w:color="auto"/>
      </w:divBdr>
    </w:div>
    <w:div w:id="873270758">
      <w:bodyDiv w:val="1"/>
      <w:marLeft w:val="0"/>
      <w:marRight w:val="0"/>
      <w:marTop w:val="0"/>
      <w:marBottom w:val="0"/>
      <w:divBdr>
        <w:top w:val="none" w:sz="0" w:space="0" w:color="auto"/>
        <w:left w:val="none" w:sz="0" w:space="0" w:color="auto"/>
        <w:bottom w:val="none" w:sz="0" w:space="0" w:color="auto"/>
        <w:right w:val="none" w:sz="0" w:space="0" w:color="auto"/>
      </w:divBdr>
    </w:div>
    <w:div w:id="1043864439">
      <w:bodyDiv w:val="1"/>
      <w:marLeft w:val="0"/>
      <w:marRight w:val="0"/>
      <w:marTop w:val="0"/>
      <w:marBottom w:val="0"/>
      <w:divBdr>
        <w:top w:val="none" w:sz="0" w:space="0" w:color="auto"/>
        <w:left w:val="none" w:sz="0" w:space="0" w:color="auto"/>
        <w:bottom w:val="none" w:sz="0" w:space="0" w:color="auto"/>
        <w:right w:val="none" w:sz="0" w:space="0" w:color="auto"/>
      </w:divBdr>
    </w:div>
    <w:div w:id="1267808976">
      <w:bodyDiv w:val="1"/>
      <w:marLeft w:val="0"/>
      <w:marRight w:val="0"/>
      <w:marTop w:val="0"/>
      <w:marBottom w:val="0"/>
      <w:divBdr>
        <w:top w:val="none" w:sz="0" w:space="0" w:color="auto"/>
        <w:left w:val="none" w:sz="0" w:space="0" w:color="auto"/>
        <w:bottom w:val="none" w:sz="0" w:space="0" w:color="auto"/>
        <w:right w:val="none" w:sz="0" w:space="0" w:color="auto"/>
      </w:divBdr>
    </w:div>
    <w:div w:id="1428304982">
      <w:bodyDiv w:val="1"/>
      <w:marLeft w:val="0"/>
      <w:marRight w:val="0"/>
      <w:marTop w:val="0"/>
      <w:marBottom w:val="0"/>
      <w:divBdr>
        <w:top w:val="none" w:sz="0" w:space="0" w:color="auto"/>
        <w:left w:val="none" w:sz="0" w:space="0" w:color="auto"/>
        <w:bottom w:val="none" w:sz="0" w:space="0" w:color="auto"/>
        <w:right w:val="none" w:sz="0" w:space="0" w:color="auto"/>
      </w:divBdr>
    </w:div>
    <w:div w:id="160969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1.xml"/><Relationship Id="rId26" Type="http://schemas.openxmlformats.org/officeDocument/2006/relationships/hyperlink" Target="mailto:richard.allen@cms.hhs.gov" TargetMode="External"/><Relationship Id="rId3" Type="http://schemas.openxmlformats.org/officeDocument/2006/relationships/customXml" Target="../customXml/item3.xml"/><Relationship Id="rId21" Type="http://schemas.openxmlformats.org/officeDocument/2006/relationships/hyperlink" Target="mailto:ted.gallagher@cms.hhs.gov" TargetMode="Externa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hyperlink" Target="mailto:james.scott1@cms.hhs.gov" TargetMode="Externa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michael.melendez@cms.hhs.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bill.brooks@cms.hhs.gov" TargetMode="Externa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yperlink" Target="mailto:verlon.johnson@cms.hhs.gov" TargetMode="External"/><Relationship Id="rId28" Type="http://schemas.openxmlformats.org/officeDocument/2006/relationships/hyperlink" Target="mailto:carol.peverly@cms.hhs.gov" TargetMode="External"/><Relationship Id="rId10" Type="http://schemas.openxmlformats.org/officeDocument/2006/relationships/webSettings" Target="webSettings.xml"/><Relationship Id="rId19" Type="http://schemas.openxmlformats.org/officeDocument/2006/relationships/hyperlink" Target="mailto:richard.mcgreal@cms.hhs.gov"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hyperlink" Target="mailto:jackie.glaze@cms.hhs.gov" TargetMode="External"/><Relationship Id="rId27" Type="http://schemas.openxmlformats.org/officeDocument/2006/relationships/hyperlink" Target="mailto:gloria.nagle@cms.hhs.gov"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144ea41b-304c-4c03-99c4-debb02094f92">CMCS-2065414853-8674</_dlc_DocId>
    <_dlc_DocIdUrl xmlns="144ea41b-304c-4c03-99c4-debb02094f92">
      <Url>https://share.cms.gov/center/CMCS/CAHPG/_layouts/15/DocIdRedir.aspx?ID=CMCS-2065414853-8674</Url>
      <Description>CMCS-2065414853-8674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537E0139A84FAE489F1E9E95059A618E" ma:contentTypeVersion="21" ma:contentTypeDescription="Create a new document." ma:contentTypeScope="" ma:versionID="a6a37bf45051880979f67fb15a6a1fd2">
  <xsd:schema xmlns:xsd="http://www.w3.org/2001/XMLSchema" xmlns:xs="http://www.w3.org/2001/XMLSchema" xmlns:p="http://schemas.microsoft.com/office/2006/metadata/properties" xmlns:ns2="144ea41b-304c-4c03-99c4-debb02094f92" targetNamespace="http://schemas.microsoft.com/office/2006/metadata/properties" ma:root="true" ma:fieldsID="dbd67a5198f09e70ce9365b7ad406034" ns2:_="">
    <xsd:import namespace="144ea41b-304c-4c03-99c4-debb02094f92"/>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67239D-7C09-4007-86D3-A6D6EE253C1D}">
  <ds:schemaRefs>
    <ds:schemaRef ds:uri="http://schemas.openxmlformats.org/officeDocument/2006/bibliography"/>
  </ds:schemaRefs>
</ds:datastoreItem>
</file>

<file path=customXml/itemProps2.xml><?xml version="1.0" encoding="utf-8"?>
<ds:datastoreItem xmlns:ds="http://schemas.openxmlformats.org/officeDocument/2006/customXml" ds:itemID="{2E1909E7-BD13-4849-B86C-B49B732475B7}">
  <ds:schemaRefs>
    <ds:schemaRef ds:uri="http://schemas.microsoft.com/office/2006/metadata/properties"/>
    <ds:schemaRef ds:uri="http://schemas.microsoft.com/office/infopath/2007/PartnerControls"/>
    <ds:schemaRef ds:uri="144ea41b-304c-4c03-99c4-debb02094f92"/>
  </ds:schemaRefs>
</ds:datastoreItem>
</file>

<file path=customXml/itemProps3.xml><?xml version="1.0" encoding="utf-8"?>
<ds:datastoreItem xmlns:ds="http://schemas.openxmlformats.org/officeDocument/2006/customXml" ds:itemID="{7E428E5E-F489-4E5C-B445-3E655CA9C354}">
  <ds:schemaRefs>
    <ds:schemaRef ds:uri="http://schemas.microsoft.com/sharepoint/v3/contenttype/forms"/>
  </ds:schemaRefs>
</ds:datastoreItem>
</file>

<file path=customXml/itemProps4.xml><?xml version="1.0" encoding="utf-8"?>
<ds:datastoreItem xmlns:ds="http://schemas.openxmlformats.org/officeDocument/2006/customXml" ds:itemID="{84BFD12D-3F79-48E4-8AED-117D0F77C297}">
  <ds:schemaRefs>
    <ds:schemaRef ds:uri="Microsoft.SharePoint.Taxonomy.ContentTypeSync"/>
  </ds:schemaRefs>
</ds:datastoreItem>
</file>

<file path=customXml/itemProps5.xml><?xml version="1.0" encoding="utf-8"?>
<ds:datastoreItem xmlns:ds="http://schemas.openxmlformats.org/officeDocument/2006/customXml" ds:itemID="{5E9980EE-C3D6-40B5-BED0-F47A35413FBA}">
  <ds:schemaRefs>
    <ds:schemaRef ds:uri="http://schemas.microsoft.com/sharepoint/events"/>
  </ds:schemaRefs>
</ds:datastoreItem>
</file>

<file path=customXml/itemProps6.xml><?xml version="1.0" encoding="utf-8"?>
<ds:datastoreItem xmlns:ds="http://schemas.openxmlformats.org/officeDocument/2006/customXml" ds:itemID="{6E03D7C4-6B8D-4086-AFB6-6E49E208E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111</Pages>
  <Words>39539</Words>
  <Characters>225375</Characters>
  <Application>Microsoft Office Word</Application>
  <DocSecurity>0</DocSecurity>
  <Lines>1878</Lines>
  <Paragraphs>528</Paragraphs>
  <ScaleCrop>false</ScaleCrop>
  <HeadingPairs>
    <vt:vector size="2" baseType="variant">
      <vt:variant>
        <vt:lpstr>Title</vt:lpstr>
      </vt:variant>
      <vt:variant>
        <vt:i4>1</vt:i4>
      </vt:variant>
    </vt:vector>
  </HeadingPairs>
  <TitlesOfParts>
    <vt:vector size="1" baseType="lpstr">
      <vt:lpstr>INSTRUCTIONS FOR COMPLETING</vt:lpstr>
    </vt:vector>
  </TitlesOfParts>
  <Company>HCFA</Company>
  <LinksUpToDate>false</LinksUpToDate>
  <CharactersWithSpaces>264386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COMPLETING</dc:title>
  <dc:creator>HCFA Software Control</dc:creator>
  <cp:lastModifiedBy>Chanelle Parkar (CMCS/DSCP)</cp:lastModifiedBy>
  <cp:revision>6</cp:revision>
  <cp:lastPrinted>2014-05-19T18:21:00Z</cp:lastPrinted>
  <dcterms:created xsi:type="dcterms:W3CDTF">2023-07-07T11:49:00Z</dcterms:created>
  <dcterms:modified xsi:type="dcterms:W3CDTF">2023-07-07T11:55:00Z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0x010100537E0139A84FAE489F1E9E95059A618E</vt:lpwstr>
  </property>
  <property fmtid="{D5CDD505-2E9C-101B-9397-08002B2CF9AE}" pid="4" name="_dlc_DocIdItemGuid">
    <vt:lpwstr>c212295c-70fd-420a-bf55-3401a8d9c64f</vt:lpwstr>
  </property>
</Properties>
</file>